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FB8" w:rsidRPr="009D367C" w:rsidRDefault="00BF0FB8" w:rsidP="00BF0FB8">
      <w:pPr>
        <w:spacing w:after="120"/>
        <w:ind w:right="-7" w:firstLine="567"/>
        <w:jc w:val="right"/>
        <w:rPr>
          <w:rFonts w:ascii="GHEA Grapalat" w:hAnsi="GHEA Grapalat" w:cs="Sylfaen"/>
          <w:i/>
          <w:sz w:val="20"/>
          <w:szCs w:val="20"/>
          <w:lang w:val="af-ZA"/>
        </w:rPr>
      </w:pPr>
      <w:r w:rsidRPr="009D367C">
        <w:rPr>
          <w:rFonts w:ascii="GHEA Grapalat" w:hAnsi="GHEA Grapalat" w:cs="Sylfaen"/>
          <w:b/>
          <w:i/>
          <w:sz w:val="20"/>
          <w:szCs w:val="20"/>
          <w:lang w:val="af-ZA"/>
        </w:rPr>
        <w:t xml:space="preserve">Приложение № </w:t>
      </w:r>
      <w:r w:rsidRPr="00BF0FB8">
        <w:rPr>
          <w:rFonts w:ascii="GHEA Grapalat" w:hAnsi="GHEA Grapalat" w:cs="Sylfaen"/>
          <w:b/>
          <w:i/>
          <w:sz w:val="20"/>
          <w:szCs w:val="20"/>
        </w:rPr>
        <w:t>7</w:t>
      </w:r>
      <w:r w:rsidRPr="009D367C">
        <w:rPr>
          <w:rFonts w:ascii="GHEA Grapalat" w:hAnsi="GHEA Grapalat" w:cs="Sylfaen"/>
          <w:b/>
          <w:i/>
          <w:sz w:val="20"/>
          <w:szCs w:val="20"/>
          <w:lang w:val="af-ZA"/>
        </w:rPr>
        <w:t xml:space="preserve">                                                                                                                                                     </w:t>
      </w:r>
      <w:r w:rsidRPr="009D367C">
        <w:rPr>
          <w:rFonts w:ascii="GHEA Grapalat" w:hAnsi="GHEA Grapalat" w:cs="Sylfaen"/>
          <w:i/>
          <w:sz w:val="20"/>
          <w:szCs w:val="20"/>
          <w:lang w:val="af-ZA"/>
        </w:rPr>
        <w:t xml:space="preserve">Министр финансов Республики Армения                                                                                                                                           № </w:t>
      </w:r>
      <w:r w:rsidRPr="009D367C">
        <w:rPr>
          <w:rFonts w:ascii="GHEA Grapalat" w:hAnsi="GHEA Grapalat" w:cs="Sylfaen"/>
          <w:i/>
          <w:sz w:val="20"/>
          <w:szCs w:val="20"/>
        </w:rPr>
        <w:t>1</w:t>
      </w:r>
      <w:r w:rsidRPr="009D367C">
        <w:rPr>
          <w:rFonts w:ascii="GHEA Grapalat" w:hAnsi="GHEA Grapalat" w:cs="Sylfaen"/>
          <w:i/>
          <w:sz w:val="20"/>
          <w:szCs w:val="20"/>
          <w:lang w:val="hy-AM"/>
        </w:rPr>
        <w:t>21</w:t>
      </w:r>
      <w:r w:rsidRPr="009D367C">
        <w:rPr>
          <w:rFonts w:ascii="GHEA Grapalat" w:hAnsi="GHEA Grapalat" w:cs="Sylfaen"/>
          <w:i/>
          <w:sz w:val="20"/>
          <w:szCs w:val="20"/>
          <w:lang w:val="af-ZA"/>
        </w:rPr>
        <w:t xml:space="preserve">-А от  </w:t>
      </w:r>
      <w:r w:rsidRPr="009D367C">
        <w:rPr>
          <w:rFonts w:ascii="GHEA Grapalat" w:hAnsi="GHEA Grapalat" w:cs="Sylfaen"/>
          <w:i/>
          <w:sz w:val="20"/>
          <w:szCs w:val="20"/>
        </w:rPr>
        <w:t xml:space="preserve">30 марта </w:t>
      </w:r>
      <w:r w:rsidRPr="009D367C">
        <w:rPr>
          <w:rFonts w:ascii="GHEA Grapalat" w:hAnsi="GHEA Grapalat" w:cs="Sylfaen"/>
          <w:i/>
          <w:sz w:val="20"/>
          <w:szCs w:val="20"/>
          <w:lang w:val="af-ZA"/>
        </w:rPr>
        <w:t xml:space="preserve"> 202</w:t>
      </w:r>
      <w:r w:rsidRPr="009D367C">
        <w:rPr>
          <w:rFonts w:ascii="GHEA Grapalat" w:hAnsi="GHEA Grapalat" w:cs="Sylfaen"/>
          <w:i/>
          <w:sz w:val="20"/>
          <w:szCs w:val="20"/>
        </w:rPr>
        <w:t>1</w:t>
      </w:r>
      <w:r w:rsidRPr="009D367C">
        <w:rPr>
          <w:rFonts w:ascii="GHEA Grapalat" w:hAnsi="GHEA Grapalat" w:cs="Sylfaen"/>
          <w:i/>
          <w:sz w:val="20"/>
          <w:szCs w:val="20"/>
          <w:lang w:val="af-ZA"/>
        </w:rPr>
        <w:t xml:space="preserve">года                                                                                                                                                                                      </w:t>
      </w:r>
    </w:p>
    <w:p w:rsidR="00BF0FB8" w:rsidRPr="009D367C" w:rsidRDefault="00BF0FB8" w:rsidP="00BF0FB8">
      <w:pPr>
        <w:spacing w:after="160"/>
        <w:ind w:firstLine="720"/>
        <w:jc w:val="center"/>
        <w:rPr>
          <w:rFonts w:ascii="GHEA Grapalat" w:hAnsi="GHEA Grapalat"/>
          <w:sz w:val="20"/>
          <w:szCs w:val="20"/>
          <w:lang w:val="af-ZA"/>
        </w:rPr>
      </w:pPr>
    </w:p>
    <w:p w:rsidR="00BF0FB8" w:rsidRPr="00BF0FB8" w:rsidRDefault="00BF0FB8" w:rsidP="00BF0FB8">
      <w:pPr>
        <w:widowControl w:val="0"/>
        <w:jc w:val="center"/>
        <w:rPr>
          <w:rFonts w:ascii="GHEA Grapalat" w:hAnsi="GHEA Grapalat"/>
          <w:b/>
          <w:sz w:val="20"/>
          <w:szCs w:val="20"/>
        </w:rPr>
      </w:pPr>
      <w:r w:rsidRPr="00BF0FB8">
        <w:rPr>
          <w:rFonts w:ascii="GHEA Grapalat" w:hAnsi="GHEA Grapalat"/>
          <w:b/>
          <w:sz w:val="20"/>
          <w:szCs w:val="20"/>
        </w:rPr>
        <w:t>ОБЪЯВЛЕНИЕ</w:t>
      </w:r>
    </w:p>
    <w:p w:rsidR="00BF0FB8" w:rsidRPr="00BF0FB8" w:rsidRDefault="00BF0FB8" w:rsidP="00BF0FB8">
      <w:pPr>
        <w:ind w:left="142" w:right="139"/>
        <w:jc w:val="center"/>
        <w:rPr>
          <w:rFonts w:ascii="GHEA Grapalat" w:hAnsi="GHEA Grapalat"/>
          <w:b/>
          <w:sz w:val="20"/>
          <w:szCs w:val="20"/>
        </w:rPr>
      </w:pPr>
      <w:r w:rsidRPr="00BF0FB8">
        <w:rPr>
          <w:rFonts w:ascii="GHEA Grapalat" w:hAnsi="GHEA Grapalat"/>
          <w:b/>
          <w:sz w:val="20"/>
          <w:szCs w:val="20"/>
        </w:rPr>
        <w:t xml:space="preserve">ОБ ОТКРЫТОМ КОНКУРСЕ </w:t>
      </w:r>
    </w:p>
    <w:p w:rsidR="00BF0FB8" w:rsidRPr="009D367C" w:rsidRDefault="00BF0FB8" w:rsidP="00BF0FB8">
      <w:pPr>
        <w:ind w:left="142" w:right="139"/>
        <w:jc w:val="center"/>
        <w:rPr>
          <w:rFonts w:ascii="GHEA Grapalat" w:hAnsi="GHEA Grapalat"/>
          <w:sz w:val="20"/>
          <w:szCs w:val="20"/>
        </w:rPr>
      </w:pPr>
      <w:r w:rsidRPr="009D367C">
        <w:rPr>
          <w:rFonts w:ascii="GHEA Grapalat" w:hAnsi="GHEA Grapalat"/>
          <w:sz w:val="20"/>
          <w:szCs w:val="20"/>
        </w:rPr>
        <w:t xml:space="preserve">Настоящий текст объявления утвержден решением N 1 Комиссии </w:t>
      </w:r>
    </w:p>
    <w:p w:rsidR="00BF0FB8" w:rsidRPr="009D367C" w:rsidRDefault="00BF0FB8" w:rsidP="00BF0FB8">
      <w:pPr>
        <w:ind w:left="142" w:right="139"/>
        <w:jc w:val="center"/>
        <w:rPr>
          <w:rFonts w:ascii="GHEA Grapalat" w:hAnsi="GHEA Grapalat"/>
          <w:sz w:val="20"/>
          <w:szCs w:val="20"/>
        </w:rPr>
      </w:pPr>
      <w:r w:rsidRPr="009D367C">
        <w:rPr>
          <w:rFonts w:ascii="GHEA Grapalat" w:hAnsi="GHEA Grapalat"/>
          <w:sz w:val="20"/>
          <w:szCs w:val="20"/>
        </w:rPr>
        <w:t xml:space="preserve">по запросе котировок от </w:t>
      </w:r>
      <w:r w:rsidR="007920F6">
        <w:rPr>
          <w:rFonts w:ascii="GHEA Grapalat" w:hAnsi="GHEA Grapalat"/>
          <w:sz w:val="20"/>
          <w:szCs w:val="20"/>
        </w:rPr>
        <w:t>27</w:t>
      </w:r>
      <w:r>
        <w:rPr>
          <w:rFonts w:ascii="GHEA Grapalat" w:hAnsi="GHEA Grapalat"/>
          <w:sz w:val="20"/>
          <w:szCs w:val="20"/>
        </w:rPr>
        <w:t>-</w:t>
      </w:r>
      <w:r w:rsidRPr="00751ABA">
        <w:rPr>
          <w:rFonts w:ascii="GHEA Grapalat" w:hAnsi="GHEA Grapalat"/>
          <w:sz w:val="20"/>
          <w:szCs w:val="20"/>
        </w:rPr>
        <w:t xml:space="preserve"> </w:t>
      </w:r>
      <w:r>
        <w:rPr>
          <w:rFonts w:ascii="GHEA Grapalat" w:hAnsi="GHEA Grapalat"/>
          <w:sz w:val="20"/>
          <w:szCs w:val="20"/>
        </w:rPr>
        <w:t xml:space="preserve">августа </w:t>
      </w:r>
      <w:r w:rsidRPr="009D367C">
        <w:rPr>
          <w:rFonts w:ascii="GHEA Grapalat" w:hAnsi="GHEA Grapalat"/>
          <w:sz w:val="20"/>
          <w:szCs w:val="20"/>
        </w:rPr>
        <w:t xml:space="preserve">  2021  года </w:t>
      </w:r>
    </w:p>
    <w:p w:rsidR="00BF0FB8" w:rsidRPr="009D72C3" w:rsidRDefault="00BF0FB8" w:rsidP="00BF0FB8">
      <w:pPr>
        <w:spacing w:after="160"/>
        <w:ind w:firstLine="720"/>
        <w:jc w:val="center"/>
        <w:rPr>
          <w:rFonts w:ascii="GHEA Grapalat" w:hAnsi="GHEA Grapalat"/>
          <w:sz w:val="20"/>
          <w:szCs w:val="20"/>
          <w:u w:val="single"/>
        </w:rPr>
      </w:pPr>
      <w:r w:rsidRPr="009D367C">
        <w:rPr>
          <w:rFonts w:ascii="GHEA Grapalat" w:hAnsi="GHEA Grapalat"/>
          <w:sz w:val="20"/>
          <w:szCs w:val="20"/>
        </w:rPr>
        <w:t xml:space="preserve">Код запроса котировок  </w:t>
      </w:r>
      <w:r w:rsidRPr="00D70FBF">
        <w:rPr>
          <w:rFonts w:ascii="GHEA Grapalat" w:hAnsi="GHEA Grapalat"/>
          <w:b/>
          <w:sz w:val="20"/>
          <w:szCs w:val="20"/>
        </w:rPr>
        <w:t>АM</w:t>
      </w:r>
      <w:r>
        <w:rPr>
          <w:rFonts w:ascii="GHEA Grapalat" w:hAnsi="GHEA Grapalat"/>
          <w:b/>
          <w:sz w:val="20"/>
          <w:szCs w:val="20"/>
        </w:rPr>
        <w:t>NX</w:t>
      </w:r>
      <w:r w:rsidRPr="00D70FBF">
        <w:rPr>
          <w:rFonts w:ascii="GHEA Grapalat" w:hAnsi="GHEA Grapalat"/>
          <w:b/>
          <w:sz w:val="20"/>
          <w:szCs w:val="20"/>
        </w:rPr>
        <w:t>M</w:t>
      </w:r>
      <w:r w:rsidRPr="009D72C3">
        <w:rPr>
          <w:rFonts w:ascii="GHEA Grapalat" w:hAnsi="GHEA Grapalat"/>
          <w:b/>
          <w:sz w:val="20"/>
          <w:szCs w:val="20"/>
        </w:rPr>
        <w:t>-</w:t>
      </w:r>
      <w:r>
        <w:rPr>
          <w:rFonts w:ascii="GHEA Grapalat" w:hAnsi="GHEA Grapalat"/>
          <w:b/>
          <w:sz w:val="20"/>
          <w:szCs w:val="20"/>
        </w:rPr>
        <w:t>BM</w:t>
      </w:r>
      <w:r w:rsidRPr="009D367C">
        <w:rPr>
          <w:rFonts w:ascii="GHEA Grapalat" w:hAnsi="GHEA Grapalat"/>
          <w:b/>
          <w:sz w:val="20"/>
          <w:szCs w:val="20"/>
        </w:rPr>
        <w:t>AShDzB</w:t>
      </w:r>
      <w:r w:rsidRPr="009D72C3">
        <w:rPr>
          <w:rFonts w:ascii="GHEA Grapalat" w:hAnsi="GHEA Grapalat"/>
          <w:b/>
          <w:sz w:val="20"/>
          <w:szCs w:val="20"/>
        </w:rPr>
        <w:t xml:space="preserve">-21/1 </w:t>
      </w:r>
    </w:p>
    <w:p w:rsidR="00BF0FB8" w:rsidRPr="009D367C" w:rsidRDefault="00BF0FB8" w:rsidP="00BF0FB8">
      <w:pPr>
        <w:ind w:firstLine="567"/>
        <w:jc w:val="both"/>
        <w:rPr>
          <w:rFonts w:ascii="GHEA Grapalat" w:hAnsi="GHEA Grapalat"/>
          <w:sz w:val="20"/>
          <w:szCs w:val="20"/>
        </w:rPr>
      </w:pPr>
      <w:r w:rsidRPr="009D367C">
        <w:rPr>
          <w:rFonts w:ascii="GHEA Grapalat" w:hAnsi="GHEA Grapalat"/>
          <w:sz w:val="20"/>
          <w:szCs w:val="20"/>
        </w:rPr>
        <w:t>Клиент: «</w:t>
      </w:r>
      <w:r>
        <w:rPr>
          <w:rFonts w:ascii="GHEA Grapalat" w:hAnsi="GHEA Grapalat"/>
          <w:sz w:val="20"/>
          <w:szCs w:val="20"/>
        </w:rPr>
        <w:t xml:space="preserve">Нор Харберд муниципалитет </w:t>
      </w:r>
      <w:r w:rsidRPr="009D367C">
        <w:rPr>
          <w:rFonts w:ascii="GHEA Grapalat" w:hAnsi="GHEA Grapalat"/>
          <w:sz w:val="20"/>
          <w:szCs w:val="20"/>
        </w:rPr>
        <w:t xml:space="preserve"> Араратского область,РА, расположена в Араратском районе РА, о. </w:t>
      </w:r>
      <w:r>
        <w:rPr>
          <w:rFonts w:ascii="GHEA Grapalat" w:hAnsi="GHEA Grapalat"/>
          <w:sz w:val="20"/>
          <w:szCs w:val="20"/>
        </w:rPr>
        <w:t xml:space="preserve">Нор Харберд   </w:t>
      </w:r>
      <w:r w:rsidRPr="009D367C">
        <w:rPr>
          <w:rFonts w:ascii="GHEA Grapalat" w:hAnsi="GHEA Grapalat"/>
          <w:sz w:val="20"/>
          <w:szCs w:val="20"/>
        </w:rPr>
        <w:t xml:space="preserve">улица </w:t>
      </w:r>
      <w:r>
        <w:rPr>
          <w:rFonts w:ascii="GHEA Grapalat" w:hAnsi="GHEA Grapalat"/>
          <w:sz w:val="20"/>
          <w:szCs w:val="20"/>
        </w:rPr>
        <w:t xml:space="preserve"> Баграмяна 10</w:t>
      </w:r>
      <w:r w:rsidRPr="009D367C">
        <w:rPr>
          <w:rFonts w:ascii="GHEA Grapalat" w:hAnsi="GHEA Grapalat"/>
          <w:sz w:val="20"/>
          <w:szCs w:val="20"/>
        </w:rPr>
        <w:t xml:space="preserve"> объявляет о запросе котировок, которая реализуется в один этап.</w:t>
      </w:r>
    </w:p>
    <w:p w:rsidR="00BF0FB8" w:rsidRPr="009D367C" w:rsidRDefault="00BF0FB8" w:rsidP="00BF0FB8">
      <w:pPr>
        <w:jc w:val="both"/>
        <w:rPr>
          <w:rFonts w:ascii="GHEA Grapalat" w:hAnsi="GHEA Grapalat"/>
          <w:sz w:val="20"/>
          <w:szCs w:val="20"/>
        </w:rPr>
      </w:pPr>
      <w:r w:rsidRPr="009D367C">
        <w:rPr>
          <w:rFonts w:ascii="GHEA Grapalat" w:hAnsi="GHEA Grapalat"/>
          <w:sz w:val="20"/>
          <w:szCs w:val="20"/>
        </w:rPr>
        <w:t xml:space="preserve">     Отобранному участнику будет предложено подписать контракт </w:t>
      </w:r>
      <w:r w:rsidRPr="009D72C3">
        <w:rPr>
          <w:rFonts w:ascii="GHEA Grapalat" w:hAnsi="GHEA Grapalat"/>
          <w:sz w:val="20"/>
          <w:szCs w:val="20"/>
        </w:rPr>
        <w:t>Асфальтиров</w:t>
      </w:r>
      <w:r>
        <w:rPr>
          <w:rFonts w:ascii="GHEA Grapalat" w:hAnsi="GHEA Grapalat"/>
          <w:sz w:val="20"/>
          <w:szCs w:val="20"/>
        </w:rPr>
        <w:t>ание внутриобщинных улиц об</w:t>
      </w:r>
      <w:r w:rsidRPr="009D367C">
        <w:rPr>
          <w:rFonts w:ascii="GHEA Grapalat" w:hAnsi="GHEA Grapalat"/>
          <w:sz w:val="20"/>
          <w:szCs w:val="20"/>
        </w:rPr>
        <w:t>щ</w:t>
      </w:r>
      <w:r>
        <w:rPr>
          <w:rFonts w:ascii="GHEA Grapalat" w:hAnsi="GHEA Grapalat"/>
          <w:sz w:val="20"/>
          <w:szCs w:val="20"/>
        </w:rPr>
        <w:t xml:space="preserve">ество </w:t>
      </w:r>
      <w:r w:rsidRPr="009D367C">
        <w:rPr>
          <w:rFonts w:ascii="GHEA Grapalat" w:hAnsi="GHEA Grapalat"/>
          <w:sz w:val="20"/>
          <w:szCs w:val="20"/>
        </w:rPr>
        <w:t>(далее - контракт).</w:t>
      </w:r>
    </w:p>
    <w:p w:rsidR="00BF0FB8" w:rsidRPr="009D367C" w:rsidRDefault="00BF0FB8" w:rsidP="00BF0FB8">
      <w:pPr>
        <w:ind w:firstLine="720"/>
        <w:jc w:val="both"/>
        <w:rPr>
          <w:rFonts w:ascii="GHEA Grapalat" w:hAnsi="GHEA Grapalat"/>
          <w:sz w:val="20"/>
          <w:szCs w:val="20"/>
        </w:rPr>
      </w:pPr>
      <w:r w:rsidRPr="009D367C">
        <w:rPr>
          <w:rFonts w:ascii="GHEA Grapalat" w:hAnsi="GHEA Grapalat"/>
          <w:sz w:val="20"/>
          <w:szCs w:val="20"/>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BF0FB8" w:rsidRPr="009D367C" w:rsidRDefault="00BF0FB8" w:rsidP="00BF0FB8">
      <w:pPr>
        <w:ind w:firstLine="720"/>
        <w:jc w:val="both"/>
        <w:rPr>
          <w:rFonts w:ascii="GHEA Grapalat" w:hAnsi="GHEA Grapalat"/>
          <w:sz w:val="20"/>
          <w:szCs w:val="20"/>
        </w:rPr>
      </w:pPr>
      <w:r w:rsidRPr="009D367C">
        <w:rPr>
          <w:rFonts w:ascii="GHEA Grapalat" w:hAnsi="GHEA Grapalat"/>
          <w:sz w:val="20"/>
          <w:szCs w:val="20"/>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BF0FB8" w:rsidRPr="009D367C" w:rsidRDefault="00BF0FB8" w:rsidP="00BF0FB8">
      <w:pPr>
        <w:ind w:firstLine="720"/>
        <w:jc w:val="both"/>
        <w:rPr>
          <w:rFonts w:ascii="GHEA Grapalat" w:hAnsi="GHEA Grapalat"/>
          <w:sz w:val="20"/>
          <w:szCs w:val="20"/>
        </w:rPr>
      </w:pPr>
      <w:r w:rsidRPr="009D367C">
        <w:rPr>
          <w:rFonts w:ascii="GHEA Grapalat" w:hAnsi="GHEA Grapalat"/>
          <w:sz w:val="20"/>
          <w:szCs w:val="20"/>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BF0FB8" w:rsidRPr="009D367C" w:rsidRDefault="00BF0FB8" w:rsidP="00BF0FB8">
      <w:pPr>
        <w:ind w:firstLine="720"/>
        <w:jc w:val="both"/>
        <w:rPr>
          <w:rFonts w:ascii="GHEA Grapalat" w:hAnsi="GHEA Grapalat"/>
          <w:sz w:val="20"/>
          <w:szCs w:val="20"/>
        </w:rPr>
      </w:pPr>
      <w:r w:rsidRPr="009D367C">
        <w:rPr>
          <w:rFonts w:ascii="GHEA Grapalat" w:hAnsi="GHEA Grapalat"/>
          <w:sz w:val="20"/>
          <w:szCs w:val="20"/>
        </w:rPr>
        <w:t>Чтобы получить котировку, вы должны обратиться к клиенту до 7 начиная с даты публикации этого объявления в 1</w:t>
      </w:r>
      <w:r>
        <w:rPr>
          <w:rFonts w:ascii="GHEA Grapalat" w:hAnsi="GHEA Grapalat"/>
          <w:sz w:val="20"/>
          <w:szCs w:val="20"/>
        </w:rPr>
        <w:t>1</w:t>
      </w:r>
      <w:r w:rsidRPr="009D367C">
        <w:rPr>
          <w:rFonts w:ascii="GHEA Grapalat" w:hAnsi="GHEA Grapalat"/>
          <w:sz w:val="20"/>
          <w:szCs w:val="20"/>
        </w:rPr>
        <w:t xml:space="preserve">;00.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BF0FB8" w:rsidRPr="009D367C" w:rsidRDefault="00BF0FB8" w:rsidP="00BF0FB8">
      <w:pPr>
        <w:ind w:firstLine="720"/>
        <w:jc w:val="both"/>
        <w:rPr>
          <w:rFonts w:ascii="GHEA Grapalat" w:hAnsi="GHEA Grapalat"/>
          <w:sz w:val="20"/>
          <w:szCs w:val="20"/>
        </w:rPr>
      </w:pPr>
      <w:r w:rsidRPr="009D367C">
        <w:rPr>
          <w:rFonts w:ascii="GHEA Grapalat" w:hAnsi="GHEA Grapalat"/>
          <w:sz w:val="20"/>
          <w:szCs w:val="20"/>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9D367C">
        <w:rPr>
          <w:sz w:val="20"/>
          <w:szCs w:val="20"/>
        </w:rPr>
        <w:t>​​</w:t>
      </w:r>
      <w:r w:rsidRPr="009D367C">
        <w:rPr>
          <w:rFonts w:ascii="GHEA Grapalat" w:hAnsi="GHEA Grapalat" w:cs="Sylfaen"/>
          <w:sz w:val="20"/>
          <w:szCs w:val="20"/>
        </w:rPr>
        <w:t>получения</w:t>
      </w:r>
      <w:r w:rsidRPr="009D367C">
        <w:rPr>
          <w:rFonts w:ascii="GHEA Grapalat" w:hAnsi="GHEA Grapalat"/>
          <w:sz w:val="20"/>
          <w:szCs w:val="20"/>
        </w:rPr>
        <w:t xml:space="preserve"> </w:t>
      </w:r>
      <w:r w:rsidRPr="009D367C">
        <w:rPr>
          <w:rFonts w:ascii="GHEA Grapalat" w:hAnsi="GHEA Grapalat" w:cs="Sylfaen"/>
          <w:sz w:val="20"/>
          <w:szCs w:val="20"/>
        </w:rPr>
        <w:t>электронного</w:t>
      </w:r>
      <w:r w:rsidRPr="009D367C">
        <w:rPr>
          <w:rFonts w:ascii="GHEA Grapalat" w:hAnsi="GHEA Grapalat"/>
          <w:sz w:val="20"/>
          <w:szCs w:val="20"/>
        </w:rPr>
        <w:t xml:space="preserve"> </w:t>
      </w:r>
      <w:r w:rsidRPr="009D367C">
        <w:rPr>
          <w:rFonts w:ascii="GHEA Grapalat" w:hAnsi="GHEA Grapalat" w:cs="Sylfaen"/>
          <w:sz w:val="20"/>
          <w:szCs w:val="20"/>
        </w:rPr>
        <w:t>заявления</w:t>
      </w:r>
      <w:r w:rsidRPr="009D367C">
        <w:rPr>
          <w:rFonts w:ascii="GHEA Grapalat" w:hAnsi="GHEA Grapalat"/>
          <w:sz w:val="20"/>
          <w:szCs w:val="20"/>
        </w:rPr>
        <w:t>.</w:t>
      </w:r>
    </w:p>
    <w:p w:rsidR="00BF0FB8" w:rsidRPr="009D367C" w:rsidRDefault="00BF0FB8" w:rsidP="00BF0FB8">
      <w:pPr>
        <w:ind w:firstLine="720"/>
        <w:jc w:val="both"/>
        <w:rPr>
          <w:rFonts w:ascii="GHEA Grapalat" w:hAnsi="GHEA Grapalat"/>
          <w:sz w:val="20"/>
          <w:szCs w:val="20"/>
        </w:rPr>
      </w:pPr>
      <w:r w:rsidRPr="009D367C">
        <w:rPr>
          <w:rFonts w:ascii="GHEA Grapalat" w:hAnsi="GHEA Grapalat"/>
          <w:sz w:val="20"/>
          <w:szCs w:val="20"/>
        </w:rPr>
        <w:t>Не получение приглашения не ограничивает право участника участвовать в этой процедуре.</w:t>
      </w:r>
    </w:p>
    <w:p w:rsidR="00BF0FB8" w:rsidRDefault="00BF0FB8" w:rsidP="00BF0FB8">
      <w:pPr>
        <w:ind w:firstLine="720"/>
        <w:jc w:val="both"/>
        <w:rPr>
          <w:rFonts w:ascii="GHEA Grapalat" w:hAnsi="GHEA Grapalat"/>
          <w:sz w:val="20"/>
          <w:szCs w:val="20"/>
        </w:rPr>
      </w:pPr>
      <w:r w:rsidRPr="009D367C">
        <w:rPr>
          <w:rFonts w:ascii="GHEA Grapalat" w:hAnsi="GHEA Grapalat"/>
          <w:sz w:val="20"/>
          <w:szCs w:val="20"/>
        </w:rPr>
        <w:t xml:space="preserve">Котировочные запросы должны быть представлены в Араратская область РА,  </w:t>
      </w:r>
      <w:r>
        <w:rPr>
          <w:rFonts w:ascii="GHEA Grapalat" w:hAnsi="GHEA Grapalat"/>
          <w:sz w:val="20"/>
          <w:szCs w:val="20"/>
        </w:rPr>
        <w:t xml:space="preserve">Нор Харберд </w:t>
      </w:r>
      <w:r w:rsidRPr="009D367C">
        <w:rPr>
          <w:rFonts w:ascii="GHEA Grapalat" w:hAnsi="GHEA Grapalat"/>
          <w:sz w:val="20"/>
          <w:szCs w:val="20"/>
        </w:rPr>
        <w:t xml:space="preserve"> </w:t>
      </w:r>
      <w:r>
        <w:rPr>
          <w:rFonts w:ascii="GHEA Grapalat" w:hAnsi="GHEA Grapalat"/>
          <w:sz w:val="20"/>
          <w:szCs w:val="20"/>
        </w:rPr>
        <w:t xml:space="preserve">муниципалитет </w:t>
      </w:r>
      <w:r w:rsidRPr="009D367C">
        <w:rPr>
          <w:rFonts w:ascii="GHEA Grapalat" w:hAnsi="GHEA Grapalat"/>
          <w:sz w:val="20"/>
          <w:szCs w:val="20"/>
        </w:rPr>
        <w:t xml:space="preserve">улица </w:t>
      </w:r>
      <w:r>
        <w:rPr>
          <w:rFonts w:ascii="GHEA Grapalat" w:hAnsi="GHEA Grapalat"/>
          <w:sz w:val="20"/>
          <w:szCs w:val="20"/>
        </w:rPr>
        <w:t xml:space="preserve">Баграмяна  </w:t>
      </w:r>
      <w:r w:rsidRPr="009D367C">
        <w:rPr>
          <w:rFonts w:ascii="GHEA Grapalat" w:hAnsi="GHEA Grapalat"/>
          <w:sz w:val="20"/>
          <w:szCs w:val="20"/>
        </w:rPr>
        <w:t xml:space="preserve"> в бумажной форме до 11;00 на </w:t>
      </w:r>
      <w:r>
        <w:rPr>
          <w:rFonts w:ascii="GHEA Grapalat" w:hAnsi="GHEA Grapalat"/>
          <w:sz w:val="20"/>
          <w:szCs w:val="20"/>
        </w:rPr>
        <w:t>15</w:t>
      </w:r>
      <w:r w:rsidRPr="009D367C">
        <w:rPr>
          <w:rFonts w:ascii="GHEA Grapalat" w:hAnsi="GHEA Grapalat"/>
          <w:sz w:val="20"/>
          <w:szCs w:val="20"/>
        </w:rPr>
        <w:t xml:space="preserve">-й день с даты публикации этого объявления. </w:t>
      </w:r>
    </w:p>
    <w:p w:rsidR="00BF0FB8" w:rsidRPr="009D367C" w:rsidRDefault="00BF0FB8" w:rsidP="00BF0FB8">
      <w:pPr>
        <w:ind w:firstLine="720"/>
        <w:jc w:val="both"/>
        <w:rPr>
          <w:rFonts w:ascii="GHEA Grapalat" w:hAnsi="GHEA Grapalat"/>
          <w:sz w:val="20"/>
          <w:szCs w:val="20"/>
        </w:rPr>
      </w:pPr>
      <w:r w:rsidRPr="009D367C">
        <w:rPr>
          <w:rFonts w:ascii="GHEA Grapalat" w:hAnsi="GHEA Grapalat"/>
          <w:sz w:val="20"/>
          <w:szCs w:val="20"/>
        </w:rPr>
        <w:t>Предложения также могут быть представлены на английском или русском, помимо армянского.</w:t>
      </w:r>
    </w:p>
    <w:p w:rsidR="00BF0FB8" w:rsidRPr="009D367C" w:rsidRDefault="00BF0FB8" w:rsidP="00BF0FB8">
      <w:pPr>
        <w:ind w:firstLine="720"/>
        <w:jc w:val="both"/>
        <w:rPr>
          <w:rFonts w:ascii="GHEA Grapalat" w:hAnsi="GHEA Grapalat"/>
          <w:sz w:val="20"/>
          <w:szCs w:val="20"/>
        </w:rPr>
      </w:pPr>
      <w:r w:rsidRPr="009D367C">
        <w:rPr>
          <w:rFonts w:ascii="GHEA Grapalat" w:hAnsi="GHEA Grapalat"/>
          <w:sz w:val="20"/>
          <w:szCs w:val="20"/>
        </w:rPr>
        <w:t xml:space="preserve">Открытие торгов состоится в, Араратская область РА,  </w:t>
      </w:r>
      <w:r>
        <w:rPr>
          <w:rFonts w:ascii="GHEA Grapalat" w:hAnsi="GHEA Grapalat"/>
          <w:sz w:val="20"/>
          <w:szCs w:val="20"/>
        </w:rPr>
        <w:t xml:space="preserve">Барцрашен  </w:t>
      </w:r>
      <w:r w:rsidRPr="009D367C">
        <w:rPr>
          <w:rFonts w:ascii="GHEA Grapalat" w:hAnsi="GHEA Grapalat"/>
          <w:sz w:val="20"/>
          <w:szCs w:val="20"/>
        </w:rPr>
        <w:t xml:space="preserve"> </w:t>
      </w:r>
      <w:r>
        <w:rPr>
          <w:rFonts w:ascii="GHEA Grapalat" w:hAnsi="GHEA Grapalat"/>
          <w:sz w:val="20"/>
          <w:szCs w:val="20"/>
        </w:rPr>
        <w:t xml:space="preserve">муниципалитет </w:t>
      </w:r>
      <w:r w:rsidRPr="009D367C">
        <w:rPr>
          <w:rFonts w:ascii="GHEA Grapalat" w:hAnsi="GHEA Grapalat"/>
          <w:sz w:val="20"/>
          <w:szCs w:val="20"/>
        </w:rPr>
        <w:t xml:space="preserve">улица </w:t>
      </w:r>
      <w:r>
        <w:rPr>
          <w:rFonts w:ascii="GHEA Grapalat" w:hAnsi="GHEA Grapalat"/>
          <w:sz w:val="20"/>
          <w:szCs w:val="20"/>
        </w:rPr>
        <w:t xml:space="preserve">Маштоци 46 </w:t>
      </w:r>
      <w:r w:rsidRPr="009D367C">
        <w:rPr>
          <w:rFonts w:ascii="GHEA Grapalat" w:hAnsi="GHEA Grapalat"/>
          <w:sz w:val="20"/>
          <w:szCs w:val="20"/>
        </w:rPr>
        <w:t xml:space="preserve">, 2021 года, »  </w:t>
      </w:r>
      <w:r w:rsidR="007920F6">
        <w:rPr>
          <w:rFonts w:ascii="GHEA Grapalat" w:hAnsi="GHEA Grapalat"/>
          <w:sz w:val="20"/>
          <w:szCs w:val="20"/>
        </w:rPr>
        <w:t>1</w:t>
      </w:r>
      <w:r w:rsidR="00F90280" w:rsidRPr="00F90280">
        <w:rPr>
          <w:rFonts w:ascii="GHEA Grapalat" w:hAnsi="GHEA Grapalat"/>
          <w:sz w:val="20"/>
          <w:szCs w:val="20"/>
        </w:rPr>
        <w:t>1</w:t>
      </w:r>
      <w:r w:rsidR="007920F6">
        <w:rPr>
          <w:rFonts w:ascii="GHEA Grapalat" w:hAnsi="GHEA Grapalat"/>
          <w:sz w:val="20"/>
          <w:szCs w:val="20"/>
        </w:rPr>
        <w:t xml:space="preserve"> сентября </w:t>
      </w:r>
      <w:r>
        <w:rPr>
          <w:rFonts w:ascii="GHEA Grapalat" w:hAnsi="GHEA Grapalat"/>
          <w:sz w:val="20"/>
          <w:szCs w:val="20"/>
        </w:rPr>
        <w:t xml:space="preserve">  </w:t>
      </w:r>
      <w:r w:rsidRPr="009D367C">
        <w:rPr>
          <w:rFonts w:ascii="GHEA Grapalat" w:hAnsi="GHEA Grapalat"/>
          <w:sz w:val="20"/>
          <w:szCs w:val="20"/>
        </w:rPr>
        <w:t xml:space="preserve"> в 11;00:</w:t>
      </w:r>
    </w:p>
    <w:p w:rsidR="00BF0FB8" w:rsidRPr="009D367C" w:rsidRDefault="00BF0FB8" w:rsidP="00BF0FB8">
      <w:pPr>
        <w:ind w:firstLine="720"/>
        <w:jc w:val="both"/>
        <w:rPr>
          <w:rFonts w:ascii="GHEA Grapalat" w:hAnsi="GHEA Grapalat"/>
          <w:sz w:val="20"/>
          <w:szCs w:val="20"/>
        </w:rPr>
      </w:pPr>
      <w:r w:rsidRPr="009D367C">
        <w:rPr>
          <w:rFonts w:ascii="GHEA Grapalat" w:hAnsi="GHEA Grapalat"/>
          <w:sz w:val="20"/>
          <w:szCs w:val="20"/>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BF0FB8" w:rsidRPr="009D367C" w:rsidRDefault="00BF0FB8" w:rsidP="00BF0FB8">
      <w:pPr>
        <w:ind w:firstLine="720"/>
        <w:jc w:val="both"/>
        <w:rPr>
          <w:rFonts w:ascii="GHEA Grapalat" w:hAnsi="GHEA Grapalat"/>
          <w:sz w:val="20"/>
          <w:szCs w:val="20"/>
        </w:rPr>
      </w:pPr>
      <w:r w:rsidRPr="009D367C">
        <w:rPr>
          <w:rFonts w:ascii="GHEA Grapalat" w:hAnsi="GHEA Grapalat"/>
          <w:sz w:val="20"/>
          <w:szCs w:val="20"/>
        </w:rPr>
        <w:t xml:space="preserve">Для получения дополнительной информации об этом объявлении, пожалуйста, свяжитесь с секретарем Комиссии по оценке Грачу Оганнисяну </w:t>
      </w:r>
    </w:p>
    <w:p w:rsidR="00BF0FB8" w:rsidRPr="009D367C" w:rsidRDefault="00BF0FB8" w:rsidP="00BF0FB8">
      <w:pPr>
        <w:ind w:firstLine="720"/>
        <w:jc w:val="both"/>
        <w:rPr>
          <w:rFonts w:ascii="GHEA Grapalat" w:hAnsi="GHEA Grapalat"/>
          <w:sz w:val="20"/>
          <w:szCs w:val="20"/>
        </w:rPr>
      </w:pPr>
    </w:p>
    <w:p w:rsidR="00BF0FB8" w:rsidRPr="00FC7FB5" w:rsidRDefault="00BF0FB8" w:rsidP="00BF0FB8">
      <w:pPr>
        <w:ind w:right="-7" w:firstLine="567"/>
        <w:jc w:val="center"/>
        <w:rPr>
          <w:rFonts w:ascii="GHEA Grapalat" w:hAnsi="GHEA Grapalat"/>
          <w:sz w:val="20"/>
          <w:szCs w:val="20"/>
          <w:lang w:val="af-ZA"/>
        </w:rPr>
      </w:pPr>
      <w:r w:rsidRPr="00C31750">
        <w:rPr>
          <w:rFonts w:ascii="GHEA Grapalat" w:hAnsi="GHEA Grapalat" w:cs="Courier New"/>
          <w:sz w:val="20"/>
          <w:szCs w:val="20"/>
        </w:rPr>
        <w:t xml:space="preserve">Адрес электронной почты  </w:t>
      </w:r>
      <w:r w:rsidRPr="00C31750">
        <w:rPr>
          <w:rFonts w:ascii="GHEA Grapalat" w:hAnsi="GHEA Grapalat"/>
          <w:b/>
          <w:sz w:val="20"/>
          <w:szCs w:val="20"/>
        </w:rPr>
        <w:t xml:space="preserve"> </w:t>
      </w:r>
      <w:r w:rsidRPr="00FC7FB5">
        <w:rPr>
          <w:rFonts w:ascii="GHEA Grapalat" w:hAnsi="GHEA Grapalat"/>
          <w:sz w:val="20"/>
          <w:szCs w:val="20"/>
          <w:lang w:val="af-ZA"/>
        </w:rPr>
        <w:t>norxarberd2017@mail.ru</w:t>
      </w:r>
    </w:p>
    <w:p w:rsidR="00BF0FB8" w:rsidRPr="00C31750" w:rsidRDefault="00BF0FB8" w:rsidP="00BF0FB8">
      <w:pPr>
        <w:ind w:firstLine="357"/>
        <w:jc w:val="center"/>
        <w:rPr>
          <w:rFonts w:ascii="GHEA Grapalat" w:hAnsi="GHEA Grapalat"/>
          <w:sz w:val="20"/>
          <w:szCs w:val="20"/>
        </w:rPr>
      </w:pPr>
      <w:r w:rsidRPr="00C31750">
        <w:rPr>
          <w:rFonts w:ascii="GHEA Grapalat" w:hAnsi="GHEA Grapalat"/>
          <w:sz w:val="20"/>
          <w:szCs w:val="20"/>
        </w:rPr>
        <w:t>Номер телефона 093 58 31 37</w:t>
      </w:r>
      <w:r w:rsidR="00F8776E">
        <w:rPr>
          <w:rFonts w:ascii="GHEA Grapalat" w:hAnsi="GHEA Grapalat"/>
          <w:sz w:val="20"/>
          <w:szCs w:val="20"/>
        </w:rPr>
        <w:t>, 093400122</w:t>
      </w:r>
      <w:bookmarkStart w:id="0" w:name="_GoBack"/>
      <w:bookmarkEnd w:id="0"/>
    </w:p>
    <w:p w:rsidR="00BF0FB8" w:rsidRPr="00BF24C5" w:rsidRDefault="00BF0FB8" w:rsidP="00BF0FB8">
      <w:pPr>
        <w:ind w:firstLine="567"/>
        <w:jc w:val="center"/>
        <w:rPr>
          <w:rFonts w:ascii="GHEA Grapalat" w:hAnsi="GHEA Grapalat" w:cs="Courier New"/>
          <w:sz w:val="20"/>
          <w:szCs w:val="20"/>
        </w:rPr>
      </w:pPr>
      <w:r w:rsidRPr="00C31750">
        <w:rPr>
          <w:rFonts w:ascii="GHEA Grapalat" w:hAnsi="GHEA Grapalat" w:cs="Courier New"/>
          <w:sz w:val="20"/>
          <w:szCs w:val="20"/>
        </w:rPr>
        <w:t xml:space="preserve">Заказчик –  Араратский область, муниципалитет  </w:t>
      </w:r>
      <w:r>
        <w:rPr>
          <w:rFonts w:ascii="GHEA Grapalat" w:hAnsi="GHEA Grapalat" w:cs="Courier New"/>
          <w:sz w:val="20"/>
          <w:szCs w:val="20"/>
        </w:rPr>
        <w:t>Нор Харберда</w:t>
      </w:r>
    </w:p>
    <w:p w:rsidR="00BF0FB8" w:rsidRPr="00BF24C5" w:rsidRDefault="00BF0FB8" w:rsidP="00BF0FB8">
      <w:pPr>
        <w:ind w:firstLine="567"/>
        <w:jc w:val="center"/>
        <w:rPr>
          <w:rFonts w:ascii="GHEA Grapalat" w:hAnsi="GHEA Grapalat" w:cs="Courier New"/>
          <w:sz w:val="20"/>
          <w:szCs w:val="20"/>
        </w:rPr>
      </w:pPr>
    </w:p>
    <w:p w:rsidR="00BF0FB8" w:rsidRPr="00BF24C5" w:rsidRDefault="00BF0FB8" w:rsidP="00BF0FB8">
      <w:pPr>
        <w:ind w:firstLine="567"/>
        <w:jc w:val="center"/>
        <w:rPr>
          <w:rFonts w:ascii="GHEA Grapalat" w:hAnsi="GHEA Grapalat" w:cs="Courier New"/>
          <w:sz w:val="20"/>
          <w:szCs w:val="20"/>
        </w:rPr>
      </w:pPr>
    </w:p>
    <w:p w:rsidR="00BF0FB8" w:rsidRPr="00BF24C5" w:rsidRDefault="00BF0FB8" w:rsidP="00BF0FB8">
      <w:pPr>
        <w:ind w:firstLine="567"/>
        <w:jc w:val="center"/>
        <w:rPr>
          <w:rFonts w:ascii="GHEA Grapalat" w:hAnsi="GHEA Grapalat" w:cs="Courier New"/>
          <w:sz w:val="20"/>
          <w:szCs w:val="20"/>
        </w:rPr>
      </w:pPr>
    </w:p>
    <w:p w:rsidR="00BF0FB8" w:rsidRPr="00BF24C5" w:rsidRDefault="00BF0FB8" w:rsidP="00BF0FB8">
      <w:pPr>
        <w:ind w:firstLine="567"/>
        <w:jc w:val="center"/>
        <w:rPr>
          <w:rFonts w:ascii="GHEA Grapalat" w:hAnsi="GHEA Grapalat" w:cs="Courier New"/>
          <w:sz w:val="20"/>
          <w:szCs w:val="20"/>
        </w:rPr>
      </w:pPr>
    </w:p>
    <w:p w:rsidR="00BF0FB8" w:rsidRPr="00BF24C5" w:rsidRDefault="00BF0FB8" w:rsidP="00BF0FB8">
      <w:pPr>
        <w:ind w:firstLine="567"/>
        <w:jc w:val="center"/>
        <w:rPr>
          <w:rFonts w:ascii="GHEA Grapalat" w:hAnsi="GHEA Grapalat" w:cs="Courier New"/>
          <w:sz w:val="20"/>
          <w:szCs w:val="20"/>
        </w:rPr>
      </w:pPr>
    </w:p>
    <w:p w:rsidR="00BF0FB8" w:rsidRPr="00BF24C5" w:rsidRDefault="00BF0FB8" w:rsidP="00BF0FB8">
      <w:pPr>
        <w:ind w:firstLine="567"/>
        <w:jc w:val="center"/>
        <w:rPr>
          <w:rFonts w:ascii="GHEA Grapalat" w:hAnsi="GHEA Grapalat" w:cs="Courier New"/>
          <w:sz w:val="20"/>
          <w:szCs w:val="20"/>
        </w:rPr>
      </w:pPr>
    </w:p>
    <w:p w:rsidR="00BF0FB8" w:rsidRPr="00BF24C5" w:rsidRDefault="00BF0FB8" w:rsidP="00BF0FB8">
      <w:pPr>
        <w:ind w:firstLine="567"/>
        <w:jc w:val="center"/>
        <w:rPr>
          <w:rFonts w:ascii="GHEA Grapalat" w:hAnsi="GHEA Grapalat" w:cs="Courier New"/>
          <w:sz w:val="20"/>
          <w:szCs w:val="20"/>
        </w:rPr>
      </w:pPr>
    </w:p>
    <w:p w:rsidR="00BF0FB8" w:rsidRPr="00BF24C5" w:rsidRDefault="00BF0FB8" w:rsidP="00BF0FB8">
      <w:pPr>
        <w:rPr>
          <w:rFonts w:ascii="GHEA Grapalat" w:hAnsi="GHEA Grapalat" w:cs="Sylfaen"/>
          <w:i/>
          <w:sz w:val="20"/>
          <w:szCs w:val="20"/>
        </w:rPr>
      </w:pPr>
    </w:p>
    <w:p w:rsidR="00BF0FB8" w:rsidRDefault="00BF0FB8" w:rsidP="006436C8">
      <w:pPr>
        <w:pStyle w:val="BodyText"/>
        <w:widowControl w:val="0"/>
        <w:spacing w:after="160"/>
        <w:ind w:firstLine="567"/>
        <w:jc w:val="right"/>
        <w:rPr>
          <w:rFonts w:ascii="GHEA Grapalat" w:hAnsi="GHEA Grapalat"/>
          <w:i/>
          <w:sz w:val="20"/>
          <w:szCs w:val="20"/>
          <w:lang w:val="hy-AM"/>
        </w:rPr>
      </w:pPr>
    </w:p>
    <w:p w:rsidR="00A655F4" w:rsidRDefault="00A655F4" w:rsidP="006436C8">
      <w:pPr>
        <w:pStyle w:val="BodyText"/>
        <w:widowControl w:val="0"/>
        <w:spacing w:after="160"/>
        <w:ind w:firstLine="567"/>
        <w:jc w:val="right"/>
        <w:rPr>
          <w:rFonts w:ascii="GHEA Grapalat" w:hAnsi="GHEA Grapalat"/>
          <w:i/>
          <w:sz w:val="20"/>
          <w:szCs w:val="20"/>
          <w:lang w:val="hy-AM"/>
        </w:rPr>
      </w:pPr>
    </w:p>
    <w:p w:rsidR="00A655F4" w:rsidRPr="00A655F4" w:rsidRDefault="00A655F4" w:rsidP="006436C8">
      <w:pPr>
        <w:pStyle w:val="BodyText"/>
        <w:widowControl w:val="0"/>
        <w:spacing w:after="160"/>
        <w:ind w:firstLine="567"/>
        <w:jc w:val="right"/>
        <w:rPr>
          <w:rFonts w:ascii="GHEA Grapalat" w:hAnsi="GHEA Grapalat"/>
          <w:i/>
          <w:sz w:val="20"/>
          <w:szCs w:val="20"/>
          <w:lang w:val="hy-AM"/>
        </w:rPr>
      </w:pPr>
    </w:p>
    <w:p w:rsidR="006436C8" w:rsidRPr="0079594D" w:rsidRDefault="006436C8" w:rsidP="006436C8">
      <w:pPr>
        <w:pStyle w:val="BodyText"/>
        <w:widowControl w:val="0"/>
        <w:spacing w:after="160"/>
        <w:ind w:firstLine="567"/>
        <w:jc w:val="right"/>
        <w:rPr>
          <w:rFonts w:ascii="GHEA Grapalat" w:hAnsi="GHEA Grapalat" w:cs="Sylfaen"/>
          <w:i/>
          <w:sz w:val="20"/>
          <w:szCs w:val="20"/>
        </w:rPr>
      </w:pPr>
      <w:r w:rsidRPr="0079594D">
        <w:rPr>
          <w:rFonts w:ascii="GHEA Grapalat" w:hAnsi="GHEA Grapalat"/>
          <w:i/>
          <w:sz w:val="20"/>
          <w:szCs w:val="20"/>
        </w:rPr>
        <w:lastRenderedPageBreak/>
        <w:t>Утверждено</w:t>
      </w:r>
    </w:p>
    <w:p w:rsidR="006436C8" w:rsidRPr="00BF0FB8" w:rsidRDefault="006436C8" w:rsidP="00BF0FB8">
      <w:pPr>
        <w:ind w:firstLine="720"/>
        <w:jc w:val="right"/>
        <w:rPr>
          <w:rFonts w:ascii="GHEA Grapalat" w:hAnsi="GHEA Grapalat"/>
          <w:sz w:val="20"/>
          <w:szCs w:val="20"/>
        </w:rPr>
      </w:pPr>
      <w:r w:rsidRPr="0079594D">
        <w:rPr>
          <w:rFonts w:ascii="GHEA Grapalat" w:hAnsi="GHEA Grapalat"/>
          <w:sz w:val="20"/>
          <w:szCs w:val="20"/>
        </w:rPr>
        <w:t xml:space="preserve">            </w:t>
      </w:r>
      <w:r w:rsidR="00BF0FB8">
        <w:rPr>
          <w:rFonts w:ascii="GHEA Grapalat" w:hAnsi="GHEA Grapalat"/>
          <w:sz w:val="20"/>
          <w:szCs w:val="20"/>
        </w:rPr>
        <w:t xml:space="preserve">                             </w:t>
      </w:r>
      <w:r w:rsidRPr="0079594D">
        <w:rPr>
          <w:rFonts w:ascii="GHEA Grapalat" w:hAnsi="GHEA Grapalat"/>
          <w:sz w:val="20"/>
          <w:szCs w:val="20"/>
        </w:rPr>
        <w:t xml:space="preserve">  Решением Оценочной комиссии </w:t>
      </w:r>
      <w:r w:rsidRPr="006436C8">
        <w:rPr>
          <w:rFonts w:ascii="GHEA Grapalat" w:hAnsi="GHEA Grapalat"/>
          <w:sz w:val="20"/>
          <w:szCs w:val="20"/>
        </w:rPr>
        <w:t>открытого конкурса</w:t>
      </w:r>
      <w:r w:rsidRPr="0079594D">
        <w:rPr>
          <w:rFonts w:ascii="GHEA Grapalat" w:hAnsi="GHEA Grapalat" w:cs="Sylfaen"/>
          <w:i/>
          <w:sz w:val="20"/>
          <w:szCs w:val="20"/>
        </w:rPr>
        <w:br/>
      </w:r>
      <w:r w:rsidRPr="0079594D">
        <w:rPr>
          <w:rFonts w:ascii="GHEA Grapalat" w:hAnsi="GHEA Grapalat"/>
          <w:i/>
          <w:sz w:val="20"/>
          <w:szCs w:val="20"/>
        </w:rPr>
        <w:t xml:space="preserve">                                                                            под кодом </w:t>
      </w:r>
      <w:r>
        <w:rPr>
          <w:rFonts w:ascii="GHEA Grapalat" w:hAnsi="GHEA Grapalat"/>
          <w:b/>
          <w:sz w:val="20"/>
          <w:szCs w:val="20"/>
        </w:rPr>
        <w:t>АM</w:t>
      </w:r>
      <w:r w:rsidR="00BF0FB8">
        <w:rPr>
          <w:rFonts w:ascii="GHEA Grapalat" w:hAnsi="GHEA Grapalat"/>
          <w:b/>
          <w:sz w:val="20"/>
          <w:szCs w:val="20"/>
          <w:lang w:val="en-US"/>
        </w:rPr>
        <w:t>NX</w:t>
      </w:r>
      <w:r w:rsidRPr="0079594D">
        <w:rPr>
          <w:rFonts w:ascii="GHEA Grapalat" w:hAnsi="GHEA Grapalat"/>
          <w:b/>
          <w:sz w:val="20"/>
          <w:szCs w:val="20"/>
        </w:rPr>
        <w:t xml:space="preserve">M- </w:t>
      </w:r>
      <w:r w:rsidR="00BF0FB8">
        <w:rPr>
          <w:rFonts w:ascii="GHEA Grapalat" w:hAnsi="GHEA Grapalat"/>
          <w:b/>
          <w:sz w:val="20"/>
          <w:szCs w:val="20"/>
          <w:lang w:val="en-US"/>
        </w:rPr>
        <w:t>BM</w:t>
      </w:r>
      <w:r w:rsidRPr="0079594D">
        <w:rPr>
          <w:rFonts w:ascii="GHEA Grapalat" w:hAnsi="GHEA Grapalat"/>
          <w:b/>
          <w:sz w:val="20"/>
          <w:szCs w:val="20"/>
        </w:rPr>
        <w:t>AShDzB -21/</w:t>
      </w:r>
      <w:r w:rsidR="00BF0FB8" w:rsidRPr="00BF0FB8">
        <w:rPr>
          <w:rFonts w:ascii="GHEA Grapalat" w:hAnsi="GHEA Grapalat"/>
          <w:b/>
          <w:sz w:val="20"/>
          <w:szCs w:val="20"/>
        </w:rPr>
        <w:t>1</w:t>
      </w:r>
      <w:r w:rsidRPr="0079594D">
        <w:rPr>
          <w:rFonts w:ascii="GHEA Grapalat" w:hAnsi="GHEA Grapalat" w:cs="Times Armenian"/>
          <w:i/>
          <w:sz w:val="20"/>
          <w:szCs w:val="20"/>
        </w:rPr>
        <w:br/>
      </w:r>
      <w:r w:rsidRPr="0079594D">
        <w:rPr>
          <w:rFonts w:ascii="GHEA Grapalat" w:hAnsi="GHEA Grapalat"/>
          <w:i/>
          <w:sz w:val="20"/>
          <w:szCs w:val="20"/>
        </w:rPr>
        <w:t xml:space="preserve">№ 1 от </w:t>
      </w:r>
      <w:r w:rsidR="007920F6">
        <w:rPr>
          <w:rFonts w:ascii="GHEA Grapalat" w:hAnsi="GHEA Grapalat"/>
          <w:i/>
          <w:sz w:val="20"/>
          <w:szCs w:val="20"/>
        </w:rPr>
        <w:t>27</w:t>
      </w:r>
      <w:r>
        <w:rPr>
          <w:rFonts w:ascii="GHEA Grapalat" w:hAnsi="GHEA Grapalat"/>
          <w:i/>
          <w:sz w:val="20"/>
          <w:szCs w:val="20"/>
        </w:rPr>
        <w:t>,0</w:t>
      </w:r>
      <w:r w:rsidR="00BF0FB8" w:rsidRPr="00BF0FB8">
        <w:rPr>
          <w:rFonts w:ascii="GHEA Grapalat" w:hAnsi="GHEA Grapalat"/>
          <w:i/>
          <w:sz w:val="20"/>
          <w:szCs w:val="20"/>
        </w:rPr>
        <w:t>8</w:t>
      </w:r>
      <w:r>
        <w:rPr>
          <w:rFonts w:ascii="GHEA Grapalat" w:hAnsi="GHEA Grapalat"/>
          <w:i/>
          <w:sz w:val="20"/>
          <w:szCs w:val="20"/>
        </w:rPr>
        <w:t>,</w:t>
      </w:r>
      <w:r w:rsidRPr="0079594D">
        <w:rPr>
          <w:rFonts w:ascii="GHEA Grapalat" w:hAnsi="GHEA Grapalat"/>
          <w:i/>
          <w:sz w:val="20"/>
          <w:szCs w:val="20"/>
        </w:rPr>
        <w:t xml:space="preserve"> 2021 г.</w:t>
      </w:r>
    </w:p>
    <w:p w:rsidR="006436C8" w:rsidRPr="0079594D" w:rsidRDefault="006436C8" w:rsidP="006436C8">
      <w:pPr>
        <w:pStyle w:val="BodyText"/>
        <w:widowControl w:val="0"/>
        <w:spacing w:after="160"/>
        <w:ind w:right="-7" w:firstLine="567"/>
        <w:jc w:val="center"/>
        <w:rPr>
          <w:rFonts w:ascii="GHEA Grapalat" w:hAnsi="GHEA Grapalat"/>
          <w:sz w:val="20"/>
          <w:szCs w:val="20"/>
        </w:rPr>
      </w:pPr>
    </w:p>
    <w:p w:rsidR="006436C8" w:rsidRPr="0079594D" w:rsidRDefault="006436C8" w:rsidP="006436C8">
      <w:pPr>
        <w:pStyle w:val="BodyText"/>
        <w:widowControl w:val="0"/>
        <w:spacing w:after="160"/>
        <w:ind w:right="-7" w:firstLine="567"/>
        <w:jc w:val="center"/>
        <w:rPr>
          <w:rFonts w:ascii="GHEA Grapalat" w:hAnsi="GHEA Grapalat"/>
          <w:sz w:val="20"/>
          <w:szCs w:val="20"/>
        </w:rPr>
      </w:pPr>
    </w:p>
    <w:p w:rsidR="006436C8" w:rsidRPr="0079594D" w:rsidRDefault="006436C8" w:rsidP="006436C8">
      <w:pPr>
        <w:pStyle w:val="BodyText"/>
        <w:widowControl w:val="0"/>
        <w:spacing w:after="160"/>
        <w:ind w:right="-7" w:firstLine="567"/>
        <w:jc w:val="center"/>
        <w:rPr>
          <w:rFonts w:ascii="GHEA Grapalat" w:hAnsi="GHEA Grapalat"/>
          <w:sz w:val="20"/>
          <w:szCs w:val="20"/>
        </w:rPr>
      </w:pPr>
    </w:p>
    <w:p w:rsidR="006436C8" w:rsidRPr="0079594D" w:rsidRDefault="006436C8" w:rsidP="006436C8">
      <w:pPr>
        <w:pStyle w:val="BodyText"/>
        <w:widowControl w:val="0"/>
        <w:spacing w:after="160"/>
        <w:ind w:right="-7" w:firstLine="567"/>
        <w:jc w:val="center"/>
        <w:rPr>
          <w:rFonts w:ascii="GHEA Grapalat" w:hAnsi="GHEA Grapalat"/>
          <w:b/>
          <w:sz w:val="20"/>
          <w:szCs w:val="20"/>
        </w:rPr>
      </w:pPr>
      <w:r>
        <w:rPr>
          <w:rFonts w:ascii="GHEA Grapalat" w:hAnsi="GHEA Grapalat"/>
          <w:b/>
          <w:sz w:val="20"/>
          <w:szCs w:val="20"/>
        </w:rPr>
        <w:t>«</w:t>
      </w:r>
      <w:r w:rsidR="00BF0FB8">
        <w:rPr>
          <w:rFonts w:ascii="GHEA Grapalat" w:hAnsi="GHEA Grapalat"/>
          <w:b/>
          <w:sz w:val="20"/>
          <w:szCs w:val="20"/>
        </w:rPr>
        <w:t xml:space="preserve">Нор Харберд </w:t>
      </w:r>
      <w:r>
        <w:rPr>
          <w:rFonts w:ascii="GHEA Grapalat" w:hAnsi="GHEA Grapalat"/>
          <w:b/>
          <w:sz w:val="20"/>
          <w:szCs w:val="20"/>
        </w:rPr>
        <w:t xml:space="preserve">муниципалитет  </w:t>
      </w:r>
      <w:r w:rsidRPr="0079594D">
        <w:rPr>
          <w:rFonts w:ascii="GHEA Grapalat" w:hAnsi="GHEA Grapalat"/>
          <w:b/>
          <w:sz w:val="20"/>
          <w:szCs w:val="20"/>
        </w:rPr>
        <w:t>Араратского область, РА.</w:t>
      </w:r>
    </w:p>
    <w:p w:rsidR="006436C8" w:rsidRPr="0079594D" w:rsidRDefault="006436C8" w:rsidP="006436C8">
      <w:pPr>
        <w:pStyle w:val="BodyText"/>
        <w:widowControl w:val="0"/>
        <w:spacing w:after="160"/>
        <w:ind w:right="-7" w:firstLine="567"/>
        <w:jc w:val="center"/>
        <w:rPr>
          <w:rFonts w:ascii="GHEA Grapalat" w:hAnsi="GHEA Grapalat"/>
          <w:sz w:val="20"/>
          <w:szCs w:val="20"/>
        </w:rPr>
      </w:pPr>
    </w:p>
    <w:p w:rsidR="006436C8" w:rsidRPr="0079594D" w:rsidRDefault="006436C8" w:rsidP="006436C8">
      <w:pPr>
        <w:pStyle w:val="BodyText"/>
        <w:widowControl w:val="0"/>
        <w:spacing w:after="160"/>
        <w:ind w:right="-7" w:firstLine="567"/>
        <w:jc w:val="center"/>
        <w:rPr>
          <w:rFonts w:ascii="GHEA Grapalat" w:hAnsi="GHEA Grapalat"/>
          <w:sz w:val="20"/>
          <w:szCs w:val="20"/>
        </w:rPr>
      </w:pPr>
    </w:p>
    <w:p w:rsidR="006436C8" w:rsidRPr="0079594D" w:rsidRDefault="006436C8" w:rsidP="006436C8">
      <w:pPr>
        <w:pStyle w:val="BodyText"/>
        <w:widowControl w:val="0"/>
        <w:spacing w:after="160"/>
        <w:ind w:right="-7" w:firstLine="567"/>
        <w:jc w:val="center"/>
        <w:rPr>
          <w:rFonts w:ascii="GHEA Grapalat" w:hAnsi="GHEA Grapalat" w:cs="Sylfaen"/>
          <w:b/>
          <w:sz w:val="20"/>
          <w:szCs w:val="20"/>
        </w:rPr>
      </w:pPr>
      <w:r w:rsidRPr="0079594D">
        <w:rPr>
          <w:rFonts w:ascii="GHEA Grapalat" w:hAnsi="GHEA Grapalat"/>
          <w:b/>
          <w:sz w:val="20"/>
          <w:szCs w:val="20"/>
        </w:rPr>
        <w:t>ПРИГЛАШЕНИЕ</w:t>
      </w:r>
    </w:p>
    <w:p w:rsidR="006436C8" w:rsidRPr="0079594D" w:rsidRDefault="006436C8" w:rsidP="006436C8">
      <w:pPr>
        <w:pStyle w:val="BodyText"/>
        <w:widowControl w:val="0"/>
        <w:spacing w:after="160"/>
        <w:ind w:right="-7" w:firstLine="567"/>
        <w:jc w:val="center"/>
        <w:rPr>
          <w:rFonts w:ascii="GHEA Grapalat" w:hAnsi="GHEA Grapalat" w:cs="Sylfaen"/>
          <w:b/>
          <w:sz w:val="20"/>
          <w:szCs w:val="20"/>
        </w:rPr>
      </w:pPr>
    </w:p>
    <w:p w:rsidR="006436C8" w:rsidRPr="0079594D" w:rsidRDefault="006436C8" w:rsidP="006436C8">
      <w:pPr>
        <w:pStyle w:val="BodyText"/>
        <w:widowControl w:val="0"/>
        <w:spacing w:after="160"/>
        <w:ind w:right="-7" w:firstLine="567"/>
        <w:jc w:val="center"/>
        <w:rPr>
          <w:rFonts w:ascii="GHEA Grapalat" w:hAnsi="GHEA Grapalat" w:cs="Sylfaen"/>
          <w:b/>
          <w:sz w:val="20"/>
          <w:szCs w:val="20"/>
        </w:rPr>
      </w:pPr>
    </w:p>
    <w:p w:rsidR="006436C8" w:rsidRPr="00BF0FB8" w:rsidRDefault="006436C8" w:rsidP="006436C8">
      <w:pPr>
        <w:pStyle w:val="BodyText"/>
        <w:widowControl w:val="0"/>
        <w:spacing w:after="160"/>
        <w:ind w:right="-7"/>
        <w:jc w:val="center"/>
        <w:rPr>
          <w:rFonts w:ascii="GHEA Grapalat" w:hAnsi="GHEA Grapalat"/>
          <w:b/>
          <w:sz w:val="20"/>
          <w:szCs w:val="20"/>
        </w:rPr>
      </w:pPr>
      <w:r w:rsidRPr="0079594D">
        <w:rPr>
          <w:rFonts w:ascii="GHEA Grapalat" w:hAnsi="GHEA Grapalat"/>
          <w:b/>
          <w:sz w:val="20"/>
          <w:szCs w:val="20"/>
        </w:rPr>
        <w:t xml:space="preserve">НА </w:t>
      </w:r>
      <w:r w:rsidRPr="006436C8">
        <w:rPr>
          <w:rFonts w:ascii="GHEA Grapalat" w:hAnsi="GHEA Grapalat"/>
          <w:b/>
          <w:sz w:val="22"/>
          <w:szCs w:val="22"/>
        </w:rPr>
        <w:t>открытого конкурса</w:t>
      </w:r>
      <w:r w:rsidRPr="0079594D">
        <w:rPr>
          <w:rFonts w:ascii="GHEA Grapalat" w:hAnsi="GHEA Grapalat"/>
          <w:b/>
          <w:sz w:val="20"/>
          <w:szCs w:val="20"/>
        </w:rPr>
        <w:t xml:space="preserve">, ОБЪЯВЛЕННЫЙ С ЦЕЛЬЮ </w:t>
      </w:r>
      <w:r w:rsidRPr="00BF0FB8">
        <w:rPr>
          <w:rFonts w:ascii="GHEA Grapalat" w:hAnsi="GHEA Grapalat"/>
          <w:b/>
          <w:sz w:val="20"/>
          <w:szCs w:val="20"/>
        </w:rPr>
        <w:t>ПРИОБРЕТЕНИЯ "</w:t>
      </w:r>
      <w:r w:rsidRPr="00BF0FB8">
        <w:rPr>
          <w:rFonts w:ascii="Sylfaen" w:hAnsi="Sylfaen"/>
          <w:b/>
          <w:sz w:val="20"/>
          <w:szCs w:val="20"/>
          <w:lang w:eastAsia="en-US" w:bidi="ar-SA"/>
        </w:rPr>
        <w:t xml:space="preserve"> </w:t>
      </w:r>
      <w:r w:rsidR="00BF0FB8" w:rsidRPr="00BF0FB8">
        <w:rPr>
          <w:rFonts w:ascii="GHEA Grapalat" w:hAnsi="GHEA Grapalat"/>
          <w:b/>
          <w:sz w:val="20"/>
          <w:szCs w:val="20"/>
        </w:rPr>
        <w:t>Асфальтирование внутриобщинных улиц общество</w:t>
      </w:r>
      <w:r w:rsidR="00BF0FB8" w:rsidRPr="00BF0FB8">
        <w:rPr>
          <w:rFonts w:ascii="GHEA Grapalat" w:hAnsi="GHEA Grapalat"/>
          <w:b/>
        </w:rPr>
        <w:t xml:space="preserve"> </w:t>
      </w:r>
      <w:r w:rsidRPr="00BF0FB8">
        <w:rPr>
          <w:rFonts w:ascii="GHEA Grapalat" w:hAnsi="GHEA Grapalat"/>
          <w:b/>
        </w:rPr>
        <w:t>"</w:t>
      </w:r>
      <w:r w:rsidRPr="00BF0FB8">
        <w:rPr>
          <w:rFonts w:ascii="GHEA Grapalat" w:hAnsi="GHEA Grapalat"/>
          <w:b/>
          <w:sz w:val="20"/>
          <w:szCs w:val="20"/>
        </w:rPr>
        <w:t xml:space="preserve"> ДЛЯ НУЖД « </w:t>
      </w:r>
      <w:r w:rsidR="00BF0FB8" w:rsidRPr="00BF0FB8">
        <w:rPr>
          <w:rFonts w:ascii="GHEA Grapalat" w:hAnsi="GHEA Grapalat"/>
          <w:b/>
          <w:sz w:val="20"/>
          <w:szCs w:val="20"/>
        </w:rPr>
        <w:t xml:space="preserve">Нор Харберд </w:t>
      </w:r>
      <w:r w:rsidRPr="00BF0FB8">
        <w:rPr>
          <w:rFonts w:ascii="GHEA Grapalat" w:hAnsi="GHEA Grapalat"/>
          <w:b/>
          <w:sz w:val="20"/>
          <w:szCs w:val="20"/>
        </w:rPr>
        <w:t xml:space="preserve"> муниципалитет  Араратского область,РА.</w:t>
      </w:r>
    </w:p>
    <w:p w:rsidR="006436C8" w:rsidRPr="0079594D" w:rsidRDefault="006436C8" w:rsidP="006436C8">
      <w:pPr>
        <w:pStyle w:val="BodyText"/>
        <w:widowControl w:val="0"/>
        <w:spacing w:after="160"/>
        <w:ind w:right="-7"/>
        <w:jc w:val="center"/>
        <w:rPr>
          <w:rFonts w:ascii="GHEA Grapalat" w:hAnsi="GHEA Grapalat"/>
          <w:b/>
          <w:sz w:val="20"/>
          <w:szCs w:val="20"/>
        </w:rPr>
      </w:pPr>
    </w:p>
    <w:p w:rsidR="006436C8" w:rsidRPr="0079594D" w:rsidRDefault="006436C8" w:rsidP="006436C8">
      <w:pPr>
        <w:pStyle w:val="BodyText"/>
        <w:widowControl w:val="0"/>
        <w:spacing w:after="160"/>
        <w:ind w:right="-7"/>
        <w:jc w:val="center"/>
        <w:rPr>
          <w:rFonts w:ascii="GHEA Grapalat" w:hAnsi="GHEA Grapalat"/>
          <w:b/>
          <w:sz w:val="20"/>
          <w:szCs w:val="20"/>
        </w:rPr>
      </w:pPr>
    </w:p>
    <w:p w:rsidR="006436C8" w:rsidRPr="0079594D" w:rsidRDefault="006436C8" w:rsidP="006436C8">
      <w:pPr>
        <w:widowControl w:val="0"/>
        <w:spacing w:after="160"/>
        <w:ind w:right="-7" w:firstLine="567"/>
        <w:jc w:val="center"/>
        <w:rPr>
          <w:rFonts w:ascii="GHEA Grapalat" w:hAnsi="GHEA Grapalat"/>
          <w:b/>
          <w:sz w:val="20"/>
          <w:szCs w:val="20"/>
        </w:rPr>
      </w:pPr>
      <w:r w:rsidRPr="0079594D">
        <w:rPr>
          <w:rFonts w:ascii="GHEA Grapalat" w:hAnsi="GHEA Grapalat"/>
          <w:b/>
          <w:sz w:val="20"/>
          <w:szCs w:val="20"/>
        </w:rPr>
        <w:t>Эта процедура организована в соответствии с требованиями пункта 15  статьи 6  Закона РА                      «О закупках».</w:t>
      </w:r>
    </w:p>
    <w:p w:rsidR="006436C8" w:rsidRPr="0079594D" w:rsidRDefault="006436C8" w:rsidP="006436C8">
      <w:pPr>
        <w:pStyle w:val="BodyText"/>
        <w:widowControl w:val="0"/>
        <w:spacing w:after="160"/>
        <w:ind w:right="-7"/>
        <w:jc w:val="center"/>
        <w:rPr>
          <w:rFonts w:ascii="GHEA Grapalat" w:hAnsi="GHEA Grapalat"/>
          <w:b/>
          <w:sz w:val="20"/>
          <w:szCs w:val="20"/>
        </w:rPr>
      </w:pPr>
    </w:p>
    <w:p w:rsidR="006436C8" w:rsidRDefault="006436C8" w:rsidP="006436C8">
      <w:pPr>
        <w:pStyle w:val="BodyText"/>
        <w:widowControl w:val="0"/>
        <w:spacing w:after="160"/>
        <w:ind w:right="-7"/>
        <w:rPr>
          <w:rFonts w:ascii="GHEA Grapalat" w:hAnsi="GHEA Grapalat"/>
          <w:i/>
          <w:sz w:val="20"/>
          <w:szCs w:val="20"/>
        </w:rPr>
      </w:pPr>
    </w:p>
    <w:p w:rsidR="006436C8" w:rsidRDefault="006436C8" w:rsidP="006436C8">
      <w:pPr>
        <w:pStyle w:val="BodyText"/>
        <w:widowControl w:val="0"/>
        <w:spacing w:after="160"/>
        <w:ind w:right="-7"/>
        <w:rPr>
          <w:rFonts w:ascii="GHEA Grapalat" w:hAnsi="GHEA Grapalat"/>
          <w:i/>
          <w:sz w:val="20"/>
          <w:szCs w:val="20"/>
        </w:rPr>
      </w:pPr>
    </w:p>
    <w:p w:rsidR="006436C8" w:rsidRDefault="006436C8" w:rsidP="006436C8">
      <w:pPr>
        <w:pStyle w:val="BodyText"/>
        <w:widowControl w:val="0"/>
        <w:spacing w:after="160"/>
        <w:ind w:right="-7"/>
        <w:rPr>
          <w:rFonts w:ascii="GHEA Grapalat" w:hAnsi="GHEA Grapalat"/>
          <w:i/>
          <w:sz w:val="20"/>
          <w:szCs w:val="20"/>
        </w:rPr>
      </w:pPr>
    </w:p>
    <w:p w:rsidR="006436C8" w:rsidRDefault="006436C8" w:rsidP="006436C8">
      <w:pPr>
        <w:pStyle w:val="BodyText"/>
        <w:widowControl w:val="0"/>
        <w:spacing w:after="160"/>
        <w:ind w:right="-7"/>
        <w:rPr>
          <w:rFonts w:ascii="GHEA Grapalat" w:hAnsi="GHEA Grapalat"/>
          <w:i/>
          <w:sz w:val="20"/>
          <w:szCs w:val="20"/>
        </w:rPr>
      </w:pPr>
    </w:p>
    <w:p w:rsidR="006436C8" w:rsidRDefault="006436C8" w:rsidP="006436C8">
      <w:pPr>
        <w:pStyle w:val="BodyText"/>
        <w:widowControl w:val="0"/>
        <w:spacing w:after="160"/>
        <w:ind w:right="-7"/>
        <w:rPr>
          <w:rFonts w:ascii="GHEA Grapalat" w:hAnsi="GHEA Grapalat"/>
          <w:i/>
          <w:sz w:val="20"/>
          <w:szCs w:val="20"/>
        </w:rPr>
      </w:pPr>
    </w:p>
    <w:p w:rsidR="006436C8" w:rsidRDefault="006436C8" w:rsidP="006436C8">
      <w:pPr>
        <w:pStyle w:val="BodyText"/>
        <w:widowControl w:val="0"/>
        <w:spacing w:after="160"/>
        <w:ind w:right="-7"/>
        <w:rPr>
          <w:rFonts w:ascii="GHEA Grapalat" w:hAnsi="GHEA Grapalat"/>
          <w:i/>
          <w:sz w:val="20"/>
          <w:szCs w:val="20"/>
        </w:rPr>
      </w:pPr>
    </w:p>
    <w:p w:rsidR="006436C8" w:rsidRDefault="006436C8" w:rsidP="006436C8">
      <w:pPr>
        <w:pStyle w:val="BodyText"/>
        <w:widowControl w:val="0"/>
        <w:spacing w:after="160"/>
        <w:ind w:right="-7"/>
        <w:rPr>
          <w:rFonts w:ascii="GHEA Grapalat" w:hAnsi="GHEA Grapalat"/>
          <w:i/>
          <w:sz w:val="20"/>
          <w:szCs w:val="20"/>
        </w:rPr>
      </w:pPr>
    </w:p>
    <w:p w:rsidR="006436C8" w:rsidRDefault="006436C8" w:rsidP="006436C8">
      <w:pPr>
        <w:pStyle w:val="BodyText"/>
        <w:widowControl w:val="0"/>
        <w:spacing w:after="160"/>
        <w:ind w:right="-7"/>
        <w:rPr>
          <w:rFonts w:ascii="GHEA Grapalat" w:hAnsi="GHEA Grapalat"/>
          <w:i/>
          <w:sz w:val="20"/>
          <w:szCs w:val="20"/>
        </w:rPr>
      </w:pPr>
    </w:p>
    <w:p w:rsidR="006436C8" w:rsidRPr="0079594D" w:rsidRDefault="006436C8" w:rsidP="006436C8">
      <w:pPr>
        <w:pStyle w:val="BodyText"/>
        <w:widowControl w:val="0"/>
        <w:spacing w:after="160"/>
        <w:ind w:right="-7"/>
        <w:rPr>
          <w:rFonts w:ascii="GHEA Grapalat" w:hAnsi="GHEA Grapalat"/>
          <w:b/>
          <w:sz w:val="20"/>
          <w:szCs w:val="20"/>
        </w:rPr>
      </w:pPr>
      <w:r w:rsidRPr="0079594D">
        <w:rPr>
          <w:rFonts w:ascii="GHEA Grapalat" w:hAnsi="GHEA Grapalat"/>
          <w:i/>
          <w:sz w:val="20"/>
          <w:szCs w:val="20"/>
        </w:rPr>
        <w:t>Уважаемый участник, прежде чем составить и подать заявку просим Вас</w:t>
      </w:r>
      <w:r w:rsidRPr="0079594D">
        <w:rPr>
          <w:rFonts w:ascii="Courier New" w:hAnsi="Courier New" w:cs="Courier New"/>
          <w:i/>
          <w:sz w:val="20"/>
          <w:szCs w:val="20"/>
          <w:lang w:val="en-US"/>
        </w:rPr>
        <w:t> </w:t>
      </w:r>
      <w:r w:rsidRPr="0079594D">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6436C8" w:rsidRPr="0079594D" w:rsidRDefault="006436C8" w:rsidP="006436C8">
      <w:pPr>
        <w:rPr>
          <w:rFonts w:ascii="GHEA Grapalat" w:hAnsi="GHEA Grapalat"/>
          <w:b/>
          <w:sz w:val="20"/>
          <w:szCs w:val="20"/>
        </w:rPr>
      </w:pPr>
      <w:r w:rsidRPr="0079594D">
        <w:rPr>
          <w:rFonts w:ascii="GHEA Grapalat" w:hAnsi="GHEA Grapalat"/>
          <w:b/>
          <w:sz w:val="20"/>
          <w:szCs w:val="20"/>
        </w:rPr>
        <w:br w:type="page"/>
      </w:r>
    </w:p>
    <w:p w:rsidR="00096865" w:rsidRPr="003A1EBB" w:rsidRDefault="00096865" w:rsidP="00B46D58">
      <w:pPr>
        <w:pStyle w:val="BodyText"/>
        <w:widowControl w:val="0"/>
        <w:spacing w:after="160"/>
        <w:ind w:right="-7" w:firstLine="567"/>
        <w:jc w:val="center"/>
        <w:rPr>
          <w:rFonts w:ascii="GHEA Grapalat" w:hAnsi="GHEA Grapalat"/>
        </w:rPr>
      </w:pPr>
    </w:p>
    <w:p w:rsidR="00160AE4" w:rsidRPr="006436C8" w:rsidRDefault="00160AE4" w:rsidP="006436C8">
      <w:pPr>
        <w:widowControl w:val="0"/>
        <w:spacing w:after="160"/>
        <w:jc w:val="center"/>
        <w:rPr>
          <w:rFonts w:ascii="GHEA Grapalat" w:hAnsi="GHEA Grapalat"/>
          <w:b/>
        </w:rPr>
      </w:pPr>
      <w:r w:rsidRPr="009044F1">
        <w:rPr>
          <w:rFonts w:ascii="GHEA Grapalat" w:hAnsi="GHEA Grapalat"/>
          <w:b/>
        </w:rPr>
        <w:t>СОДЕРЖАНИЕ</w:t>
      </w:r>
    </w:p>
    <w:p w:rsidR="00BF0FB8" w:rsidRPr="00BF0FB8" w:rsidRDefault="00BF0FB8" w:rsidP="00BF0FB8">
      <w:pPr>
        <w:pStyle w:val="BodyText"/>
        <w:widowControl w:val="0"/>
        <w:spacing w:after="160"/>
        <w:ind w:right="-7"/>
        <w:jc w:val="center"/>
        <w:rPr>
          <w:rFonts w:ascii="GHEA Grapalat" w:hAnsi="GHEA Grapalat"/>
          <w:b/>
          <w:sz w:val="20"/>
          <w:szCs w:val="20"/>
        </w:rPr>
      </w:pPr>
      <w:r w:rsidRPr="0079594D">
        <w:rPr>
          <w:rFonts w:ascii="GHEA Grapalat" w:hAnsi="GHEA Grapalat"/>
          <w:b/>
          <w:sz w:val="20"/>
          <w:szCs w:val="20"/>
        </w:rPr>
        <w:t xml:space="preserve">НА </w:t>
      </w:r>
      <w:r w:rsidRPr="006436C8">
        <w:rPr>
          <w:rFonts w:ascii="GHEA Grapalat" w:hAnsi="GHEA Grapalat"/>
          <w:b/>
          <w:sz w:val="22"/>
          <w:szCs w:val="22"/>
        </w:rPr>
        <w:t>открытого конкурса</w:t>
      </w:r>
      <w:r w:rsidRPr="0079594D">
        <w:rPr>
          <w:rFonts w:ascii="GHEA Grapalat" w:hAnsi="GHEA Grapalat"/>
          <w:b/>
          <w:sz w:val="20"/>
          <w:szCs w:val="20"/>
        </w:rPr>
        <w:t xml:space="preserve">, ОБЪЯВЛЕННЫЙ С ЦЕЛЬЮ </w:t>
      </w:r>
      <w:r w:rsidRPr="00BF0FB8">
        <w:rPr>
          <w:rFonts w:ascii="GHEA Grapalat" w:hAnsi="GHEA Grapalat"/>
          <w:b/>
          <w:sz w:val="20"/>
          <w:szCs w:val="20"/>
        </w:rPr>
        <w:t>ПРИОБРЕТЕНИЯ "</w:t>
      </w:r>
      <w:r w:rsidRPr="00BF0FB8">
        <w:rPr>
          <w:rFonts w:ascii="Sylfaen" w:hAnsi="Sylfaen"/>
          <w:b/>
          <w:sz w:val="20"/>
          <w:szCs w:val="20"/>
          <w:lang w:eastAsia="en-US" w:bidi="ar-SA"/>
        </w:rPr>
        <w:t xml:space="preserve"> </w:t>
      </w:r>
      <w:r w:rsidRPr="00BF0FB8">
        <w:rPr>
          <w:rFonts w:ascii="GHEA Grapalat" w:hAnsi="GHEA Grapalat"/>
          <w:b/>
          <w:sz w:val="20"/>
          <w:szCs w:val="20"/>
        </w:rPr>
        <w:t>Асфальтирование внутриобщинных улиц общество</w:t>
      </w:r>
      <w:r w:rsidRPr="00BF0FB8">
        <w:rPr>
          <w:rFonts w:ascii="GHEA Grapalat" w:hAnsi="GHEA Grapalat"/>
          <w:b/>
        </w:rPr>
        <w:t xml:space="preserve"> "</w:t>
      </w:r>
      <w:r w:rsidRPr="00BF0FB8">
        <w:rPr>
          <w:rFonts w:ascii="GHEA Grapalat" w:hAnsi="GHEA Grapalat"/>
          <w:b/>
          <w:sz w:val="20"/>
          <w:szCs w:val="20"/>
        </w:rPr>
        <w:t xml:space="preserve"> ДЛЯ НУЖД « Нор Харберд  муниципалитет  Араратского область,РА.</w:t>
      </w:r>
    </w:p>
    <w:p w:rsidR="00096865" w:rsidRPr="006436C8" w:rsidRDefault="00160AE4" w:rsidP="00B46D58">
      <w:pPr>
        <w:widowControl w:val="0"/>
        <w:spacing w:after="160"/>
        <w:jc w:val="center"/>
        <w:rPr>
          <w:rFonts w:ascii="GHEA Grapalat" w:hAnsi="GHEA Grapalat"/>
          <w:i/>
          <w:sz w:val="20"/>
          <w:szCs w:val="20"/>
        </w:rPr>
      </w:pPr>
      <w:r w:rsidRPr="006436C8">
        <w:rPr>
          <w:rFonts w:ascii="GHEA Grapalat" w:hAnsi="GHEA Grapalat"/>
          <w:b/>
          <w:sz w:val="20"/>
          <w:szCs w:val="20"/>
        </w:rPr>
        <w:t xml:space="preserve">ПРИГЛАШЕНИЯ НА ОТКРЫТЫЙ КОНКУРС, </w:t>
      </w:r>
      <w:r w:rsidR="005C1BF7" w:rsidRPr="006436C8">
        <w:rPr>
          <w:rFonts w:ascii="GHEA Grapalat" w:hAnsi="GHEA Grapalat"/>
          <w:b/>
          <w:sz w:val="20"/>
          <w:szCs w:val="20"/>
        </w:rPr>
        <w:br/>
      </w:r>
      <w:r w:rsidRPr="006436C8">
        <w:rPr>
          <w:rFonts w:ascii="GHEA Grapalat" w:hAnsi="GHEA Grapalat"/>
          <w:b/>
          <w:sz w:val="20"/>
          <w:szCs w:val="20"/>
        </w:rPr>
        <w:t>ОБЪЯВЛЕННЫЙ С ЦЕЛЬЮ ПРИОБРЕТЕНИЯ</w:t>
      </w:r>
    </w:p>
    <w:p w:rsidR="00096865" w:rsidRPr="006436C8" w:rsidRDefault="00096865" w:rsidP="00B46D58">
      <w:pPr>
        <w:widowControl w:val="0"/>
        <w:spacing w:after="160"/>
        <w:jc w:val="center"/>
        <w:rPr>
          <w:rFonts w:ascii="GHEA Grapalat" w:hAnsi="GHEA Grapalat"/>
          <w:b/>
          <w:sz w:val="20"/>
          <w:szCs w:val="20"/>
        </w:rPr>
      </w:pPr>
      <w:r w:rsidRPr="006436C8">
        <w:rPr>
          <w:rFonts w:ascii="GHEA Grapalat" w:hAnsi="GHEA Grapalat"/>
          <w:b/>
          <w:sz w:val="20"/>
          <w:szCs w:val="20"/>
        </w:rPr>
        <w:t>ЧАСТЬ I.</w:t>
      </w:r>
    </w:p>
    <w:p w:rsidR="002E069D" w:rsidRPr="008842CE" w:rsidRDefault="002E069D" w:rsidP="006436C8">
      <w:pPr>
        <w:widowControl w:val="0"/>
        <w:jc w:val="center"/>
        <w:rPr>
          <w:rFonts w:ascii="GHEA Grapalat" w:hAnsi="GHEA Grapalat"/>
        </w:rPr>
      </w:pPr>
    </w:p>
    <w:p w:rsidR="00096865" w:rsidRPr="006436C8" w:rsidRDefault="00096865" w:rsidP="006436C8">
      <w:pPr>
        <w:widowControl w:val="0"/>
        <w:tabs>
          <w:tab w:val="left" w:pos="1134"/>
        </w:tabs>
        <w:ind w:left="1134" w:hanging="567"/>
        <w:jc w:val="both"/>
        <w:rPr>
          <w:rFonts w:ascii="GHEA Grapalat" w:hAnsi="GHEA Grapalat"/>
          <w:sz w:val="20"/>
          <w:szCs w:val="20"/>
        </w:rPr>
      </w:pPr>
      <w:r w:rsidRPr="006436C8">
        <w:rPr>
          <w:rFonts w:ascii="GHEA Grapalat" w:hAnsi="GHEA Grapalat"/>
          <w:sz w:val="20"/>
          <w:szCs w:val="20"/>
        </w:rPr>
        <w:t>1.</w:t>
      </w:r>
      <w:r w:rsidR="005C1BF7" w:rsidRPr="006436C8">
        <w:rPr>
          <w:rFonts w:ascii="GHEA Grapalat" w:hAnsi="GHEA Grapalat"/>
          <w:sz w:val="20"/>
          <w:szCs w:val="20"/>
        </w:rPr>
        <w:tab/>
      </w:r>
      <w:r w:rsidR="00543BAE" w:rsidRPr="006436C8">
        <w:rPr>
          <w:rFonts w:ascii="GHEA Grapalat" w:hAnsi="GHEA Grapalat"/>
          <w:sz w:val="20"/>
          <w:szCs w:val="20"/>
        </w:rPr>
        <w:t>Характеристика предмета закупки</w:t>
      </w:r>
      <w:r w:rsidRPr="006436C8">
        <w:rPr>
          <w:rFonts w:ascii="GHEA Grapalat" w:hAnsi="GHEA Grapalat"/>
          <w:sz w:val="20"/>
          <w:szCs w:val="20"/>
        </w:rPr>
        <w:t xml:space="preserve"> </w:t>
      </w:r>
    </w:p>
    <w:p w:rsidR="00096865" w:rsidRPr="006436C8" w:rsidRDefault="00096865" w:rsidP="006436C8">
      <w:pPr>
        <w:widowControl w:val="0"/>
        <w:tabs>
          <w:tab w:val="left" w:pos="1134"/>
        </w:tabs>
        <w:ind w:left="1134" w:hanging="567"/>
        <w:jc w:val="both"/>
        <w:rPr>
          <w:rFonts w:ascii="GHEA Grapalat" w:hAnsi="GHEA Grapalat"/>
          <w:sz w:val="20"/>
          <w:szCs w:val="20"/>
        </w:rPr>
      </w:pPr>
      <w:r w:rsidRPr="006436C8">
        <w:rPr>
          <w:rFonts w:ascii="GHEA Grapalat" w:hAnsi="GHEA Grapalat"/>
          <w:sz w:val="20"/>
          <w:szCs w:val="20"/>
        </w:rPr>
        <w:t>2.</w:t>
      </w:r>
      <w:r w:rsidR="005D191A" w:rsidRPr="006436C8">
        <w:rPr>
          <w:rFonts w:ascii="GHEA Grapalat" w:hAnsi="GHEA Grapalat"/>
          <w:sz w:val="20"/>
          <w:szCs w:val="20"/>
        </w:rPr>
        <w:tab/>
      </w:r>
      <w:r w:rsidRPr="006436C8">
        <w:rPr>
          <w:rFonts w:ascii="GHEA Grapalat" w:hAnsi="GHEA Grapalat"/>
          <w:sz w:val="20"/>
          <w:szCs w:val="20"/>
        </w:rPr>
        <w:t>Требования к праву участника на участие</w:t>
      </w:r>
      <w:r w:rsidR="00543BAE" w:rsidRPr="006436C8">
        <w:rPr>
          <w:rFonts w:ascii="GHEA Grapalat" w:hAnsi="GHEA Grapalat"/>
          <w:sz w:val="20"/>
          <w:szCs w:val="20"/>
        </w:rPr>
        <w:t xml:space="preserve"> и порядок их оценки</w:t>
      </w:r>
      <w:r w:rsidR="003D0E3C" w:rsidRPr="006436C8">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6436C8" w:rsidRDefault="00096865" w:rsidP="006436C8">
      <w:pPr>
        <w:widowControl w:val="0"/>
        <w:tabs>
          <w:tab w:val="left" w:pos="1134"/>
        </w:tabs>
        <w:ind w:left="1134" w:hanging="567"/>
        <w:jc w:val="both"/>
        <w:rPr>
          <w:rFonts w:ascii="GHEA Grapalat" w:hAnsi="GHEA Grapalat"/>
          <w:sz w:val="20"/>
          <w:szCs w:val="20"/>
        </w:rPr>
      </w:pPr>
      <w:r w:rsidRPr="006436C8">
        <w:rPr>
          <w:rFonts w:ascii="GHEA Grapalat" w:hAnsi="GHEA Grapalat"/>
          <w:sz w:val="20"/>
          <w:szCs w:val="20"/>
        </w:rPr>
        <w:t>3.</w:t>
      </w:r>
      <w:r w:rsidR="005D191A" w:rsidRPr="006436C8">
        <w:rPr>
          <w:rFonts w:ascii="GHEA Grapalat" w:hAnsi="GHEA Grapalat"/>
          <w:sz w:val="20"/>
          <w:szCs w:val="20"/>
        </w:rPr>
        <w:tab/>
      </w:r>
      <w:r w:rsidRPr="006436C8">
        <w:rPr>
          <w:rFonts w:ascii="GHEA Grapalat" w:hAnsi="GHEA Grapalat"/>
          <w:sz w:val="20"/>
          <w:szCs w:val="20"/>
        </w:rPr>
        <w:t>Разъяснение приглашения и порядок вне</w:t>
      </w:r>
      <w:r w:rsidR="00543BAE" w:rsidRPr="006436C8">
        <w:rPr>
          <w:rFonts w:ascii="GHEA Grapalat" w:hAnsi="GHEA Grapalat"/>
          <w:sz w:val="20"/>
          <w:szCs w:val="20"/>
        </w:rPr>
        <w:t>сения изменения в приглашение</w:t>
      </w:r>
    </w:p>
    <w:p w:rsidR="00087A30" w:rsidRPr="006436C8" w:rsidRDefault="00096865" w:rsidP="006436C8">
      <w:pPr>
        <w:widowControl w:val="0"/>
        <w:tabs>
          <w:tab w:val="left" w:pos="1134"/>
        </w:tabs>
        <w:ind w:left="1134" w:hanging="567"/>
        <w:jc w:val="both"/>
        <w:rPr>
          <w:rFonts w:ascii="GHEA Grapalat" w:hAnsi="GHEA Grapalat" w:cs="Sylfaen"/>
          <w:sz w:val="20"/>
          <w:szCs w:val="20"/>
        </w:rPr>
      </w:pPr>
      <w:r w:rsidRPr="006436C8">
        <w:rPr>
          <w:rFonts w:ascii="GHEA Grapalat" w:hAnsi="GHEA Grapalat"/>
          <w:sz w:val="20"/>
          <w:szCs w:val="20"/>
        </w:rPr>
        <w:t>4.</w:t>
      </w:r>
      <w:r w:rsidR="005D191A" w:rsidRPr="006436C8">
        <w:rPr>
          <w:rFonts w:ascii="GHEA Grapalat" w:hAnsi="GHEA Grapalat"/>
          <w:sz w:val="20"/>
          <w:szCs w:val="20"/>
        </w:rPr>
        <w:tab/>
      </w:r>
      <w:r w:rsidRPr="006436C8">
        <w:rPr>
          <w:rFonts w:ascii="GHEA Grapalat" w:hAnsi="GHEA Grapalat"/>
          <w:sz w:val="20"/>
          <w:szCs w:val="20"/>
        </w:rPr>
        <w:t>Порядок подачи заявки</w:t>
      </w:r>
    </w:p>
    <w:p w:rsidR="00096865" w:rsidRPr="006436C8" w:rsidRDefault="00543BAE" w:rsidP="006436C8">
      <w:pPr>
        <w:widowControl w:val="0"/>
        <w:tabs>
          <w:tab w:val="left" w:pos="1134"/>
        </w:tabs>
        <w:ind w:left="1134" w:hanging="567"/>
        <w:jc w:val="both"/>
        <w:rPr>
          <w:rFonts w:ascii="GHEA Grapalat" w:hAnsi="GHEA Grapalat"/>
          <w:sz w:val="20"/>
          <w:szCs w:val="20"/>
        </w:rPr>
      </w:pPr>
      <w:r w:rsidRPr="006436C8">
        <w:rPr>
          <w:rFonts w:ascii="GHEA Grapalat" w:hAnsi="GHEA Grapalat"/>
          <w:sz w:val="20"/>
          <w:szCs w:val="20"/>
        </w:rPr>
        <w:t>5.</w:t>
      </w:r>
      <w:r w:rsidRPr="006436C8">
        <w:rPr>
          <w:rFonts w:ascii="GHEA Grapalat" w:hAnsi="GHEA Grapalat"/>
          <w:sz w:val="20"/>
          <w:szCs w:val="20"/>
        </w:rPr>
        <w:tab/>
        <w:t>Ценовое предложение заявки</w:t>
      </w:r>
      <w:r w:rsidR="00087A30" w:rsidRPr="006436C8">
        <w:rPr>
          <w:rFonts w:ascii="GHEA Grapalat" w:hAnsi="GHEA Grapalat"/>
          <w:sz w:val="20"/>
          <w:szCs w:val="20"/>
        </w:rPr>
        <w:t xml:space="preserve"> </w:t>
      </w:r>
    </w:p>
    <w:p w:rsidR="00096865" w:rsidRDefault="00087A30" w:rsidP="006436C8">
      <w:pPr>
        <w:widowControl w:val="0"/>
        <w:tabs>
          <w:tab w:val="left" w:pos="1134"/>
        </w:tabs>
        <w:ind w:left="1134" w:hanging="567"/>
        <w:jc w:val="both"/>
        <w:rPr>
          <w:rFonts w:ascii="GHEA Grapalat" w:hAnsi="GHEA Grapalat"/>
          <w:sz w:val="20"/>
          <w:szCs w:val="20"/>
          <w:lang w:val="hy-AM"/>
        </w:rPr>
      </w:pPr>
      <w:r w:rsidRPr="006436C8">
        <w:rPr>
          <w:rFonts w:ascii="GHEA Grapalat" w:hAnsi="GHEA Grapalat"/>
          <w:sz w:val="20"/>
          <w:szCs w:val="20"/>
        </w:rPr>
        <w:t>6.</w:t>
      </w:r>
      <w:r w:rsidR="005D191A" w:rsidRPr="006436C8">
        <w:rPr>
          <w:rFonts w:ascii="GHEA Grapalat" w:hAnsi="GHEA Grapalat"/>
          <w:sz w:val="20"/>
          <w:szCs w:val="20"/>
        </w:rPr>
        <w:tab/>
      </w:r>
      <w:r w:rsidRPr="006436C8">
        <w:rPr>
          <w:rFonts w:ascii="GHEA Grapalat" w:hAnsi="GHEA Grapalat"/>
          <w:sz w:val="20"/>
          <w:szCs w:val="20"/>
        </w:rPr>
        <w:t>Срок действия заявки, порядок внесения</w:t>
      </w:r>
      <w:r w:rsidR="005D191A" w:rsidRPr="006436C8">
        <w:rPr>
          <w:rFonts w:ascii="GHEA Grapalat" w:hAnsi="GHEA Grapalat"/>
          <w:sz w:val="20"/>
          <w:szCs w:val="20"/>
        </w:rPr>
        <w:t xml:space="preserve"> изменений в заявки и их отзыва</w:t>
      </w:r>
      <w:r w:rsidRPr="006436C8">
        <w:rPr>
          <w:rFonts w:ascii="GHEA Grapalat" w:hAnsi="GHEA Grapalat"/>
          <w:sz w:val="20"/>
          <w:szCs w:val="20"/>
        </w:rPr>
        <w:t xml:space="preserve"> </w:t>
      </w:r>
    </w:p>
    <w:p w:rsidR="00A655F4" w:rsidRPr="00A655F4" w:rsidRDefault="00A655F4" w:rsidP="00A655F4">
      <w:pPr>
        <w:widowControl w:val="0"/>
        <w:tabs>
          <w:tab w:val="left" w:pos="1134"/>
        </w:tabs>
        <w:ind w:left="1134" w:hanging="567"/>
        <w:jc w:val="both"/>
        <w:rPr>
          <w:rFonts w:ascii="GHEA Grapalat" w:hAnsi="GHEA Grapalat"/>
          <w:sz w:val="20"/>
          <w:szCs w:val="20"/>
        </w:rPr>
      </w:pPr>
      <w:r w:rsidRPr="00A655F4">
        <w:rPr>
          <w:rFonts w:ascii="GHEA Grapalat" w:hAnsi="GHEA Grapalat"/>
          <w:sz w:val="20"/>
          <w:szCs w:val="20"/>
        </w:rPr>
        <w:t>7.</w:t>
      </w:r>
      <w:r w:rsidRPr="00A655F4">
        <w:rPr>
          <w:rFonts w:ascii="GHEA Grapalat" w:hAnsi="GHEA Grapalat"/>
          <w:sz w:val="20"/>
          <w:szCs w:val="20"/>
        </w:rPr>
        <w:tab/>
        <w:t>Обеспечение заявки</w:t>
      </w:r>
      <w:r w:rsidRPr="00A655F4">
        <w:rPr>
          <w:rStyle w:val="FootnoteReference"/>
          <w:rFonts w:ascii="GHEA Grapalat" w:hAnsi="GHEA Grapalat"/>
          <w:sz w:val="20"/>
          <w:szCs w:val="20"/>
        </w:rPr>
        <w:footnoteReference w:id="1"/>
      </w:r>
      <w:r w:rsidRPr="00A655F4">
        <w:rPr>
          <w:rFonts w:ascii="GHEA Grapalat" w:hAnsi="GHEA Grapalat"/>
          <w:sz w:val="20"/>
          <w:szCs w:val="20"/>
        </w:rPr>
        <w:t xml:space="preserve"> </w:t>
      </w:r>
    </w:p>
    <w:p w:rsidR="00096865" w:rsidRPr="006436C8" w:rsidRDefault="00087A30" w:rsidP="006436C8">
      <w:pPr>
        <w:widowControl w:val="0"/>
        <w:tabs>
          <w:tab w:val="left" w:pos="1134"/>
        </w:tabs>
        <w:ind w:left="1134" w:hanging="567"/>
        <w:jc w:val="both"/>
        <w:rPr>
          <w:rFonts w:ascii="GHEA Grapalat" w:hAnsi="GHEA Grapalat" w:cs="Sylfaen"/>
          <w:sz w:val="20"/>
          <w:szCs w:val="20"/>
        </w:rPr>
      </w:pPr>
      <w:r w:rsidRPr="006436C8">
        <w:rPr>
          <w:rFonts w:ascii="GHEA Grapalat" w:hAnsi="GHEA Grapalat"/>
          <w:sz w:val="20"/>
          <w:szCs w:val="20"/>
        </w:rPr>
        <w:t>8.</w:t>
      </w:r>
      <w:r w:rsidR="005D191A" w:rsidRPr="006436C8">
        <w:rPr>
          <w:rFonts w:ascii="GHEA Grapalat" w:hAnsi="GHEA Grapalat"/>
          <w:sz w:val="20"/>
          <w:szCs w:val="20"/>
        </w:rPr>
        <w:tab/>
      </w:r>
      <w:r w:rsidRPr="006436C8">
        <w:rPr>
          <w:rFonts w:ascii="GHEA Grapalat" w:hAnsi="GHEA Grapalat"/>
          <w:sz w:val="20"/>
          <w:szCs w:val="20"/>
        </w:rPr>
        <w:t>Вскрытие, оц</w:t>
      </w:r>
      <w:r w:rsidR="000B2CFA" w:rsidRPr="006436C8">
        <w:rPr>
          <w:rFonts w:ascii="GHEA Grapalat" w:hAnsi="GHEA Grapalat"/>
          <w:sz w:val="20"/>
          <w:szCs w:val="20"/>
        </w:rPr>
        <w:t>енка заявок и подведение итогов</w:t>
      </w:r>
    </w:p>
    <w:p w:rsidR="00096865" w:rsidRPr="006436C8" w:rsidRDefault="00087A30" w:rsidP="006436C8">
      <w:pPr>
        <w:widowControl w:val="0"/>
        <w:tabs>
          <w:tab w:val="left" w:pos="1134"/>
        </w:tabs>
        <w:ind w:left="1134" w:hanging="567"/>
        <w:jc w:val="both"/>
        <w:rPr>
          <w:rFonts w:ascii="GHEA Grapalat" w:hAnsi="GHEA Grapalat"/>
          <w:sz w:val="20"/>
          <w:szCs w:val="20"/>
        </w:rPr>
      </w:pPr>
      <w:r w:rsidRPr="006436C8">
        <w:rPr>
          <w:rFonts w:ascii="GHEA Grapalat" w:hAnsi="GHEA Grapalat"/>
          <w:sz w:val="20"/>
          <w:szCs w:val="20"/>
        </w:rPr>
        <w:t>9.</w:t>
      </w:r>
      <w:r w:rsidR="005D191A" w:rsidRPr="006436C8">
        <w:rPr>
          <w:rFonts w:ascii="GHEA Grapalat" w:hAnsi="GHEA Grapalat"/>
          <w:sz w:val="20"/>
          <w:szCs w:val="20"/>
        </w:rPr>
        <w:tab/>
      </w:r>
      <w:r w:rsidRPr="006436C8">
        <w:rPr>
          <w:rFonts w:ascii="GHEA Grapalat" w:hAnsi="GHEA Grapalat"/>
          <w:sz w:val="20"/>
          <w:szCs w:val="20"/>
        </w:rPr>
        <w:t>Заключение догово</w:t>
      </w:r>
      <w:r w:rsidR="00543BAE" w:rsidRPr="006436C8">
        <w:rPr>
          <w:rFonts w:ascii="GHEA Grapalat" w:hAnsi="GHEA Grapalat"/>
          <w:sz w:val="20"/>
          <w:szCs w:val="20"/>
        </w:rPr>
        <w:t>ра</w:t>
      </w:r>
    </w:p>
    <w:p w:rsidR="00096865" w:rsidRPr="006436C8" w:rsidRDefault="00087A30" w:rsidP="006436C8">
      <w:pPr>
        <w:widowControl w:val="0"/>
        <w:tabs>
          <w:tab w:val="left" w:pos="1134"/>
        </w:tabs>
        <w:ind w:left="1134" w:hanging="567"/>
        <w:jc w:val="both"/>
        <w:rPr>
          <w:rFonts w:ascii="GHEA Grapalat" w:hAnsi="GHEA Grapalat"/>
          <w:sz w:val="20"/>
          <w:szCs w:val="20"/>
        </w:rPr>
      </w:pPr>
      <w:r w:rsidRPr="006436C8">
        <w:rPr>
          <w:rFonts w:ascii="GHEA Grapalat" w:hAnsi="GHEA Grapalat"/>
          <w:sz w:val="20"/>
          <w:szCs w:val="20"/>
        </w:rPr>
        <w:t>10.</w:t>
      </w:r>
      <w:r w:rsidR="005D191A" w:rsidRPr="006436C8">
        <w:rPr>
          <w:rFonts w:ascii="GHEA Grapalat" w:hAnsi="GHEA Grapalat"/>
          <w:sz w:val="20"/>
          <w:szCs w:val="20"/>
        </w:rPr>
        <w:tab/>
      </w:r>
      <w:r w:rsidR="003E1D9D" w:rsidRPr="006436C8">
        <w:rPr>
          <w:rFonts w:ascii="GHEA Grapalat" w:hAnsi="GHEA Grapalat"/>
          <w:sz w:val="20"/>
          <w:szCs w:val="20"/>
        </w:rPr>
        <w:t xml:space="preserve">Обеспечения </w:t>
      </w:r>
      <w:r w:rsidR="00174DAB" w:rsidRPr="006436C8">
        <w:rPr>
          <w:rFonts w:ascii="GHEA Grapalat" w:hAnsi="GHEA Grapalat"/>
          <w:sz w:val="20"/>
          <w:szCs w:val="20"/>
        </w:rPr>
        <w:t xml:space="preserve">квалификации  и </w:t>
      </w:r>
      <w:r w:rsidR="00543BAE" w:rsidRPr="006436C8">
        <w:rPr>
          <w:rFonts w:ascii="GHEA Grapalat" w:hAnsi="GHEA Grapalat"/>
          <w:sz w:val="20"/>
          <w:szCs w:val="20"/>
        </w:rPr>
        <w:t>договора</w:t>
      </w:r>
      <w:r w:rsidRPr="006436C8">
        <w:rPr>
          <w:rFonts w:ascii="GHEA Grapalat" w:hAnsi="GHEA Grapalat"/>
          <w:sz w:val="20"/>
          <w:szCs w:val="20"/>
        </w:rPr>
        <w:t xml:space="preserve"> </w:t>
      </w:r>
    </w:p>
    <w:p w:rsidR="00096865" w:rsidRPr="006436C8" w:rsidRDefault="00096865" w:rsidP="006436C8">
      <w:pPr>
        <w:widowControl w:val="0"/>
        <w:tabs>
          <w:tab w:val="left" w:pos="1134"/>
        </w:tabs>
        <w:ind w:left="1134" w:hanging="567"/>
        <w:jc w:val="both"/>
        <w:rPr>
          <w:rFonts w:ascii="GHEA Grapalat" w:hAnsi="GHEA Grapalat"/>
          <w:sz w:val="20"/>
          <w:szCs w:val="20"/>
        </w:rPr>
      </w:pPr>
      <w:r w:rsidRPr="006436C8">
        <w:rPr>
          <w:rFonts w:ascii="GHEA Grapalat" w:hAnsi="GHEA Grapalat"/>
          <w:sz w:val="20"/>
          <w:szCs w:val="20"/>
        </w:rPr>
        <w:t>11.</w:t>
      </w:r>
      <w:r w:rsidR="005D191A" w:rsidRPr="006436C8">
        <w:rPr>
          <w:rFonts w:ascii="GHEA Grapalat" w:hAnsi="GHEA Grapalat"/>
          <w:sz w:val="20"/>
          <w:szCs w:val="20"/>
        </w:rPr>
        <w:tab/>
      </w:r>
      <w:r w:rsidRPr="006436C8">
        <w:rPr>
          <w:rFonts w:ascii="GHEA Grapalat" w:hAnsi="GHEA Grapalat"/>
          <w:sz w:val="20"/>
          <w:szCs w:val="20"/>
        </w:rPr>
        <w:t>Объяв</w:t>
      </w:r>
      <w:r w:rsidR="00543BAE" w:rsidRPr="006436C8">
        <w:rPr>
          <w:rFonts w:ascii="GHEA Grapalat" w:hAnsi="GHEA Grapalat"/>
          <w:sz w:val="20"/>
          <w:szCs w:val="20"/>
        </w:rPr>
        <w:t>ление процедуры несостоявшейся</w:t>
      </w:r>
      <w:r w:rsidRPr="006436C8">
        <w:rPr>
          <w:rFonts w:ascii="GHEA Grapalat" w:hAnsi="GHEA Grapalat"/>
          <w:sz w:val="20"/>
          <w:szCs w:val="20"/>
        </w:rPr>
        <w:t xml:space="preserve"> </w:t>
      </w:r>
    </w:p>
    <w:p w:rsidR="00096865" w:rsidRPr="006436C8" w:rsidRDefault="00096865" w:rsidP="006436C8">
      <w:pPr>
        <w:widowControl w:val="0"/>
        <w:tabs>
          <w:tab w:val="left" w:pos="1134"/>
        </w:tabs>
        <w:ind w:left="1134" w:hanging="567"/>
        <w:jc w:val="both"/>
        <w:rPr>
          <w:rFonts w:ascii="GHEA Grapalat" w:hAnsi="GHEA Grapalat"/>
          <w:sz w:val="20"/>
          <w:szCs w:val="20"/>
        </w:rPr>
      </w:pPr>
      <w:r w:rsidRPr="006436C8">
        <w:rPr>
          <w:rFonts w:ascii="GHEA Grapalat" w:hAnsi="GHEA Grapalat"/>
          <w:sz w:val="20"/>
          <w:szCs w:val="20"/>
        </w:rPr>
        <w:t>12.</w:t>
      </w:r>
      <w:r w:rsidR="005D191A" w:rsidRPr="006436C8">
        <w:rPr>
          <w:rFonts w:ascii="GHEA Grapalat" w:hAnsi="GHEA Grapalat"/>
          <w:sz w:val="20"/>
          <w:szCs w:val="20"/>
        </w:rPr>
        <w:tab/>
      </w:r>
      <w:r w:rsidRPr="006436C8">
        <w:rPr>
          <w:rFonts w:ascii="GHEA Grapalat" w:hAnsi="GHEA Grapalat"/>
          <w:sz w:val="20"/>
          <w:szCs w:val="20"/>
        </w:rPr>
        <w:t>Право участника и порядок обжалования им действий и (или) принятых решений</w:t>
      </w:r>
      <w:r w:rsidR="00543BAE" w:rsidRPr="006436C8">
        <w:rPr>
          <w:rFonts w:ascii="GHEA Grapalat" w:hAnsi="GHEA Grapalat"/>
          <w:sz w:val="20"/>
          <w:szCs w:val="20"/>
        </w:rPr>
        <w:t>, связанных с процессом закупки</w:t>
      </w:r>
    </w:p>
    <w:p w:rsidR="00520F57" w:rsidRDefault="00520F57" w:rsidP="00B46D58">
      <w:pPr>
        <w:widowControl w:val="0"/>
        <w:jc w:val="center"/>
        <w:rPr>
          <w:rFonts w:ascii="GHEA Grapalat" w:hAnsi="GHEA Grapalat"/>
          <w:b/>
        </w:rPr>
      </w:pPr>
    </w:p>
    <w:p w:rsidR="008842CE" w:rsidRPr="006436C8" w:rsidRDefault="00CA590C" w:rsidP="006436C8">
      <w:pPr>
        <w:widowControl w:val="0"/>
        <w:spacing w:after="160"/>
        <w:jc w:val="center"/>
        <w:rPr>
          <w:rFonts w:ascii="GHEA Grapalat" w:hAnsi="GHEA Grapalat"/>
          <w:b/>
          <w:sz w:val="20"/>
          <w:szCs w:val="20"/>
        </w:rPr>
      </w:pPr>
      <w:r w:rsidRPr="006436C8">
        <w:rPr>
          <w:rFonts w:ascii="GHEA Grapalat" w:hAnsi="GHEA Grapalat"/>
          <w:b/>
          <w:sz w:val="20"/>
          <w:szCs w:val="20"/>
        </w:rPr>
        <w:t xml:space="preserve">ЧАСТЬ II. </w:t>
      </w:r>
    </w:p>
    <w:p w:rsidR="00096865" w:rsidRPr="006436C8" w:rsidRDefault="00096865" w:rsidP="00B46D58">
      <w:pPr>
        <w:widowControl w:val="0"/>
        <w:spacing w:after="160"/>
        <w:jc w:val="center"/>
        <w:rPr>
          <w:rFonts w:ascii="GHEA Grapalat" w:hAnsi="GHEA Grapalat"/>
          <w:b/>
          <w:sz w:val="20"/>
          <w:szCs w:val="20"/>
        </w:rPr>
      </w:pPr>
      <w:r w:rsidRPr="006436C8">
        <w:rPr>
          <w:rFonts w:ascii="GHEA Grapalat" w:hAnsi="GHEA Grapalat"/>
          <w:b/>
          <w:sz w:val="20"/>
          <w:szCs w:val="20"/>
        </w:rPr>
        <w:t xml:space="preserve">ИНСТРУКЦИЯ ПО ПОДГОТОВКЕ ЗАЯВКИ </w:t>
      </w:r>
      <w:r w:rsidR="00CA590C" w:rsidRPr="006436C8">
        <w:rPr>
          <w:rFonts w:ascii="GHEA Grapalat" w:hAnsi="GHEA Grapalat"/>
          <w:b/>
          <w:sz w:val="20"/>
          <w:szCs w:val="20"/>
        </w:rPr>
        <w:br/>
      </w:r>
      <w:r w:rsidRPr="006436C8">
        <w:rPr>
          <w:rFonts w:ascii="GHEA Grapalat" w:hAnsi="GHEA Grapalat"/>
          <w:b/>
          <w:sz w:val="20"/>
          <w:szCs w:val="20"/>
        </w:rPr>
        <w:t>НА ОТКРЫТЫЙ КОНКУРС</w:t>
      </w:r>
    </w:p>
    <w:p w:rsidR="00520F57" w:rsidRPr="006436C8" w:rsidRDefault="00520F57" w:rsidP="00B46D58">
      <w:pPr>
        <w:widowControl w:val="0"/>
        <w:spacing w:after="160"/>
        <w:jc w:val="center"/>
        <w:rPr>
          <w:rFonts w:ascii="GHEA Grapalat" w:hAnsi="GHEA Grapalat"/>
          <w:b/>
          <w:sz w:val="20"/>
          <w:szCs w:val="20"/>
        </w:rPr>
      </w:pPr>
    </w:p>
    <w:p w:rsidR="00096865" w:rsidRPr="006436C8" w:rsidRDefault="00096865" w:rsidP="006436C8">
      <w:pPr>
        <w:widowControl w:val="0"/>
        <w:tabs>
          <w:tab w:val="left" w:pos="1134"/>
        </w:tabs>
        <w:ind w:left="1134" w:hanging="567"/>
        <w:jc w:val="both"/>
        <w:rPr>
          <w:rFonts w:ascii="GHEA Grapalat" w:hAnsi="GHEA Grapalat"/>
          <w:sz w:val="20"/>
          <w:szCs w:val="20"/>
        </w:rPr>
      </w:pPr>
      <w:r w:rsidRPr="006436C8">
        <w:rPr>
          <w:rFonts w:ascii="GHEA Grapalat" w:hAnsi="GHEA Grapalat"/>
          <w:sz w:val="20"/>
          <w:szCs w:val="20"/>
        </w:rPr>
        <w:t>1.</w:t>
      </w:r>
      <w:r w:rsidRPr="006436C8">
        <w:rPr>
          <w:rFonts w:ascii="GHEA Grapalat" w:hAnsi="GHEA Grapalat"/>
          <w:sz w:val="20"/>
          <w:szCs w:val="20"/>
        </w:rPr>
        <w:tab/>
        <w:t>Общ</w:t>
      </w:r>
      <w:r w:rsidR="00543BAE" w:rsidRPr="006436C8">
        <w:rPr>
          <w:rFonts w:ascii="GHEA Grapalat" w:hAnsi="GHEA Grapalat"/>
          <w:sz w:val="20"/>
          <w:szCs w:val="20"/>
        </w:rPr>
        <w:t>ие положения</w:t>
      </w:r>
    </w:p>
    <w:p w:rsidR="00096865" w:rsidRPr="006436C8" w:rsidRDefault="00543BAE" w:rsidP="006436C8">
      <w:pPr>
        <w:widowControl w:val="0"/>
        <w:tabs>
          <w:tab w:val="left" w:pos="1134"/>
        </w:tabs>
        <w:ind w:left="1134" w:hanging="567"/>
        <w:jc w:val="both"/>
        <w:rPr>
          <w:rFonts w:ascii="GHEA Grapalat" w:hAnsi="GHEA Grapalat"/>
          <w:sz w:val="20"/>
          <w:szCs w:val="20"/>
        </w:rPr>
      </w:pPr>
      <w:r w:rsidRPr="006436C8">
        <w:rPr>
          <w:rFonts w:ascii="GHEA Grapalat" w:hAnsi="GHEA Grapalat"/>
          <w:sz w:val="20"/>
          <w:szCs w:val="20"/>
        </w:rPr>
        <w:t>2.</w:t>
      </w:r>
      <w:r w:rsidRPr="006436C8">
        <w:rPr>
          <w:rFonts w:ascii="GHEA Grapalat" w:hAnsi="GHEA Grapalat"/>
          <w:sz w:val="20"/>
          <w:szCs w:val="20"/>
        </w:rPr>
        <w:tab/>
        <w:t>Заявка на процедуру</w:t>
      </w:r>
    </w:p>
    <w:p w:rsidR="0061522D" w:rsidRPr="006436C8" w:rsidRDefault="00450C30" w:rsidP="006436C8">
      <w:pPr>
        <w:widowControl w:val="0"/>
        <w:tabs>
          <w:tab w:val="left" w:pos="1134"/>
        </w:tabs>
        <w:ind w:left="1134" w:hanging="567"/>
        <w:jc w:val="both"/>
        <w:rPr>
          <w:rFonts w:ascii="GHEA Grapalat" w:hAnsi="GHEA Grapalat"/>
          <w:sz w:val="20"/>
          <w:szCs w:val="20"/>
        </w:rPr>
      </w:pPr>
      <w:r w:rsidRPr="006436C8">
        <w:rPr>
          <w:rFonts w:ascii="GHEA Grapalat" w:hAnsi="GHEA Grapalat"/>
          <w:sz w:val="20"/>
          <w:szCs w:val="20"/>
        </w:rPr>
        <w:t>3</w:t>
      </w:r>
      <w:r w:rsidR="00543BAE" w:rsidRPr="006436C8">
        <w:rPr>
          <w:rFonts w:ascii="GHEA Grapalat" w:hAnsi="GHEA Grapalat"/>
          <w:sz w:val="20"/>
          <w:szCs w:val="20"/>
        </w:rPr>
        <w:t>.</w:t>
      </w:r>
      <w:r w:rsidR="00543BAE" w:rsidRPr="006436C8">
        <w:rPr>
          <w:rFonts w:ascii="GHEA Grapalat" w:hAnsi="GHEA Grapalat"/>
          <w:sz w:val="20"/>
          <w:szCs w:val="20"/>
        </w:rPr>
        <w:tab/>
        <w:t>Приложения № 1-</w:t>
      </w:r>
      <w:r w:rsidR="0049697A" w:rsidRPr="006436C8">
        <w:rPr>
          <w:rFonts w:ascii="GHEA Grapalat" w:hAnsi="GHEA Grapalat"/>
          <w:sz w:val="20"/>
          <w:szCs w:val="20"/>
        </w:rPr>
        <w:t>7</w:t>
      </w:r>
    </w:p>
    <w:p w:rsidR="00E17B7F" w:rsidRDefault="00E17B7F" w:rsidP="006436C8">
      <w:pPr>
        <w:rPr>
          <w:rFonts w:ascii="GHEA Grapalat" w:hAnsi="GHEA Grapalat"/>
          <w:spacing w:val="-6"/>
        </w:rPr>
      </w:pPr>
      <w:r>
        <w:rPr>
          <w:rFonts w:ascii="GHEA Grapalat" w:hAnsi="GHEA Grapalat"/>
          <w:spacing w:val="-6"/>
        </w:rPr>
        <w:br w:type="page"/>
      </w:r>
    </w:p>
    <w:p w:rsidR="00096865" w:rsidRPr="006436C8" w:rsidRDefault="00E17B7F" w:rsidP="006436C8">
      <w:pPr>
        <w:widowControl w:val="0"/>
        <w:ind w:hanging="567"/>
        <w:jc w:val="both"/>
        <w:rPr>
          <w:rFonts w:ascii="GHEA Grapalat" w:hAnsi="GHEA Grapalat"/>
          <w:spacing w:val="-6"/>
          <w:sz w:val="20"/>
          <w:szCs w:val="20"/>
        </w:rPr>
      </w:pPr>
      <w:r w:rsidRPr="006436C8">
        <w:rPr>
          <w:rFonts w:ascii="GHEA Grapalat" w:hAnsi="GHEA Grapalat"/>
          <w:spacing w:val="-6"/>
          <w:sz w:val="20"/>
          <w:szCs w:val="20"/>
        </w:rPr>
        <w:lastRenderedPageBreak/>
        <w:t xml:space="preserve">          </w:t>
      </w:r>
      <w:r w:rsidR="00A655F4">
        <w:rPr>
          <w:rFonts w:ascii="GHEA Grapalat" w:hAnsi="GHEA Grapalat"/>
          <w:spacing w:val="-6"/>
          <w:sz w:val="20"/>
          <w:szCs w:val="20"/>
          <w:lang w:val="hy-AM"/>
        </w:rPr>
        <w:t xml:space="preserve">     </w:t>
      </w:r>
      <w:r w:rsidRPr="006436C8">
        <w:rPr>
          <w:rFonts w:ascii="GHEA Grapalat" w:hAnsi="GHEA Grapalat"/>
          <w:spacing w:val="-6"/>
          <w:sz w:val="20"/>
          <w:szCs w:val="20"/>
        </w:rPr>
        <w:t xml:space="preserve">     </w:t>
      </w:r>
      <w:r w:rsidR="00096865" w:rsidRPr="006436C8">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6436C8" w:rsidRPr="00A655F4">
        <w:rPr>
          <w:rFonts w:ascii="GHEA Grapalat" w:hAnsi="GHEA Grapalat"/>
          <w:b/>
          <w:spacing w:val="-6"/>
          <w:sz w:val="20"/>
          <w:szCs w:val="20"/>
          <w:lang w:val="en-US"/>
        </w:rPr>
        <w:t>AM</w:t>
      </w:r>
      <w:r w:rsidR="00BF0FB8" w:rsidRPr="00A655F4">
        <w:rPr>
          <w:rFonts w:ascii="GHEA Grapalat" w:hAnsi="GHEA Grapalat"/>
          <w:b/>
          <w:spacing w:val="-6"/>
          <w:sz w:val="20"/>
          <w:szCs w:val="20"/>
          <w:lang w:val="en-US"/>
        </w:rPr>
        <w:t>NX</w:t>
      </w:r>
      <w:r w:rsidR="006436C8" w:rsidRPr="00A655F4">
        <w:rPr>
          <w:rFonts w:ascii="GHEA Grapalat" w:hAnsi="GHEA Grapalat"/>
          <w:b/>
          <w:spacing w:val="-6"/>
          <w:sz w:val="20"/>
          <w:szCs w:val="20"/>
          <w:lang w:val="en-US"/>
        </w:rPr>
        <w:t>M</w:t>
      </w:r>
      <w:r w:rsidR="00096865" w:rsidRPr="00A655F4">
        <w:rPr>
          <w:rFonts w:ascii="GHEA Grapalat" w:hAnsi="GHEA Grapalat"/>
          <w:b/>
          <w:spacing w:val="-6"/>
          <w:sz w:val="20"/>
          <w:szCs w:val="20"/>
        </w:rPr>
        <w:t>---BM</w:t>
      </w:r>
      <w:r w:rsidR="00561817" w:rsidRPr="00A655F4">
        <w:rPr>
          <w:rFonts w:ascii="GHEA Grapalat" w:hAnsi="GHEA Grapalat"/>
          <w:b/>
          <w:spacing w:val="-6"/>
          <w:sz w:val="20"/>
          <w:szCs w:val="20"/>
        </w:rPr>
        <w:t>AShDzB</w:t>
      </w:r>
      <w:r w:rsidR="00096865" w:rsidRPr="00A655F4">
        <w:rPr>
          <w:rFonts w:ascii="GHEA Grapalat" w:hAnsi="GHEA Grapalat"/>
          <w:b/>
          <w:spacing w:val="-6"/>
          <w:sz w:val="20"/>
          <w:szCs w:val="20"/>
        </w:rPr>
        <w:t>---</w:t>
      </w:r>
      <w:r w:rsidR="006436C8" w:rsidRPr="00A655F4">
        <w:rPr>
          <w:rFonts w:ascii="GHEA Grapalat" w:hAnsi="GHEA Grapalat"/>
          <w:b/>
          <w:spacing w:val="-6"/>
          <w:sz w:val="20"/>
          <w:szCs w:val="20"/>
        </w:rPr>
        <w:t>21</w:t>
      </w:r>
      <w:r w:rsidR="00096865" w:rsidRPr="00A655F4">
        <w:rPr>
          <w:rFonts w:ascii="GHEA Grapalat" w:hAnsi="GHEA Grapalat"/>
          <w:b/>
          <w:spacing w:val="-6"/>
          <w:sz w:val="20"/>
          <w:szCs w:val="20"/>
        </w:rPr>
        <w:t>/</w:t>
      </w:r>
      <w:r w:rsidR="00BF0FB8" w:rsidRPr="00A655F4">
        <w:rPr>
          <w:rFonts w:ascii="GHEA Grapalat" w:hAnsi="GHEA Grapalat"/>
          <w:b/>
          <w:spacing w:val="-6"/>
          <w:sz w:val="20"/>
          <w:szCs w:val="20"/>
        </w:rPr>
        <w:t>1</w:t>
      </w:r>
      <w:r w:rsidR="00BF0FB8">
        <w:rPr>
          <w:rFonts w:ascii="GHEA Grapalat" w:hAnsi="GHEA Grapalat"/>
          <w:spacing w:val="-6"/>
          <w:sz w:val="20"/>
          <w:szCs w:val="20"/>
        </w:rPr>
        <w:t xml:space="preserve"> </w:t>
      </w:r>
      <w:r w:rsidR="00096865" w:rsidRPr="006436C8">
        <w:rPr>
          <w:rFonts w:ascii="GHEA Grapalat" w:hAnsi="GHEA Grapalat"/>
          <w:spacing w:val="-6"/>
          <w:sz w:val="20"/>
          <w:szCs w:val="20"/>
        </w:rPr>
        <w:t>(далее — процедура).</w:t>
      </w:r>
    </w:p>
    <w:p w:rsidR="00096865" w:rsidRPr="006436C8" w:rsidRDefault="00096865" w:rsidP="006436C8">
      <w:pPr>
        <w:widowControl w:val="0"/>
        <w:ind w:firstLine="567"/>
        <w:jc w:val="both"/>
        <w:rPr>
          <w:rFonts w:ascii="GHEA Grapalat" w:hAnsi="GHEA Grapalat"/>
          <w:sz w:val="20"/>
          <w:szCs w:val="20"/>
        </w:rPr>
      </w:pPr>
      <w:r w:rsidRPr="006436C8">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436C8">
        <w:rPr>
          <w:rFonts w:ascii="Courier New" w:hAnsi="Courier New" w:cs="Courier New"/>
          <w:sz w:val="20"/>
          <w:szCs w:val="20"/>
          <w:lang w:val="en-US"/>
        </w:rPr>
        <w:t> </w:t>
      </w:r>
      <w:r w:rsidRPr="006436C8">
        <w:rPr>
          <w:rFonts w:ascii="GHEA Grapalat" w:hAnsi="GHEA Grapalat"/>
          <w:sz w:val="20"/>
          <w:szCs w:val="20"/>
        </w:rPr>
        <w:t>4</w:t>
      </w:r>
      <w:r w:rsidR="006D2DF7" w:rsidRPr="006436C8">
        <w:rPr>
          <w:rFonts w:ascii="Courier New" w:hAnsi="Courier New" w:cs="Courier New"/>
          <w:sz w:val="20"/>
          <w:szCs w:val="20"/>
          <w:lang w:val="en-US"/>
        </w:rPr>
        <w:t> </w:t>
      </w:r>
      <w:r w:rsidRPr="006436C8">
        <w:rPr>
          <w:rFonts w:ascii="GHEA Grapalat" w:hAnsi="GHEA Grapalat"/>
          <w:sz w:val="20"/>
          <w:szCs w:val="20"/>
        </w:rPr>
        <w:t>м</w:t>
      </w:r>
      <w:r w:rsidR="00730989" w:rsidRPr="006436C8">
        <w:rPr>
          <w:rFonts w:ascii="GHEA Grapalat" w:hAnsi="GHEA Grapalat"/>
          <w:sz w:val="20"/>
          <w:szCs w:val="20"/>
        </w:rPr>
        <w:t xml:space="preserve">ая 2017 года (далее — Порядок) </w:t>
      </w:r>
      <w:r w:rsidRPr="006436C8">
        <w:rPr>
          <w:rFonts w:ascii="GHEA Grapalat" w:hAnsi="GHEA Grapalat"/>
          <w:sz w:val="20"/>
          <w:szCs w:val="20"/>
        </w:rPr>
        <w:t>и иных правовых актов, и имеет цель информировать лиц (далее — участник), намеренных участвовать в объявленной "</w:t>
      </w:r>
      <w:r w:rsidR="006436C8" w:rsidRPr="006436C8">
        <w:rPr>
          <w:rFonts w:ascii="GHEA Grapalat" w:hAnsi="GHEA Grapalat"/>
          <w:b/>
          <w:sz w:val="20"/>
          <w:szCs w:val="20"/>
        </w:rPr>
        <w:t xml:space="preserve"> </w:t>
      </w:r>
      <w:r w:rsidR="00BF0FB8">
        <w:rPr>
          <w:rFonts w:ascii="GHEA Grapalat" w:hAnsi="GHEA Grapalat"/>
          <w:b/>
          <w:sz w:val="20"/>
          <w:szCs w:val="20"/>
        </w:rPr>
        <w:t xml:space="preserve">Нор Харберд </w:t>
      </w:r>
      <w:r w:rsidR="006436C8">
        <w:rPr>
          <w:rFonts w:ascii="GHEA Grapalat" w:hAnsi="GHEA Grapalat"/>
          <w:b/>
          <w:sz w:val="20"/>
          <w:szCs w:val="20"/>
        </w:rPr>
        <w:t xml:space="preserve"> муниципалитет  </w:t>
      </w:r>
      <w:r w:rsidR="006436C8" w:rsidRPr="0079594D">
        <w:rPr>
          <w:rFonts w:ascii="GHEA Grapalat" w:hAnsi="GHEA Grapalat"/>
          <w:b/>
          <w:sz w:val="20"/>
          <w:szCs w:val="20"/>
        </w:rPr>
        <w:t>Араратского область, РА.</w:t>
      </w:r>
      <w:r w:rsidRPr="006436C8">
        <w:rPr>
          <w:rFonts w:ascii="GHEA Grapalat" w:hAnsi="GHEA Grapalat"/>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436C8" w:rsidRDefault="00096865" w:rsidP="006436C8">
      <w:pPr>
        <w:widowControl w:val="0"/>
        <w:ind w:firstLine="567"/>
        <w:jc w:val="both"/>
        <w:rPr>
          <w:rFonts w:ascii="GHEA Grapalat" w:hAnsi="GHEA Grapalat"/>
          <w:sz w:val="20"/>
          <w:szCs w:val="20"/>
        </w:rPr>
      </w:pPr>
      <w:r w:rsidRPr="006436C8">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436C8" w:rsidRDefault="00096865" w:rsidP="006436C8">
      <w:pPr>
        <w:widowControl w:val="0"/>
        <w:ind w:firstLine="567"/>
        <w:jc w:val="both"/>
        <w:rPr>
          <w:rFonts w:ascii="GHEA Grapalat" w:hAnsi="GHEA Grapalat" w:cs="Times Armenian"/>
          <w:sz w:val="20"/>
          <w:szCs w:val="20"/>
        </w:rPr>
      </w:pPr>
      <w:r w:rsidRPr="006436C8">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655F4" w:rsidRDefault="00A81DD5" w:rsidP="006436C8">
      <w:pPr>
        <w:pStyle w:val="BodyTextIndent2"/>
        <w:widowControl w:val="0"/>
        <w:spacing w:line="240" w:lineRule="auto"/>
        <w:ind w:firstLine="567"/>
        <w:rPr>
          <w:rFonts w:ascii="GHEA Grapalat" w:hAnsi="GHEA Grapalat"/>
          <w:b/>
        </w:rPr>
      </w:pPr>
      <w:r w:rsidRPr="00A655F4">
        <w:rPr>
          <w:rFonts w:ascii="GHEA Grapalat" w:hAnsi="GHEA Grapalat"/>
          <w:b/>
        </w:rPr>
        <w:t>Адрес электронной почты секретаря оценочной комиссии "</w:t>
      </w:r>
      <w:r w:rsidR="00BF0FB8" w:rsidRPr="00A655F4">
        <w:rPr>
          <w:rFonts w:ascii="GHEA Grapalat" w:hAnsi="GHEA Grapalat"/>
          <w:b/>
          <w:lang w:val="af-ZA"/>
        </w:rPr>
        <w:t xml:space="preserve"> norxarberd2017@mail.ru</w:t>
      </w:r>
      <w:r w:rsidR="006436C8" w:rsidRPr="00A655F4">
        <w:rPr>
          <w:rFonts w:ascii="Sylfaen" w:hAnsi="Sylfaen" w:cs="Sylfaen"/>
          <w:b/>
          <w:i/>
          <w:sz w:val="18"/>
          <w:szCs w:val="18"/>
          <w:lang w:val="af-ZA" w:eastAsia="en-US" w:bidi="ar-SA"/>
        </w:rPr>
        <w:t>.</w:t>
      </w:r>
      <w:r w:rsidRPr="00A655F4">
        <w:rPr>
          <w:rFonts w:ascii="GHEA Grapalat" w:hAnsi="GHEA Grapalat"/>
          <w:b/>
        </w:rPr>
        <w:t>".</w:t>
      </w:r>
    </w:p>
    <w:p w:rsidR="00096865" w:rsidRPr="006436C8" w:rsidRDefault="00F5653D" w:rsidP="006436C8">
      <w:pPr>
        <w:widowControl w:val="0"/>
        <w:spacing w:after="160"/>
        <w:jc w:val="center"/>
        <w:rPr>
          <w:rFonts w:ascii="GHEA Grapalat" w:hAnsi="GHEA Grapalat"/>
          <w:sz w:val="20"/>
          <w:szCs w:val="20"/>
        </w:rPr>
      </w:pPr>
      <w:r w:rsidRPr="009044F1">
        <w:rPr>
          <w:rFonts w:ascii="GHEA Grapalat" w:hAnsi="GHEA Grapalat"/>
        </w:rPr>
        <w:br w:type="page"/>
      </w:r>
      <w:r w:rsidRPr="006436C8">
        <w:rPr>
          <w:rFonts w:ascii="GHEA Grapalat" w:hAnsi="GHEA Grapalat"/>
          <w:sz w:val="20"/>
          <w:szCs w:val="20"/>
        </w:rPr>
        <w:lastRenderedPageBreak/>
        <w:t>ЧАСТЬ I</w:t>
      </w:r>
    </w:p>
    <w:p w:rsidR="00096865" w:rsidRPr="006436C8" w:rsidRDefault="00F63BBB" w:rsidP="006436C8">
      <w:pPr>
        <w:widowControl w:val="0"/>
        <w:spacing w:after="160"/>
        <w:jc w:val="center"/>
        <w:rPr>
          <w:rFonts w:ascii="GHEA Grapalat" w:hAnsi="GHEA Grapalat" w:cs="Sylfaen"/>
          <w:b/>
          <w:sz w:val="20"/>
          <w:szCs w:val="20"/>
        </w:rPr>
      </w:pPr>
      <w:r w:rsidRPr="006436C8">
        <w:rPr>
          <w:rFonts w:ascii="GHEA Grapalat" w:hAnsi="GHEA Grapalat"/>
          <w:b/>
          <w:sz w:val="20"/>
          <w:szCs w:val="20"/>
        </w:rPr>
        <w:t xml:space="preserve">1. </w:t>
      </w:r>
      <w:r w:rsidR="002B32D6" w:rsidRPr="006436C8">
        <w:rPr>
          <w:rFonts w:ascii="GHEA Grapalat" w:hAnsi="GHEA Grapalat"/>
          <w:b/>
          <w:sz w:val="20"/>
          <w:szCs w:val="20"/>
        </w:rPr>
        <w:t>ХАРАКТЕРИСТИКА ПРЕДМЕТА ЗАКУПКИ</w:t>
      </w:r>
    </w:p>
    <w:p w:rsidR="00096865" w:rsidRPr="006436C8" w:rsidRDefault="00845AA5" w:rsidP="006436C8">
      <w:pPr>
        <w:pStyle w:val="Heading3"/>
        <w:keepNext w:val="0"/>
        <w:widowControl w:val="0"/>
        <w:tabs>
          <w:tab w:val="left" w:pos="1134"/>
        </w:tabs>
        <w:spacing w:after="160" w:line="240" w:lineRule="auto"/>
        <w:ind w:firstLine="567"/>
        <w:jc w:val="both"/>
        <w:rPr>
          <w:rFonts w:ascii="GHEA Grapalat" w:hAnsi="GHEA Grapalat"/>
          <w:i w:val="0"/>
        </w:rPr>
      </w:pPr>
      <w:r w:rsidRPr="006436C8">
        <w:rPr>
          <w:rFonts w:ascii="GHEA Grapalat" w:hAnsi="GHEA Grapalat"/>
          <w:i w:val="0"/>
        </w:rPr>
        <w:t>1.1</w:t>
      </w:r>
      <w:r w:rsidR="008E6E51" w:rsidRPr="006436C8">
        <w:rPr>
          <w:rFonts w:ascii="GHEA Grapalat" w:hAnsi="GHEA Grapalat"/>
          <w:i w:val="0"/>
        </w:rPr>
        <w:t>.</w:t>
      </w:r>
      <w:r w:rsidR="00F63BBB" w:rsidRPr="006436C8">
        <w:rPr>
          <w:rFonts w:ascii="GHEA Grapalat" w:hAnsi="GHEA Grapalat"/>
          <w:i w:val="0"/>
        </w:rPr>
        <w:tab/>
      </w:r>
      <w:r w:rsidRPr="006436C8">
        <w:rPr>
          <w:rFonts w:ascii="GHEA Grapalat" w:hAnsi="GHEA Grapalat"/>
          <w:i w:val="0"/>
        </w:rPr>
        <w:t>Предметом закупки является приобретение "</w:t>
      </w:r>
      <w:r w:rsidR="006436C8" w:rsidRPr="006436C8">
        <w:rPr>
          <w:rFonts w:ascii="GHEA Grapalat" w:hAnsi="GHEA Grapalat"/>
          <w:b/>
          <w:lang w:eastAsia="en-US" w:bidi="ar-SA"/>
        </w:rPr>
        <w:t xml:space="preserve"> </w:t>
      </w:r>
      <w:r w:rsidR="00BF0FB8" w:rsidRPr="00BF0FB8">
        <w:rPr>
          <w:rFonts w:ascii="GHEA Grapalat" w:hAnsi="GHEA Grapalat"/>
          <w:b/>
        </w:rPr>
        <w:t>Асфальтирование внутриобщинных улиц общество</w:t>
      </w:r>
      <w:r w:rsidR="00BF0FB8" w:rsidRPr="006436C8">
        <w:rPr>
          <w:rFonts w:ascii="GHEA Grapalat" w:hAnsi="GHEA Grapalat"/>
          <w:i w:val="0"/>
        </w:rPr>
        <w:t xml:space="preserve"> </w:t>
      </w:r>
      <w:r w:rsidRPr="006436C8">
        <w:rPr>
          <w:rFonts w:ascii="GHEA Grapalat" w:hAnsi="GHEA Grapalat"/>
          <w:i w:val="0"/>
        </w:rPr>
        <w:t xml:space="preserve">" (далее — также </w:t>
      </w:r>
      <w:r w:rsidR="00EE6232" w:rsidRPr="006436C8">
        <w:rPr>
          <w:rFonts w:ascii="GHEA Grapalat" w:hAnsi="GHEA Grapalat"/>
          <w:i w:val="0"/>
        </w:rPr>
        <w:t>работа</w:t>
      </w:r>
      <w:r w:rsidRPr="006436C8">
        <w:rPr>
          <w:rFonts w:ascii="GHEA Grapalat" w:hAnsi="GHEA Grapalat"/>
          <w:i w:val="0"/>
        </w:rPr>
        <w:t>) для нужд "</w:t>
      </w:r>
      <w:r w:rsidR="00BF0FB8">
        <w:rPr>
          <w:rFonts w:ascii="GHEA Grapalat" w:hAnsi="GHEA Grapalat"/>
          <w:b/>
        </w:rPr>
        <w:t xml:space="preserve">Нор Харберд </w:t>
      </w:r>
      <w:r w:rsidR="006436C8">
        <w:rPr>
          <w:rFonts w:ascii="GHEA Grapalat" w:hAnsi="GHEA Grapalat"/>
          <w:b/>
        </w:rPr>
        <w:t xml:space="preserve"> муниципалитет </w:t>
      </w:r>
      <w:r w:rsidR="006436C8" w:rsidRPr="0079594D">
        <w:rPr>
          <w:rFonts w:ascii="GHEA Grapalat" w:hAnsi="GHEA Grapalat"/>
          <w:b/>
        </w:rPr>
        <w:t xml:space="preserve"> Араратского область,РА.</w:t>
      </w:r>
      <w:r w:rsidR="006436C8">
        <w:rPr>
          <w:rFonts w:ascii="GHEA Grapalat" w:hAnsi="GHEA Grapalat"/>
          <w:i w:val="0"/>
        </w:rPr>
        <w:t>"</w:t>
      </w:r>
      <w:r w:rsidRPr="006436C8">
        <w:rPr>
          <w:rFonts w:ascii="GHEA Grapalat" w:hAnsi="GHEA Grapalat"/>
          <w:i w:val="0"/>
        </w:rPr>
        <w:t xml:space="preserve"> которые сгрупп</w:t>
      </w:r>
      <w:r w:rsidR="006436C8">
        <w:rPr>
          <w:rFonts w:ascii="GHEA Grapalat" w:hAnsi="GHEA Grapalat"/>
          <w:i w:val="0"/>
        </w:rPr>
        <w:t>ированы в лоты "</w:t>
      </w:r>
      <w:r w:rsidR="00A655F4">
        <w:rPr>
          <w:rFonts w:ascii="GHEA Grapalat" w:hAnsi="GHEA Grapalat"/>
          <w:i w:val="0"/>
          <w:lang w:val="hy-AM"/>
        </w:rPr>
        <w:t>2</w:t>
      </w:r>
      <w:r w:rsidRPr="006436C8">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5"/>
        <w:gridCol w:w="7239"/>
      </w:tblGrid>
      <w:tr w:rsidR="00096865" w:rsidRPr="006436C8" w:rsidTr="006436C8">
        <w:trPr>
          <w:jc w:val="center"/>
        </w:trPr>
        <w:tc>
          <w:tcPr>
            <w:tcW w:w="1995" w:type="dxa"/>
            <w:vAlign w:val="center"/>
          </w:tcPr>
          <w:p w:rsidR="00096865" w:rsidRPr="006436C8" w:rsidRDefault="00096865" w:rsidP="006436C8">
            <w:pPr>
              <w:pStyle w:val="BodyTextIndent2"/>
              <w:widowControl w:val="0"/>
              <w:spacing w:after="120" w:line="240" w:lineRule="auto"/>
              <w:ind w:firstLine="0"/>
              <w:jc w:val="center"/>
              <w:rPr>
                <w:rFonts w:ascii="GHEA Grapalat" w:hAnsi="GHEA Grapalat"/>
                <w:b/>
                <w:bCs/>
                <w:i/>
                <w:iCs/>
              </w:rPr>
            </w:pPr>
            <w:r w:rsidRPr="006436C8">
              <w:rPr>
                <w:rFonts w:ascii="GHEA Grapalat" w:hAnsi="GHEA Grapalat"/>
                <w:b/>
                <w:i/>
              </w:rPr>
              <w:t>Номера лотов</w:t>
            </w:r>
          </w:p>
        </w:tc>
        <w:tc>
          <w:tcPr>
            <w:tcW w:w="7239" w:type="dxa"/>
            <w:vAlign w:val="center"/>
          </w:tcPr>
          <w:p w:rsidR="00096865" w:rsidRPr="006436C8" w:rsidRDefault="00096865" w:rsidP="006436C8">
            <w:pPr>
              <w:pStyle w:val="BodyTextIndent2"/>
              <w:widowControl w:val="0"/>
              <w:spacing w:after="120" w:line="240" w:lineRule="auto"/>
              <w:ind w:firstLine="0"/>
              <w:jc w:val="center"/>
              <w:rPr>
                <w:rFonts w:ascii="GHEA Grapalat" w:hAnsi="GHEA Grapalat"/>
                <w:b/>
                <w:bCs/>
                <w:i/>
                <w:iCs/>
              </w:rPr>
            </w:pPr>
            <w:r w:rsidRPr="006436C8">
              <w:rPr>
                <w:rFonts w:ascii="GHEA Grapalat" w:hAnsi="GHEA Grapalat"/>
                <w:b/>
                <w:i/>
              </w:rPr>
              <w:t>Наименование лота</w:t>
            </w:r>
          </w:p>
        </w:tc>
      </w:tr>
      <w:tr w:rsidR="00096865" w:rsidRPr="006436C8" w:rsidTr="006436C8">
        <w:trPr>
          <w:jc w:val="center"/>
        </w:trPr>
        <w:tc>
          <w:tcPr>
            <w:tcW w:w="1995" w:type="dxa"/>
            <w:vAlign w:val="center"/>
          </w:tcPr>
          <w:p w:rsidR="00096865" w:rsidRPr="006436C8" w:rsidRDefault="00096865" w:rsidP="006436C8">
            <w:pPr>
              <w:pStyle w:val="BodyTextIndent2"/>
              <w:widowControl w:val="0"/>
              <w:spacing w:after="120" w:line="240" w:lineRule="auto"/>
              <w:ind w:firstLine="0"/>
              <w:jc w:val="center"/>
              <w:rPr>
                <w:rFonts w:ascii="GHEA Grapalat" w:hAnsi="GHEA Grapalat"/>
              </w:rPr>
            </w:pPr>
            <w:r w:rsidRPr="006436C8">
              <w:rPr>
                <w:rFonts w:ascii="GHEA Grapalat" w:hAnsi="GHEA Grapalat"/>
              </w:rPr>
              <w:t>1</w:t>
            </w:r>
          </w:p>
        </w:tc>
        <w:tc>
          <w:tcPr>
            <w:tcW w:w="7239" w:type="dxa"/>
            <w:vAlign w:val="center"/>
          </w:tcPr>
          <w:p w:rsidR="00096865" w:rsidRPr="006436C8" w:rsidRDefault="00A76C15" w:rsidP="006436C8">
            <w:pPr>
              <w:pStyle w:val="BodyTextIndent2"/>
              <w:widowControl w:val="0"/>
              <w:spacing w:after="120" w:line="240" w:lineRule="auto"/>
              <w:ind w:firstLine="0"/>
              <w:rPr>
                <w:rFonts w:ascii="GHEA Grapalat" w:hAnsi="GHEA Grapalat"/>
                <w:u w:val="single"/>
                <w:vertAlign w:val="subscript"/>
              </w:rPr>
            </w:pPr>
            <w:r w:rsidRPr="006436C8">
              <w:rPr>
                <w:rFonts w:ascii="GHEA Grapalat" w:hAnsi="GHEA Grapalat"/>
                <w:u w:val="single"/>
              </w:rPr>
              <w:t>"</w:t>
            </w:r>
            <w:r w:rsidR="006436C8" w:rsidRPr="006436C8">
              <w:rPr>
                <w:rFonts w:ascii="GHEA Grapalat" w:hAnsi="GHEA Grapalat"/>
                <w:b/>
                <w:sz w:val="22"/>
                <w:szCs w:val="22"/>
                <w:lang w:eastAsia="en-US" w:bidi="ar-SA"/>
              </w:rPr>
              <w:t xml:space="preserve"> </w:t>
            </w:r>
            <w:r w:rsidR="00BF0FB8" w:rsidRPr="00BF0FB8">
              <w:rPr>
                <w:rFonts w:ascii="GHEA Grapalat" w:hAnsi="GHEA Grapalat"/>
                <w:b/>
              </w:rPr>
              <w:t>Асфальтирование внутриобщинных улиц общество</w:t>
            </w:r>
            <w:r w:rsidR="00BF0FB8" w:rsidRPr="006436C8">
              <w:rPr>
                <w:rFonts w:ascii="GHEA Grapalat" w:hAnsi="GHEA Grapalat"/>
                <w:u w:val="single"/>
              </w:rPr>
              <w:t xml:space="preserve"> </w:t>
            </w:r>
            <w:r w:rsidRPr="006436C8">
              <w:rPr>
                <w:rFonts w:ascii="GHEA Grapalat" w:hAnsi="GHEA Grapalat"/>
                <w:u w:val="single"/>
              </w:rPr>
              <w:t>№ 1"</w:t>
            </w:r>
          </w:p>
        </w:tc>
      </w:tr>
      <w:tr w:rsidR="00A655F4" w:rsidRPr="006436C8" w:rsidTr="006436C8">
        <w:trPr>
          <w:jc w:val="center"/>
        </w:trPr>
        <w:tc>
          <w:tcPr>
            <w:tcW w:w="1995" w:type="dxa"/>
            <w:vAlign w:val="center"/>
          </w:tcPr>
          <w:p w:rsidR="00A655F4" w:rsidRPr="00A655F4" w:rsidRDefault="00A655F4" w:rsidP="006436C8">
            <w:pPr>
              <w:pStyle w:val="BodyTextIndent2"/>
              <w:widowControl w:val="0"/>
              <w:spacing w:after="120" w:line="240" w:lineRule="auto"/>
              <w:ind w:firstLine="0"/>
              <w:jc w:val="center"/>
              <w:rPr>
                <w:rFonts w:ascii="GHEA Grapalat" w:hAnsi="GHEA Grapalat"/>
                <w:lang w:val="hy-AM"/>
              </w:rPr>
            </w:pPr>
            <w:r>
              <w:rPr>
                <w:rFonts w:ascii="GHEA Grapalat" w:hAnsi="GHEA Grapalat"/>
                <w:lang w:val="hy-AM"/>
              </w:rPr>
              <w:t>2</w:t>
            </w:r>
          </w:p>
        </w:tc>
        <w:tc>
          <w:tcPr>
            <w:tcW w:w="7239" w:type="dxa"/>
            <w:vAlign w:val="center"/>
          </w:tcPr>
          <w:p w:rsidR="00A655F4" w:rsidRPr="00A655F4" w:rsidRDefault="00A655F4" w:rsidP="00A655F4">
            <w:pPr>
              <w:pStyle w:val="BodyTextIndent2"/>
              <w:widowControl w:val="0"/>
              <w:spacing w:after="120" w:line="240" w:lineRule="auto"/>
              <w:ind w:firstLine="0"/>
              <w:rPr>
                <w:rFonts w:ascii="GHEA Grapalat" w:hAnsi="GHEA Grapalat"/>
                <w:b/>
                <w:u w:val="single"/>
              </w:rPr>
            </w:pPr>
            <w:r w:rsidRPr="00A655F4">
              <w:rPr>
                <w:rFonts w:ascii="GHEA Grapalat" w:hAnsi="GHEA Grapalat"/>
                <w:b/>
                <w:u w:val="single"/>
              </w:rPr>
              <w:t>"</w:t>
            </w:r>
            <w:r w:rsidRPr="00A655F4">
              <w:rPr>
                <w:b/>
              </w:rPr>
              <w:t xml:space="preserve"> </w:t>
            </w:r>
            <w:r w:rsidRPr="00A655F4">
              <w:rPr>
                <w:rFonts w:ascii="GHEA Grapalat" w:hAnsi="GHEA Grapalat"/>
                <w:b/>
                <w:lang w:eastAsia="en-US" w:bidi="ar-SA"/>
              </w:rPr>
              <w:t xml:space="preserve">Частичное асфальтирование 7-9 улиц микрорайона </w:t>
            </w:r>
            <w:r w:rsidRPr="00A655F4">
              <w:rPr>
                <w:rFonts w:ascii="GHEA Grapalat" w:hAnsi="GHEA Grapalat"/>
                <w:b/>
                <w:u w:val="single"/>
              </w:rPr>
              <w:t xml:space="preserve">» № </w:t>
            </w:r>
            <w:r w:rsidRPr="00A655F4">
              <w:rPr>
                <w:rFonts w:ascii="GHEA Grapalat" w:hAnsi="GHEA Grapalat"/>
                <w:b/>
                <w:u w:val="single"/>
                <w:lang w:val="hy-AM"/>
              </w:rPr>
              <w:t>2</w:t>
            </w:r>
            <w:r w:rsidRPr="00A655F4">
              <w:rPr>
                <w:rFonts w:ascii="GHEA Grapalat" w:hAnsi="GHEA Grapalat"/>
                <w:b/>
                <w:u w:val="single"/>
              </w:rPr>
              <w:t>"</w:t>
            </w:r>
          </w:p>
        </w:tc>
      </w:tr>
    </w:tbl>
    <w:p w:rsidR="00C661DD" w:rsidRDefault="00C661DD" w:rsidP="00C661DD">
      <w:pPr>
        <w:widowControl w:val="0"/>
        <w:jc w:val="both"/>
        <w:rPr>
          <w:rFonts w:ascii="GHEA Grapalat" w:hAnsi="GHEA Grapalat"/>
          <w:sz w:val="20"/>
          <w:szCs w:val="20"/>
        </w:rPr>
      </w:pPr>
    </w:p>
    <w:p w:rsidR="00C661DD" w:rsidRPr="00BF0FB8" w:rsidRDefault="00C661DD" w:rsidP="00C661DD">
      <w:pPr>
        <w:widowControl w:val="0"/>
        <w:jc w:val="both"/>
        <w:rPr>
          <w:rFonts w:ascii="GHEA Grapalat" w:hAnsi="GHEA Grapalat"/>
          <w:b/>
          <w:sz w:val="20"/>
          <w:szCs w:val="20"/>
        </w:rPr>
      </w:pPr>
      <w:r w:rsidRPr="00BF0FB8">
        <w:rPr>
          <w:rFonts w:ascii="GHEA Grapalat" w:hAnsi="GHEA Grapalat"/>
          <w:b/>
          <w:sz w:val="20"/>
          <w:szCs w:val="20"/>
        </w:rPr>
        <w:t xml:space="preserve">       Для работы, указанной в этом приглашении, требуются следующие лицензии:</w:t>
      </w:r>
    </w:p>
    <w:p w:rsidR="00C661DD" w:rsidRPr="00BF0FB8" w:rsidRDefault="00C661DD" w:rsidP="00C661DD">
      <w:pPr>
        <w:widowControl w:val="0"/>
        <w:rPr>
          <w:rFonts w:ascii="GHEA Grapalat" w:hAnsi="GHEA Grapalat"/>
          <w:b/>
        </w:rPr>
      </w:pPr>
      <w:r w:rsidRPr="00BF0FB8">
        <w:rPr>
          <w:rFonts w:ascii="GHEA Grapalat" w:hAnsi="GHEA Grapalat"/>
          <w:b/>
          <w:sz w:val="20"/>
          <w:szCs w:val="20"/>
        </w:rPr>
        <w:t xml:space="preserve">             - транспортний</w:t>
      </w:r>
    </w:p>
    <w:p w:rsidR="00096865" w:rsidRPr="006436C8" w:rsidRDefault="00816505" w:rsidP="00C661DD">
      <w:pPr>
        <w:pStyle w:val="BodyTextIndent2"/>
        <w:widowControl w:val="0"/>
        <w:spacing w:after="160" w:line="240" w:lineRule="auto"/>
        <w:ind w:firstLine="567"/>
        <w:rPr>
          <w:rFonts w:ascii="GHEA Grapalat" w:hAnsi="GHEA Grapalat"/>
        </w:rPr>
      </w:pPr>
      <w:r w:rsidRPr="006436C8">
        <w:rPr>
          <w:rFonts w:ascii="GHEA Grapalat" w:hAnsi="GHEA Grapalat"/>
        </w:rPr>
        <w:t xml:space="preserve">Технические характеристики </w:t>
      </w:r>
      <w:r w:rsidR="00EE6232" w:rsidRPr="006436C8">
        <w:rPr>
          <w:rFonts w:ascii="GHEA Grapalat" w:hAnsi="GHEA Grapalat"/>
        </w:rPr>
        <w:t>работы</w:t>
      </w:r>
      <w:r w:rsidRPr="006436C8">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436C8">
        <w:rPr>
          <w:rFonts w:ascii="GHEA Grapalat" w:hAnsi="GHEA Grapalat"/>
        </w:rPr>
        <w:t xml:space="preserve">6 </w:t>
      </w:r>
      <w:r w:rsidRPr="006436C8">
        <w:rPr>
          <w:rFonts w:ascii="GHEA Grapalat" w:hAnsi="GHEA Grapalat"/>
        </w:rPr>
        <w:t>к настоящему Приглашению.</w:t>
      </w:r>
    </w:p>
    <w:p w:rsidR="00096865" w:rsidRPr="006436C8" w:rsidRDefault="00096865" w:rsidP="006436C8">
      <w:pPr>
        <w:widowControl w:val="0"/>
        <w:spacing w:after="160"/>
        <w:ind w:firstLine="567"/>
        <w:jc w:val="center"/>
        <w:rPr>
          <w:rFonts w:ascii="GHEA Grapalat" w:hAnsi="GHEA Grapalat" w:cs="Sylfaen"/>
          <w:i/>
          <w:sz w:val="20"/>
          <w:szCs w:val="20"/>
        </w:rPr>
      </w:pPr>
    </w:p>
    <w:p w:rsidR="00096865" w:rsidRPr="006436C8" w:rsidRDefault="00693101" w:rsidP="006436C8">
      <w:pPr>
        <w:widowControl w:val="0"/>
        <w:spacing w:after="160"/>
        <w:jc w:val="center"/>
        <w:rPr>
          <w:rFonts w:ascii="GHEA Grapalat" w:hAnsi="GHEA Grapalat"/>
          <w:b/>
          <w:sz w:val="20"/>
          <w:szCs w:val="20"/>
        </w:rPr>
      </w:pPr>
      <w:r w:rsidRPr="006436C8">
        <w:rPr>
          <w:rFonts w:ascii="GHEA Grapalat" w:hAnsi="GHEA Grapalat"/>
          <w:b/>
          <w:sz w:val="20"/>
          <w:szCs w:val="20"/>
        </w:rPr>
        <w:t>2.</w:t>
      </w:r>
      <w:r w:rsidR="002B32D6" w:rsidRPr="006436C8">
        <w:rPr>
          <w:rFonts w:ascii="GHEA Grapalat" w:hAnsi="GHEA Grapalat"/>
          <w:b/>
          <w:sz w:val="20"/>
          <w:szCs w:val="20"/>
        </w:rPr>
        <w:t xml:space="preserve"> ТРЕБОВАНИЯ К ПРАВУ УЧАСТНИКА НА УЧАСТИЕ, </w:t>
      </w:r>
      <w:r w:rsidRPr="006436C8">
        <w:rPr>
          <w:rFonts w:ascii="GHEA Grapalat" w:hAnsi="GHEA Grapalat"/>
          <w:b/>
          <w:sz w:val="20"/>
          <w:szCs w:val="20"/>
        </w:rPr>
        <w:br/>
      </w:r>
      <w:r w:rsidR="002B32D6" w:rsidRPr="006436C8">
        <w:rPr>
          <w:rFonts w:ascii="GHEA Grapalat" w:hAnsi="GHEA Grapalat"/>
          <w:b/>
          <w:sz w:val="20"/>
          <w:szCs w:val="20"/>
        </w:rPr>
        <w:t xml:space="preserve">КВАЛИФИКАЦИОННЫЕ КРИТЕРИИ И ПОРЯДОК ИХ ОЦЕНКИ </w:t>
      </w:r>
    </w:p>
    <w:p w:rsidR="00753E6E" w:rsidRPr="006436C8" w:rsidRDefault="00096865" w:rsidP="00C661DD">
      <w:pPr>
        <w:widowControl w:val="0"/>
        <w:tabs>
          <w:tab w:val="left" w:pos="1134"/>
        </w:tabs>
        <w:jc w:val="both"/>
        <w:rPr>
          <w:rFonts w:ascii="GHEA Grapalat" w:hAnsi="GHEA Grapalat" w:cs="Arial Armenian"/>
          <w:sz w:val="20"/>
          <w:szCs w:val="20"/>
        </w:rPr>
      </w:pPr>
      <w:r w:rsidRPr="006436C8">
        <w:rPr>
          <w:rFonts w:ascii="GHEA Grapalat" w:hAnsi="GHEA Grapalat"/>
          <w:sz w:val="20"/>
          <w:szCs w:val="20"/>
        </w:rPr>
        <w:t>2.1</w:t>
      </w:r>
      <w:r w:rsidR="008E6E51" w:rsidRPr="006436C8">
        <w:rPr>
          <w:rFonts w:ascii="GHEA Grapalat" w:hAnsi="GHEA Grapalat"/>
          <w:sz w:val="20"/>
          <w:szCs w:val="20"/>
        </w:rPr>
        <w:t>.</w:t>
      </w:r>
      <w:r w:rsidRPr="006436C8">
        <w:rPr>
          <w:rFonts w:ascii="GHEA Grapalat" w:hAnsi="GHEA Grapalat"/>
          <w:sz w:val="20"/>
          <w:szCs w:val="20"/>
        </w:rPr>
        <w:t>В настоящей процедуре не имеют права участвовать лица:</w:t>
      </w:r>
    </w:p>
    <w:p w:rsidR="00753E6E" w:rsidRPr="006436C8" w:rsidRDefault="00753E6E" w:rsidP="00C661DD">
      <w:pPr>
        <w:widowControl w:val="0"/>
        <w:tabs>
          <w:tab w:val="left" w:pos="1134"/>
        </w:tabs>
        <w:jc w:val="both"/>
        <w:rPr>
          <w:rFonts w:ascii="GHEA Grapalat" w:hAnsi="GHEA Grapalat"/>
          <w:sz w:val="20"/>
          <w:szCs w:val="20"/>
        </w:rPr>
      </w:pPr>
      <w:r w:rsidRPr="006436C8">
        <w:rPr>
          <w:rFonts w:ascii="GHEA Grapalat" w:hAnsi="GHEA Grapalat"/>
          <w:sz w:val="20"/>
          <w:szCs w:val="20"/>
        </w:rPr>
        <w:t xml:space="preserve">1)которые на день подачи заявки в судебном порядке признаны банкротом; </w:t>
      </w:r>
    </w:p>
    <w:p w:rsidR="00753E6E" w:rsidRPr="006436C8" w:rsidRDefault="00753E6E" w:rsidP="00C661DD">
      <w:pPr>
        <w:widowControl w:val="0"/>
        <w:tabs>
          <w:tab w:val="left" w:pos="1134"/>
          <w:tab w:val="left" w:pos="7200"/>
        </w:tabs>
        <w:jc w:val="both"/>
        <w:rPr>
          <w:rFonts w:ascii="GHEA Grapalat" w:hAnsi="GHEA Grapalat"/>
          <w:sz w:val="20"/>
          <w:szCs w:val="20"/>
        </w:rPr>
      </w:pPr>
      <w:r w:rsidRPr="006436C8">
        <w:rPr>
          <w:rFonts w:ascii="GHEA Grapalat" w:hAnsi="GHEA Grapalat"/>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6436C8" w:rsidRDefault="00753E6E" w:rsidP="00C661DD">
      <w:pPr>
        <w:widowControl w:val="0"/>
        <w:tabs>
          <w:tab w:val="left" w:pos="1134"/>
        </w:tabs>
        <w:jc w:val="both"/>
        <w:rPr>
          <w:rFonts w:ascii="GHEA Grapalat" w:hAnsi="GHEA Grapalat"/>
          <w:sz w:val="20"/>
          <w:szCs w:val="20"/>
        </w:rPr>
      </w:pPr>
      <w:r w:rsidRPr="006436C8">
        <w:rPr>
          <w:rFonts w:ascii="GHEA Grapalat" w:hAnsi="GHEA Grapalat"/>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6436C8">
        <w:rPr>
          <w:rFonts w:ascii="Courier New" w:hAnsi="Courier New" w:cs="Courier New"/>
          <w:sz w:val="20"/>
          <w:szCs w:val="20"/>
          <w:lang w:val="en-US"/>
        </w:rPr>
        <w:t> </w:t>
      </w:r>
      <w:r w:rsidRPr="006436C8">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6436C8">
        <w:rPr>
          <w:rFonts w:ascii="Courier New" w:hAnsi="Courier New" w:cs="Courier New"/>
          <w:sz w:val="20"/>
          <w:szCs w:val="20"/>
          <w:lang w:val="en-US"/>
        </w:rPr>
        <w:t> </w:t>
      </w:r>
      <w:r w:rsidRPr="006436C8">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436C8">
        <w:rPr>
          <w:rFonts w:ascii="GHEA Grapalat" w:hAnsi="GHEA Grapalat"/>
          <w:sz w:val="20"/>
          <w:szCs w:val="20"/>
        </w:rPr>
        <w:t>гашена;</w:t>
      </w:r>
    </w:p>
    <w:p w:rsidR="00753E6E" w:rsidRPr="006436C8" w:rsidRDefault="00753E6E" w:rsidP="00C661DD">
      <w:pPr>
        <w:widowControl w:val="0"/>
        <w:tabs>
          <w:tab w:val="left" w:pos="1134"/>
        </w:tabs>
        <w:jc w:val="both"/>
        <w:rPr>
          <w:rFonts w:ascii="GHEA Grapalat" w:hAnsi="GHEA Grapalat"/>
          <w:sz w:val="20"/>
          <w:szCs w:val="20"/>
        </w:rPr>
      </w:pPr>
      <w:r w:rsidRPr="006436C8">
        <w:rPr>
          <w:rFonts w:ascii="GHEA Grapalat" w:hAnsi="GHEA Grapalat"/>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6436C8" w:rsidRDefault="00753E6E" w:rsidP="00C661DD">
      <w:pPr>
        <w:widowControl w:val="0"/>
        <w:tabs>
          <w:tab w:val="left" w:pos="1134"/>
        </w:tabs>
        <w:jc w:val="both"/>
        <w:rPr>
          <w:rFonts w:ascii="GHEA Grapalat" w:hAnsi="GHEA Grapalat"/>
          <w:sz w:val="20"/>
          <w:szCs w:val="20"/>
        </w:rPr>
      </w:pPr>
      <w:r w:rsidRPr="006436C8">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436C8">
        <w:rPr>
          <w:rFonts w:ascii="Courier New" w:hAnsi="Courier New" w:cs="Courier New"/>
          <w:sz w:val="20"/>
          <w:szCs w:val="20"/>
          <w:lang w:val="en-US"/>
        </w:rPr>
        <w:t> </w:t>
      </w:r>
      <w:r w:rsidRPr="006436C8">
        <w:rPr>
          <w:rFonts w:ascii="GHEA Grapalat" w:hAnsi="GHEA Grapalat"/>
          <w:sz w:val="20"/>
          <w:szCs w:val="20"/>
        </w:rPr>
        <w:t xml:space="preserve">закупках; </w:t>
      </w:r>
    </w:p>
    <w:p w:rsidR="00753E6E" w:rsidRPr="006436C8" w:rsidRDefault="00753E6E" w:rsidP="00C661DD">
      <w:pPr>
        <w:widowControl w:val="0"/>
        <w:tabs>
          <w:tab w:val="left" w:pos="1134"/>
        </w:tabs>
        <w:jc w:val="both"/>
        <w:rPr>
          <w:rFonts w:ascii="GHEA Grapalat" w:hAnsi="GHEA Grapalat"/>
          <w:sz w:val="20"/>
          <w:szCs w:val="20"/>
        </w:rPr>
      </w:pPr>
      <w:r w:rsidRPr="006436C8">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6436C8" w:rsidRDefault="00990561" w:rsidP="00C661DD">
      <w:pPr>
        <w:widowControl w:val="0"/>
        <w:tabs>
          <w:tab w:val="left" w:pos="1134"/>
        </w:tabs>
        <w:jc w:val="both"/>
        <w:rPr>
          <w:rFonts w:ascii="GHEA Grapalat" w:hAnsi="GHEA Grapalat" w:cs="Sylfaen"/>
          <w:sz w:val="20"/>
          <w:szCs w:val="20"/>
        </w:rPr>
      </w:pPr>
      <w:r w:rsidRPr="006436C8">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436C8" w:rsidRDefault="00753E6E" w:rsidP="00C661DD">
      <w:pPr>
        <w:widowControl w:val="0"/>
        <w:tabs>
          <w:tab w:val="left" w:pos="1134"/>
        </w:tabs>
        <w:jc w:val="both"/>
        <w:rPr>
          <w:rFonts w:ascii="GHEA Grapalat" w:hAnsi="GHEA Grapalat" w:cs="Sylfaen"/>
          <w:sz w:val="20"/>
          <w:szCs w:val="20"/>
        </w:rPr>
      </w:pPr>
      <w:r w:rsidRPr="006436C8">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w:t>
      </w:r>
      <w:r w:rsidR="00EE03E2" w:rsidRPr="006436C8">
        <w:rPr>
          <w:rFonts w:ascii="GHEA Grapalat" w:hAnsi="GHEA Grapalat"/>
          <w:sz w:val="20"/>
          <w:szCs w:val="20"/>
        </w:rPr>
        <w:t>1</w:t>
      </w:r>
      <w:r w:rsidRPr="006436C8">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436C8" w:rsidRDefault="00BA3554" w:rsidP="00C661DD">
      <w:pPr>
        <w:widowControl w:val="0"/>
        <w:tabs>
          <w:tab w:val="left" w:pos="1134"/>
        </w:tabs>
        <w:jc w:val="both"/>
        <w:rPr>
          <w:rFonts w:ascii="GHEA Grapalat" w:hAnsi="GHEA Grapalat"/>
          <w:sz w:val="20"/>
          <w:szCs w:val="20"/>
        </w:rPr>
      </w:pPr>
      <w:r w:rsidRPr="006436C8">
        <w:rPr>
          <w:rFonts w:ascii="GHEA Grapalat" w:hAnsi="GHEA Grapalat"/>
          <w:sz w:val="20"/>
          <w:szCs w:val="20"/>
        </w:rPr>
        <w:t>2.3</w:t>
      </w:r>
      <w:r w:rsidR="003240F7" w:rsidRPr="006436C8">
        <w:rPr>
          <w:rFonts w:ascii="GHEA Grapalat" w:hAnsi="GHEA Grapalat"/>
          <w:sz w:val="20"/>
          <w:szCs w:val="20"/>
        </w:rPr>
        <w:t>.</w:t>
      </w:r>
      <w:r w:rsidRPr="006436C8">
        <w:rPr>
          <w:rFonts w:ascii="GHEA Grapalat" w:hAnsi="GHEA Grapalat"/>
          <w:sz w:val="20"/>
          <w:szCs w:val="20"/>
        </w:rPr>
        <w:t>Запрещается одновременное участие в настоящей процедуре</w:t>
      </w:r>
      <w:r w:rsidR="00F4264D" w:rsidRPr="006436C8">
        <w:rPr>
          <w:rFonts w:ascii="GHEA Grapalat" w:hAnsi="GHEA Grapalat"/>
          <w:sz w:val="20"/>
          <w:szCs w:val="20"/>
        </w:rPr>
        <w:t xml:space="preserve"> (</w:t>
      </w:r>
      <w:r w:rsidR="00DA4643" w:rsidRPr="006436C8">
        <w:rPr>
          <w:rFonts w:ascii="GHEA Grapalat" w:hAnsi="GHEA Grapalat"/>
          <w:sz w:val="20"/>
          <w:szCs w:val="20"/>
        </w:rPr>
        <w:t>на о</w:t>
      </w:r>
      <w:r w:rsidR="00EE7758" w:rsidRPr="006436C8">
        <w:rPr>
          <w:rFonts w:ascii="GHEA Grapalat" w:hAnsi="GHEA Grapalat"/>
          <w:sz w:val="20"/>
          <w:szCs w:val="20"/>
        </w:rPr>
        <w:t>дин и тот же</w:t>
      </w:r>
      <w:r w:rsidR="00DA4643" w:rsidRPr="006436C8">
        <w:rPr>
          <w:rFonts w:ascii="GHEA Grapalat" w:hAnsi="GHEA Grapalat"/>
          <w:sz w:val="20"/>
          <w:szCs w:val="20"/>
        </w:rPr>
        <w:t xml:space="preserve"> лот</w:t>
      </w:r>
      <w:r w:rsidR="00F4264D" w:rsidRPr="006436C8">
        <w:rPr>
          <w:rFonts w:ascii="GHEA Grapalat" w:hAnsi="GHEA Grapalat"/>
          <w:sz w:val="20"/>
          <w:szCs w:val="20"/>
        </w:rPr>
        <w:t>)</w:t>
      </w:r>
      <w:r w:rsidRPr="006436C8">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C661DD" w:rsidRDefault="009F18D0" w:rsidP="00C661DD">
      <w:pPr>
        <w:pStyle w:val="NormalWeb"/>
        <w:widowControl w:val="0"/>
        <w:tabs>
          <w:tab w:val="left" w:pos="567"/>
          <w:tab w:val="left" w:pos="1134"/>
        </w:tabs>
        <w:spacing w:before="0" w:beforeAutospacing="0" w:after="0" w:afterAutospacing="0"/>
        <w:jc w:val="both"/>
        <w:rPr>
          <w:rFonts w:ascii="GHEA Grapalat" w:hAnsi="GHEA Grapalat"/>
          <w:b/>
          <w:sz w:val="20"/>
          <w:szCs w:val="20"/>
        </w:rPr>
      </w:pPr>
      <w:r w:rsidRPr="00C661DD">
        <w:rPr>
          <w:rFonts w:ascii="GHEA Grapalat" w:hAnsi="GHEA Grapalat"/>
          <w:b/>
          <w:sz w:val="20"/>
          <w:szCs w:val="20"/>
        </w:rPr>
        <w:t>По смыслу пункта 119 Порядка:</w:t>
      </w:r>
    </w:p>
    <w:p w:rsidR="00D5674E" w:rsidRPr="006436C8" w:rsidRDefault="00D5674E" w:rsidP="00C661DD">
      <w:pPr>
        <w:pStyle w:val="NormalWeb"/>
        <w:widowControl w:val="0"/>
        <w:tabs>
          <w:tab w:val="left" w:pos="1134"/>
        </w:tabs>
        <w:spacing w:before="0" w:beforeAutospacing="0" w:after="0" w:afterAutospacing="0"/>
        <w:jc w:val="both"/>
        <w:rPr>
          <w:rFonts w:ascii="GHEA Grapalat" w:hAnsi="GHEA Grapalat"/>
          <w:color w:val="000000"/>
          <w:sz w:val="20"/>
          <w:szCs w:val="20"/>
        </w:rPr>
      </w:pPr>
      <w:r w:rsidRPr="006436C8">
        <w:rPr>
          <w:rFonts w:ascii="GHEA Grapalat" w:hAnsi="GHEA Grapalat"/>
          <w:sz w:val="20"/>
          <w:szCs w:val="20"/>
        </w:rPr>
        <w:t xml:space="preserve">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w:t>
      </w:r>
      <w:r w:rsidRPr="006436C8">
        <w:rPr>
          <w:rFonts w:ascii="GHEA Grapalat" w:hAnsi="GHEA Grapalat"/>
          <w:sz w:val="20"/>
          <w:szCs w:val="20"/>
        </w:rPr>
        <w:lastRenderedPageBreak/>
        <w:t>исходя из общих экономических интересов,</w:t>
      </w:r>
      <w:r w:rsidRPr="006436C8">
        <w:rPr>
          <w:rFonts w:ascii="GHEA Grapalat" w:hAnsi="GHEA Grapalat"/>
          <w:color w:val="000000"/>
          <w:sz w:val="20"/>
          <w:szCs w:val="20"/>
        </w:rPr>
        <w:t xml:space="preserve"> </w:t>
      </w:r>
    </w:p>
    <w:p w:rsidR="00D5674E" w:rsidRPr="006436C8" w:rsidRDefault="00D5674E" w:rsidP="00C661DD">
      <w:pPr>
        <w:pStyle w:val="NormalWeb"/>
        <w:widowControl w:val="0"/>
        <w:tabs>
          <w:tab w:val="left" w:pos="1134"/>
        </w:tabs>
        <w:spacing w:before="0" w:beforeAutospacing="0" w:after="0" w:afterAutospacing="0"/>
        <w:jc w:val="both"/>
        <w:rPr>
          <w:rFonts w:ascii="GHEA Grapalat" w:hAnsi="GHEA Grapalat"/>
          <w:color w:val="000000"/>
          <w:sz w:val="20"/>
          <w:szCs w:val="20"/>
        </w:rPr>
      </w:pPr>
      <w:r w:rsidRPr="006436C8">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436C8" w:rsidRDefault="00D5674E" w:rsidP="00C661DD">
      <w:pPr>
        <w:pStyle w:val="NormalWeb"/>
        <w:widowControl w:val="0"/>
        <w:tabs>
          <w:tab w:val="left" w:pos="1134"/>
        </w:tabs>
        <w:spacing w:before="0" w:beforeAutospacing="0" w:after="0" w:afterAutospacing="0"/>
        <w:jc w:val="both"/>
        <w:rPr>
          <w:rFonts w:ascii="GHEA Grapalat" w:hAnsi="GHEA Grapalat"/>
          <w:color w:val="000000"/>
          <w:sz w:val="20"/>
          <w:szCs w:val="20"/>
        </w:rPr>
      </w:pPr>
      <w:r w:rsidRPr="006436C8">
        <w:rPr>
          <w:rFonts w:ascii="GHEA Grapalat" w:hAnsi="GHEA Grapalat"/>
          <w:color w:val="000000"/>
          <w:sz w:val="20"/>
          <w:szCs w:val="20"/>
        </w:rPr>
        <w:t>а.участником, распоряжающимся более чем десятью процентами акций данного юридического лица;</w:t>
      </w:r>
    </w:p>
    <w:p w:rsidR="00D5674E" w:rsidRPr="006436C8" w:rsidRDefault="00D5674E" w:rsidP="00C661DD">
      <w:pPr>
        <w:pStyle w:val="NormalWeb"/>
        <w:widowControl w:val="0"/>
        <w:tabs>
          <w:tab w:val="left" w:pos="1134"/>
        </w:tabs>
        <w:spacing w:before="0" w:beforeAutospacing="0" w:after="0" w:afterAutospacing="0"/>
        <w:jc w:val="both"/>
        <w:rPr>
          <w:rFonts w:ascii="GHEA Grapalat" w:hAnsi="GHEA Grapalat"/>
          <w:color w:val="000000"/>
          <w:sz w:val="20"/>
          <w:szCs w:val="20"/>
        </w:rPr>
      </w:pPr>
      <w:r w:rsidRPr="006436C8">
        <w:rPr>
          <w:rFonts w:ascii="GHEA Grapalat" w:hAnsi="GHEA Grapalat"/>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6436C8" w:rsidRDefault="00D5674E" w:rsidP="00C661DD">
      <w:pPr>
        <w:pStyle w:val="NormalWeb"/>
        <w:widowControl w:val="0"/>
        <w:tabs>
          <w:tab w:val="left" w:pos="1134"/>
        </w:tabs>
        <w:spacing w:before="0" w:beforeAutospacing="0" w:after="0" w:afterAutospacing="0"/>
        <w:jc w:val="both"/>
        <w:rPr>
          <w:rFonts w:ascii="GHEA Grapalat" w:hAnsi="GHEA Grapalat"/>
          <w:color w:val="000000"/>
          <w:sz w:val="20"/>
          <w:szCs w:val="20"/>
        </w:rPr>
      </w:pPr>
      <w:r w:rsidRPr="006436C8">
        <w:rPr>
          <w:rFonts w:ascii="GHEA Grapalat" w:hAnsi="GHEA Grapalat"/>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436C8" w:rsidRDefault="00D5674E" w:rsidP="00C661DD">
      <w:pPr>
        <w:pStyle w:val="NormalWeb"/>
        <w:widowControl w:val="0"/>
        <w:tabs>
          <w:tab w:val="left" w:pos="1134"/>
        </w:tabs>
        <w:spacing w:before="0" w:beforeAutospacing="0" w:after="0" w:afterAutospacing="0"/>
        <w:jc w:val="both"/>
        <w:rPr>
          <w:rFonts w:ascii="GHEA Grapalat" w:hAnsi="GHEA Grapalat"/>
          <w:color w:val="000000"/>
          <w:sz w:val="20"/>
          <w:szCs w:val="20"/>
        </w:rPr>
      </w:pPr>
      <w:r w:rsidRPr="006436C8">
        <w:rPr>
          <w:rFonts w:ascii="GHEA Grapalat" w:hAnsi="GHEA Grapalat"/>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436C8" w:rsidRDefault="00D5674E" w:rsidP="00C661DD">
      <w:pPr>
        <w:pStyle w:val="NormalWeb"/>
        <w:widowControl w:val="0"/>
        <w:tabs>
          <w:tab w:val="left" w:pos="1134"/>
        </w:tabs>
        <w:spacing w:before="0" w:beforeAutospacing="0" w:after="0" w:afterAutospacing="0"/>
        <w:jc w:val="both"/>
        <w:rPr>
          <w:rFonts w:ascii="GHEA Grapalat" w:hAnsi="GHEA Grapalat"/>
          <w:color w:val="000000"/>
          <w:sz w:val="20"/>
          <w:szCs w:val="20"/>
        </w:rPr>
      </w:pPr>
      <w:r w:rsidRPr="006436C8">
        <w:rPr>
          <w:rFonts w:ascii="GHEA Grapalat" w:hAnsi="GHEA Grapalat"/>
          <w:sz w:val="20"/>
          <w:szCs w:val="20"/>
        </w:rPr>
        <w:t>3)участники, не имеющие статуса физического лица, считаются взаимосвязанными, если:</w:t>
      </w:r>
    </w:p>
    <w:p w:rsidR="00D5674E" w:rsidRPr="006436C8" w:rsidRDefault="00D5674E" w:rsidP="00C661DD">
      <w:pPr>
        <w:pStyle w:val="NormalWeb"/>
        <w:widowControl w:val="0"/>
        <w:tabs>
          <w:tab w:val="left" w:pos="1134"/>
        </w:tabs>
        <w:spacing w:before="0" w:beforeAutospacing="0" w:after="0" w:afterAutospacing="0"/>
        <w:jc w:val="both"/>
        <w:rPr>
          <w:rFonts w:ascii="GHEA Grapalat" w:hAnsi="GHEA Grapalat"/>
          <w:color w:val="000000"/>
          <w:sz w:val="20"/>
          <w:szCs w:val="20"/>
        </w:rPr>
      </w:pPr>
      <w:r w:rsidRPr="006436C8">
        <w:rPr>
          <w:rFonts w:ascii="GHEA Grapalat" w:hAnsi="GHEA Grapalat"/>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436C8">
        <w:rPr>
          <w:rFonts w:ascii="Courier New" w:hAnsi="Courier New" w:cs="Courier New"/>
          <w:color w:val="000000"/>
          <w:sz w:val="20"/>
          <w:szCs w:val="20"/>
          <w:lang w:val="en-US"/>
        </w:rPr>
        <w:t> </w:t>
      </w:r>
      <w:r w:rsidRPr="006436C8">
        <w:rPr>
          <w:rFonts w:ascii="GHEA Grapalat" w:hAnsi="GHEA Grapalat"/>
          <w:color w:val="000000"/>
          <w:sz w:val="20"/>
          <w:szCs w:val="20"/>
        </w:rPr>
        <w:t>лица;</w:t>
      </w:r>
    </w:p>
    <w:p w:rsidR="00D5674E" w:rsidRPr="006436C8" w:rsidRDefault="00D5674E" w:rsidP="00C661DD">
      <w:pPr>
        <w:pStyle w:val="NormalWeb"/>
        <w:widowControl w:val="0"/>
        <w:tabs>
          <w:tab w:val="left" w:pos="1134"/>
        </w:tabs>
        <w:spacing w:before="0" w:beforeAutospacing="0" w:after="0" w:afterAutospacing="0"/>
        <w:jc w:val="both"/>
        <w:rPr>
          <w:rFonts w:ascii="GHEA Grapalat" w:hAnsi="GHEA Grapalat"/>
          <w:color w:val="000000"/>
          <w:sz w:val="20"/>
          <w:szCs w:val="20"/>
        </w:rPr>
      </w:pPr>
      <w:r w:rsidRPr="006436C8">
        <w:rPr>
          <w:rFonts w:ascii="GHEA Grapalat" w:hAnsi="GHEA Grapalat"/>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436C8" w:rsidRDefault="00D5674E" w:rsidP="00C661DD">
      <w:pPr>
        <w:pStyle w:val="NormalWeb"/>
        <w:widowControl w:val="0"/>
        <w:tabs>
          <w:tab w:val="left" w:pos="1134"/>
        </w:tabs>
        <w:spacing w:before="0" w:beforeAutospacing="0" w:after="0" w:afterAutospacing="0"/>
        <w:jc w:val="both"/>
        <w:rPr>
          <w:rFonts w:ascii="GHEA Grapalat" w:hAnsi="GHEA Grapalat"/>
          <w:sz w:val="20"/>
          <w:szCs w:val="20"/>
        </w:rPr>
      </w:pPr>
      <w:r w:rsidRPr="006436C8">
        <w:rPr>
          <w:rFonts w:ascii="GHEA Grapalat" w:hAnsi="GHEA Grapalat"/>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436C8" w:rsidRDefault="00D5674E" w:rsidP="00C661DD">
      <w:pPr>
        <w:pStyle w:val="NormalWeb"/>
        <w:widowControl w:val="0"/>
        <w:tabs>
          <w:tab w:val="left" w:pos="1134"/>
        </w:tabs>
        <w:spacing w:before="0" w:beforeAutospacing="0" w:after="0" w:afterAutospacing="0"/>
        <w:jc w:val="both"/>
        <w:rPr>
          <w:rFonts w:ascii="GHEA Grapalat" w:hAnsi="GHEA Grapalat"/>
          <w:color w:val="000000"/>
          <w:sz w:val="20"/>
          <w:szCs w:val="20"/>
        </w:rPr>
      </w:pPr>
      <w:r w:rsidRPr="006436C8">
        <w:rPr>
          <w:rFonts w:ascii="GHEA Grapalat" w:hAnsi="GHEA Grapalat"/>
          <w:color w:val="000000"/>
          <w:sz w:val="20"/>
          <w:szCs w:val="20"/>
        </w:rPr>
        <w:t>г.они действовали или действуют согласованно, исходя из общих экономических интересов.</w:t>
      </w:r>
    </w:p>
    <w:p w:rsidR="00D5674E" w:rsidRPr="006436C8" w:rsidRDefault="00D5674E" w:rsidP="00C661DD">
      <w:pPr>
        <w:widowControl w:val="0"/>
        <w:tabs>
          <w:tab w:val="left" w:pos="1134"/>
        </w:tabs>
        <w:jc w:val="both"/>
        <w:rPr>
          <w:rFonts w:ascii="GHEA Grapalat" w:hAnsi="GHEA Grapalat"/>
          <w:color w:val="000000"/>
          <w:sz w:val="20"/>
          <w:szCs w:val="20"/>
        </w:rPr>
      </w:pPr>
      <w:r w:rsidRPr="006436C8">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272E3" w:rsidRPr="00C661DD" w:rsidRDefault="00096865" w:rsidP="00C661DD">
      <w:pPr>
        <w:rPr>
          <w:rFonts w:ascii="GHEA Grapalat" w:hAnsi="GHEA Grapalat"/>
          <w:sz w:val="20"/>
          <w:szCs w:val="20"/>
          <w:highlight w:val="yellow"/>
        </w:rPr>
      </w:pPr>
      <w:r w:rsidRPr="006436C8">
        <w:rPr>
          <w:rFonts w:ascii="GHEA Grapalat" w:hAnsi="GHEA Grapalat"/>
          <w:sz w:val="20"/>
          <w:szCs w:val="20"/>
        </w:rPr>
        <w:t>2.4</w:t>
      </w:r>
      <w:r w:rsidR="00D13662" w:rsidRPr="006436C8">
        <w:rPr>
          <w:rFonts w:ascii="GHEA Grapalat" w:hAnsi="GHEA Grapalat"/>
          <w:sz w:val="20"/>
          <w:szCs w:val="20"/>
        </w:rPr>
        <w:t>.</w:t>
      </w:r>
      <w:r w:rsidRPr="006436C8">
        <w:rPr>
          <w:rFonts w:ascii="GHEA Grapalat" w:hAnsi="GHEA Grapalat"/>
          <w:sz w:val="20"/>
          <w:szCs w:val="20"/>
        </w:rPr>
        <w:t>Участник</w:t>
      </w:r>
      <w:r w:rsidR="000C3F69" w:rsidRPr="006436C8">
        <w:rPr>
          <w:rFonts w:ascii="GHEA Grapalat" w:hAnsi="GHEA Grapalat"/>
          <w:sz w:val="20"/>
          <w:szCs w:val="20"/>
        </w:rPr>
        <w:t>,</w:t>
      </w:r>
      <w:r w:rsidRPr="006436C8">
        <w:rPr>
          <w:rFonts w:ascii="GHEA Grapalat" w:hAnsi="GHEA Grapalat"/>
          <w:sz w:val="20"/>
          <w:szCs w:val="20"/>
        </w:rPr>
        <w:t xml:space="preserve"> </w:t>
      </w:r>
      <w:r w:rsidR="002C1D72" w:rsidRPr="006436C8">
        <w:rPr>
          <w:rFonts w:ascii="GHEA Grapalat" w:hAnsi="GHEA Grapalat"/>
          <w:sz w:val="20"/>
          <w:szCs w:val="20"/>
        </w:rPr>
        <w:t xml:space="preserve">в случае признания </w:t>
      </w:r>
      <w:r w:rsidR="00876D7D" w:rsidRPr="006436C8">
        <w:rPr>
          <w:rFonts w:ascii="GHEA Grapalat" w:hAnsi="GHEA Grapalat"/>
          <w:sz w:val="20"/>
          <w:szCs w:val="20"/>
        </w:rPr>
        <w:t>ото</w:t>
      </w:r>
      <w:r w:rsidR="002C1D72" w:rsidRPr="006436C8">
        <w:rPr>
          <w:rFonts w:ascii="GHEA Grapalat" w:hAnsi="GHEA Grapalat"/>
          <w:sz w:val="20"/>
          <w:szCs w:val="20"/>
        </w:rPr>
        <w:t>бранным участником</w:t>
      </w:r>
      <w:r w:rsidR="000C3F69" w:rsidRPr="006436C8">
        <w:rPr>
          <w:rFonts w:ascii="GHEA Grapalat" w:hAnsi="GHEA Grapalat"/>
          <w:sz w:val="20"/>
          <w:szCs w:val="20"/>
        </w:rPr>
        <w:t>,</w:t>
      </w:r>
      <w:r w:rsidR="002C1D72" w:rsidRPr="006436C8">
        <w:rPr>
          <w:rFonts w:ascii="GHEA Grapalat" w:hAnsi="GHEA Grapalat"/>
          <w:sz w:val="20"/>
          <w:szCs w:val="20"/>
        </w:rPr>
        <w:t xml:space="preserve"> в срок</w:t>
      </w:r>
      <w:r w:rsidR="00BB67B5" w:rsidRPr="006436C8">
        <w:rPr>
          <w:rFonts w:ascii="GHEA Grapalat" w:hAnsi="GHEA Grapalat"/>
          <w:sz w:val="20"/>
          <w:szCs w:val="20"/>
        </w:rPr>
        <w:t>и</w:t>
      </w:r>
      <w:r w:rsidR="002C1D72" w:rsidRPr="006436C8">
        <w:rPr>
          <w:rFonts w:ascii="GHEA Grapalat" w:hAnsi="GHEA Grapalat"/>
          <w:sz w:val="20"/>
          <w:szCs w:val="20"/>
        </w:rPr>
        <w:t xml:space="preserve"> и порядке, установленны</w:t>
      </w:r>
      <w:r w:rsidR="00180D64" w:rsidRPr="006436C8">
        <w:rPr>
          <w:rFonts w:ascii="GHEA Grapalat" w:hAnsi="GHEA Grapalat"/>
          <w:sz w:val="20"/>
          <w:szCs w:val="20"/>
        </w:rPr>
        <w:t>ми</w:t>
      </w:r>
      <w:r w:rsidR="002C1D72" w:rsidRPr="006436C8">
        <w:rPr>
          <w:rFonts w:ascii="GHEA Grapalat" w:hAnsi="GHEA Grapalat"/>
          <w:sz w:val="20"/>
          <w:szCs w:val="20"/>
        </w:rPr>
        <w:t xml:space="preserve"> статьей 35 </w:t>
      </w:r>
      <w:r w:rsidR="00876D7D" w:rsidRPr="006436C8">
        <w:rPr>
          <w:rFonts w:ascii="GHEA Grapalat" w:hAnsi="GHEA Grapalat"/>
          <w:sz w:val="20"/>
          <w:szCs w:val="20"/>
        </w:rPr>
        <w:t>З</w:t>
      </w:r>
      <w:r w:rsidR="002C1D72" w:rsidRPr="006436C8">
        <w:rPr>
          <w:rFonts w:ascii="GHEA Grapalat" w:hAnsi="GHEA Grapalat"/>
          <w:sz w:val="20"/>
          <w:szCs w:val="20"/>
        </w:rPr>
        <w:t xml:space="preserve">акона, </w:t>
      </w:r>
      <w:r w:rsidR="00466F7A" w:rsidRPr="006436C8">
        <w:rPr>
          <w:rFonts w:ascii="GHEA Grapalat" w:hAnsi="GHEA Grapalat"/>
          <w:sz w:val="20"/>
          <w:szCs w:val="20"/>
        </w:rPr>
        <w:t xml:space="preserve">представляет </w:t>
      </w:r>
      <w:r w:rsidR="002C1D72" w:rsidRPr="006436C8">
        <w:rPr>
          <w:rFonts w:ascii="GHEA Grapalat" w:hAnsi="GHEA Grapalat"/>
          <w:sz w:val="20"/>
          <w:szCs w:val="20"/>
        </w:rPr>
        <w:t>обеспеч</w:t>
      </w:r>
      <w:r w:rsidR="00466F7A" w:rsidRPr="006436C8">
        <w:rPr>
          <w:rFonts w:ascii="GHEA Grapalat" w:hAnsi="GHEA Grapalat"/>
          <w:sz w:val="20"/>
          <w:szCs w:val="20"/>
        </w:rPr>
        <w:t>ение</w:t>
      </w:r>
      <w:r w:rsidR="002C1D72" w:rsidRPr="006436C8">
        <w:rPr>
          <w:rFonts w:ascii="GHEA Grapalat" w:hAnsi="GHEA Grapalat"/>
          <w:sz w:val="20"/>
          <w:szCs w:val="20"/>
        </w:rPr>
        <w:t xml:space="preserve"> квалификаци</w:t>
      </w:r>
      <w:r w:rsidR="00466F7A" w:rsidRPr="006436C8">
        <w:rPr>
          <w:rFonts w:ascii="GHEA Grapalat" w:hAnsi="GHEA Grapalat"/>
          <w:sz w:val="20"/>
          <w:szCs w:val="20"/>
        </w:rPr>
        <w:t>и</w:t>
      </w:r>
      <w:r w:rsidR="004272E3" w:rsidRPr="006436C8">
        <w:rPr>
          <w:rFonts w:ascii="GHEA Grapalat" w:hAnsi="GHEA Grapalat"/>
          <w:sz w:val="20"/>
          <w:szCs w:val="20"/>
        </w:rPr>
        <w:t xml:space="preserve"> </w:t>
      </w:r>
      <w:r w:rsidR="002C1D72" w:rsidRPr="006436C8">
        <w:rPr>
          <w:rFonts w:ascii="GHEA Grapalat" w:hAnsi="GHEA Grapalat"/>
          <w:sz w:val="20"/>
          <w:szCs w:val="20"/>
        </w:rPr>
        <w:t xml:space="preserve">в размере </w:t>
      </w:r>
      <w:r w:rsidR="00C661DD">
        <w:rPr>
          <w:rFonts w:ascii="GHEA Grapalat" w:hAnsi="GHEA Grapalat"/>
          <w:sz w:val="20"/>
          <w:szCs w:val="20"/>
        </w:rPr>
        <w:t>30</w:t>
      </w:r>
      <w:r w:rsidR="004272E3" w:rsidRPr="006436C8">
        <w:rPr>
          <w:rFonts w:ascii="GHEA Grapalat" w:hAnsi="GHEA Grapalat"/>
          <w:sz w:val="20"/>
          <w:szCs w:val="20"/>
        </w:rPr>
        <w:t xml:space="preserve"> процентов</w:t>
      </w:r>
      <w:r w:rsidR="004272E3" w:rsidRPr="006436C8">
        <w:rPr>
          <w:rFonts w:ascii="GHEA Grapalat" w:hAnsi="GHEA Grapalat"/>
          <w:sz w:val="20"/>
          <w:szCs w:val="20"/>
          <w:vertAlign w:val="superscript"/>
        </w:rPr>
        <w:t>5,1</w:t>
      </w:r>
      <w:r w:rsidR="004272E3" w:rsidRPr="006436C8">
        <w:rPr>
          <w:rFonts w:ascii="GHEA Grapalat" w:hAnsi="GHEA Grapalat"/>
          <w:sz w:val="20"/>
          <w:szCs w:val="20"/>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C661DD" w:rsidRDefault="000A6B75" w:rsidP="00C661DD">
      <w:pPr>
        <w:pStyle w:val="norm"/>
        <w:widowControl w:val="0"/>
        <w:tabs>
          <w:tab w:val="left" w:pos="1134"/>
        </w:tabs>
        <w:spacing w:line="240" w:lineRule="auto"/>
        <w:ind w:firstLine="0"/>
        <w:rPr>
          <w:rFonts w:ascii="GHEA Grapalat" w:hAnsi="GHEA Grapalat"/>
          <w:sz w:val="20"/>
        </w:rPr>
      </w:pPr>
      <w:r w:rsidRPr="006436C8">
        <w:rPr>
          <w:rFonts w:ascii="GHEA Grapalat" w:hAnsi="GHEA Grapalat"/>
          <w:sz w:val="20"/>
        </w:rPr>
        <w:t>2.</w:t>
      </w:r>
      <w:r w:rsidR="00DA4643" w:rsidRPr="006436C8">
        <w:rPr>
          <w:rFonts w:ascii="GHEA Grapalat" w:hAnsi="GHEA Grapalat"/>
          <w:sz w:val="20"/>
        </w:rPr>
        <w:t>5</w:t>
      </w:r>
      <w:r w:rsidR="000A15F9" w:rsidRPr="006436C8">
        <w:rPr>
          <w:rFonts w:ascii="GHEA Grapalat" w:hAnsi="GHEA Grapalat"/>
          <w:sz w:val="20"/>
        </w:rPr>
        <w:t>.</w:t>
      </w:r>
      <w:r w:rsidRPr="006436C8">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6436C8">
        <w:rPr>
          <w:rFonts w:ascii="GHEA Grapalat" w:hAnsi="GHEA Grapalat"/>
          <w:sz w:val="20"/>
        </w:rPr>
        <w:t xml:space="preserve"> субподряда</w:t>
      </w:r>
      <w:r w:rsidRPr="006436C8">
        <w:rPr>
          <w:rFonts w:ascii="GHEA Grapalat" w:hAnsi="GHEA Grapalat"/>
          <w:sz w:val="20"/>
        </w:rPr>
        <w:t xml:space="preserve">. Стороной </w:t>
      </w:r>
      <w:r w:rsidR="00CE23B1" w:rsidRPr="006436C8">
        <w:rPr>
          <w:rFonts w:ascii="GHEA Grapalat" w:hAnsi="GHEA Grapalat"/>
          <w:sz w:val="20"/>
        </w:rPr>
        <w:t>договора субподряда</w:t>
      </w:r>
      <w:r w:rsidRPr="006436C8">
        <w:rPr>
          <w:rFonts w:ascii="GHEA Grapalat" w:hAnsi="GHEA Grapalat"/>
          <w:sz w:val="20"/>
        </w:rPr>
        <w:t xml:space="preserve"> не может являться участник, подавший заявку с целью участия в настоящей процедуре</w:t>
      </w:r>
      <w:r w:rsidR="00796008" w:rsidRPr="006436C8">
        <w:rPr>
          <w:rFonts w:ascii="GHEA Grapalat" w:hAnsi="GHEA Grapalat"/>
          <w:sz w:val="20"/>
        </w:rPr>
        <w:t xml:space="preserve"> </w:t>
      </w:r>
      <w:r w:rsidR="00C366B6" w:rsidRPr="006436C8">
        <w:rPr>
          <w:rFonts w:ascii="GHEA Grapalat" w:hAnsi="GHEA Grapalat"/>
          <w:sz w:val="20"/>
        </w:rPr>
        <w:t>(на один и тот же лот)</w:t>
      </w:r>
      <w:r w:rsidRPr="006436C8">
        <w:rPr>
          <w:rFonts w:ascii="GHEA Grapalat" w:hAnsi="GHEA Grapalat"/>
          <w:sz w:val="20"/>
        </w:rPr>
        <w:t xml:space="preserve">. </w:t>
      </w:r>
    </w:p>
    <w:p w:rsidR="009E07EE" w:rsidRPr="00C661DD" w:rsidRDefault="000A6B75" w:rsidP="00C661DD">
      <w:pPr>
        <w:pStyle w:val="norm"/>
        <w:widowControl w:val="0"/>
        <w:tabs>
          <w:tab w:val="left" w:pos="1134"/>
        </w:tabs>
        <w:spacing w:line="240" w:lineRule="auto"/>
        <w:ind w:firstLine="0"/>
        <w:rPr>
          <w:rFonts w:ascii="GHEA Grapalat" w:hAnsi="GHEA Grapalat" w:cs="Sylfaen"/>
          <w:sz w:val="20"/>
        </w:rPr>
      </w:pPr>
      <w:r w:rsidRPr="00C661DD">
        <w:rPr>
          <w:rFonts w:ascii="GHEA Grapalat" w:hAnsi="GHEA Grapalat"/>
          <w:sz w:val="20"/>
        </w:rPr>
        <w:t>2.</w:t>
      </w:r>
      <w:r w:rsidR="00C366B6" w:rsidRPr="00C661DD">
        <w:rPr>
          <w:rFonts w:ascii="GHEA Grapalat" w:hAnsi="GHEA Grapalat"/>
          <w:sz w:val="20"/>
        </w:rPr>
        <w:t>6</w:t>
      </w:r>
      <w:r w:rsidR="000A15F9" w:rsidRPr="00C661DD">
        <w:rPr>
          <w:rFonts w:ascii="GHEA Grapalat" w:hAnsi="GHEA Grapalat"/>
          <w:sz w:val="20"/>
        </w:rPr>
        <w:t>.</w:t>
      </w:r>
      <w:r w:rsidRPr="00C661DD">
        <w:rPr>
          <w:rFonts w:ascii="GHEA Grapalat" w:hAnsi="GHEA Grapalat"/>
          <w:sz w:val="20"/>
        </w:rPr>
        <w:t xml:space="preserve">Участники могут участвовать в настоящей процедуре в порядке совместной деятельности (консорциумом). </w:t>
      </w:r>
    </w:p>
    <w:p w:rsidR="000A6B75" w:rsidRPr="00C661DD" w:rsidRDefault="000A6B75" w:rsidP="00C661DD">
      <w:pPr>
        <w:pStyle w:val="BodyTextIndent2"/>
        <w:widowControl w:val="0"/>
        <w:spacing w:line="240" w:lineRule="auto"/>
        <w:ind w:firstLine="0"/>
        <w:rPr>
          <w:rFonts w:ascii="GHEA Grapalat" w:hAnsi="GHEA Grapalat" w:cs="Sylfaen"/>
        </w:rPr>
      </w:pPr>
      <w:r w:rsidRPr="00C661DD">
        <w:rPr>
          <w:rFonts w:ascii="GHEA Grapalat" w:hAnsi="GHEA Grapalat"/>
        </w:rPr>
        <w:t>В подобном случае:</w:t>
      </w:r>
    </w:p>
    <w:p w:rsidR="005A405F" w:rsidRPr="00C661DD" w:rsidRDefault="00C366B6" w:rsidP="00C661DD">
      <w:pPr>
        <w:pStyle w:val="BodyTextIndent2"/>
        <w:widowControl w:val="0"/>
        <w:tabs>
          <w:tab w:val="left" w:pos="1134"/>
        </w:tabs>
        <w:spacing w:line="240" w:lineRule="auto"/>
        <w:ind w:firstLine="0"/>
        <w:rPr>
          <w:rFonts w:ascii="GHEA Grapalat" w:hAnsi="GHEA Grapalat"/>
        </w:rPr>
      </w:pPr>
      <w:r w:rsidRPr="00C661DD">
        <w:rPr>
          <w:rFonts w:ascii="GHEA Grapalat" w:hAnsi="GHEA Grapalat"/>
        </w:rPr>
        <w:t>1</w:t>
      </w:r>
      <w:r w:rsidR="000A6B75" w:rsidRPr="00C661DD">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C661DD">
        <w:rPr>
          <w:rFonts w:ascii="GHEA Grapalat" w:hAnsi="GHEA Grapalat"/>
        </w:rPr>
        <w:t xml:space="preserve"> (на один и тот же лот)</w:t>
      </w:r>
      <w:r w:rsidR="000A6B75" w:rsidRPr="00C661DD">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661DD" w:rsidRDefault="00C366B6" w:rsidP="00C661DD">
      <w:pPr>
        <w:pStyle w:val="BodyTextIndent2"/>
        <w:widowControl w:val="0"/>
        <w:tabs>
          <w:tab w:val="left" w:pos="1134"/>
        </w:tabs>
        <w:spacing w:line="240" w:lineRule="auto"/>
        <w:ind w:firstLine="0"/>
        <w:rPr>
          <w:rFonts w:ascii="GHEA Grapalat" w:hAnsi="GHEA Grapalat" w:cs="Sylfaen"/>
        </w:rPr>
      </w:pPr>
      <w:r w:rsidRPr="00C661DD">
        <w:rPr>
          <w:rFonts w:ascii="GHEA Grapalat" w:hAnsi="GHEA Grapalat"/>
        </w:rPr>
        <w:t>2</w:t>
      </w:r>
      <w:r w:rsidR="000A6B75" w:rsidRPr="00C661DD">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6436C8" w:rsidRDefault="00AE3715" w:rsidP="00C661DD">
      <w:pPr>
        <w:widowControl w:val="0"/>
        <w:jc w:val="center"/>
        <w:rPr>
          <w:rFonts w:ascii="GHEA Grapalat" w:hAnsi="GHEA Grapalat"/>
          <w:b/>
          <w:sz w:val="20"/>
          <w:szCs w:val="20"/>
        </w:rPr>
      </w:pPr>
    </w:p>
    <w:p w:rsidR="00096865" w:rsidRPr="006436C8" w:rsidRDefault="00ED2352" w:rsidP="006436C8">
      <w:pPr>
        <w:widowControl w:val="0"/>
        <w:spacing w:after="160"/>
        <w:jc w:val="center"/>
        <w:rPr>
          <w:rFonts w:ascii="GHEA Grapalat" w:hAnsi="GHEA Grapalat" w:cs="Arial"/>
          <w:b/>
          <w:sz w:val="20"/>
          <w:szCs w:val="20"/>
        </w:rPr>
      </w:pPr>
      <w:r w:rsidRPr="006436C8">
        <w:rPr>
          <w:rFonts w:ascii="GHEA Grapalat" w:hAnsi="GHEA Grapalat"/>
          <w:b/>
          <w:sz w:val="20"/>
          <w:szCs w:val="20"/>
        </w:rPr>
        <w:t>3.</w:t>
      </w:r>
      <w:r w:rsidR="002B32D6" w:rsidRPr="006436C8">
        <w:rPr>
          <w:rFonts w:ascii="GHEA Grapalat" w:hAnsi="GHEA Grapalat"/>
          <w:b/>
          <w:sz w:val="20"/>
          <w:szCs w:val="20"/>
        </w:rPr>
        <w:t xml:space="preserve"> РАЗЪЯСНЕНИЕ ПРИГЛАШЕНИЯ </w:t>
      </w:r>
      <w:r w:rsidRPr="006436C8">
        <w:rPr>
          <w:rFonts w:ascii="GHEA Grapalat" w:hAnsi="GHEA Grapalat"/>
          <w:b/>
          <w:sz w:val="20"/>
          <w:szCs w:val="20"/>
        </w:rPr>
        <w:br/>
      </w:r>
      <w:r w:rsidR="002B32D6" w:rsidRPr="006436C8">
        <w:rPr>
          <w:rFonts w:ascii="GHEA Grapalat" w:hAnsi="GHEA Grapalat"/>
          <w:b/>
          <w:sz w:val="20"/>
          <w:szCs w:val="20"/>
        </w:rPr>
        <w:t xml:space="preserve">И ПОРЯДОК ВНЕСЕНИЯ ИЗМЕНЕНИЯ В ПРИГЛАШЕНИЕ </w:t>
      </w:r>
    </w:p>
    <w:p w:rsidR="00C661DD" w:rsidRDefault="00096865" w:rsidP="00C661DD">
      <w:pPr>
        <w:widowControl w:val="0"/>
        <w:tabs>
          <w:tab w:val="left" w:pos="1134"/>
        </w:tabs>
        <w:jc w:val="both"/>
        <w:rPr>
          <w:rFonts w:ascii="GHEA Grapalat" w:hAnsi="GHEA Grapalat"/>
          <w:sz w:val="20"/>
          <w:szCs w:val="20"/>
        </w:rPr>
      </w:pPr>
      <w:r w:rsidRPr="006436C8">
        <w:rPr>
          <w:rFonts w:ascii="GHEA Grapalat" w:hAnsi="GHEA Grapalat"/>
          <w:sz w:val="20"/>
          <w:szCs w:val="20"/>
        </w:rPr>
        <w:t>3.1</w:t>
      </w:r>
      <w:r w:rsidR="000A15F9" w:rsidRPr="006436C8">
        <w:rPr>
          <w:rFonts w:ascii="GHEA Grapalat" w:hAnsi="GHEA Grapalat"/>
          <w:sz w:val="20"/>
          <w:szCs w:val="20"/>
        </w:rPr>
        <w:t>.</w:t>
      </w:r>
      <w:r w:rsidRPr="006436C8">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6436C8" w:rsidRDefault="00096865" w:rsidP="00C661DD">
      <w:pPr>
        <w:widowControl w:val="0"/>
        <w:tabs>
          <w:tab w:val="left" w:pos="1134"/>
        </w:tabs>
        <w:jc w:val="both"/>
        <w:rPr>
          <w:rFonts w:ascii="GHEA Grapalat" w:hAnsi="GHEA Grapalat"/>
          <w:sz w:val="20"/>
          <w:szCs w:val="20"/>
        </w:rPr>
      </w:pPr>
      <w:r w:rsidRPr="006436C8">
        <w:rPr>
          <w:rFonts w:ascii="GHEA Grapalat" w:hAnsi="GHEA Grapalat"/>
          <w:sz w:val="20"/>
          <w:szCs w:val="20"/>
        </w:rPr>
        <w:t xml:space="preserve">Участник имеет право </w:t>
      </w:r>
      <w:r w:rsidR="0060591F" w:rsidRPr="006436C8">
        <w:rPr>
          <w:rFonts w:ascii="GHEA Grapalat" w:hAnsi="GHEA Grapalat"/>
          <w:sz w:val="20"/>
          <w:szCs w:val="20"/>
        </w:rPr>
        <w:t>в письменной форме</w:t>
      </w:r>
      <w:r w:rsidRPr="006436C8">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6436C8">
        <w:rPr>
          <w:rFonts w:ascii="GHEA Grapalat" w:hAnsi="GHEA Grapalat"/>
          <w:sz w:val="20"/>
          <w:szCs w:val="20"/>
        </w:rPr>
        <w:t>в письменной форме</w:t>
      </w:r>
      <w:r w:rsidRPr="006436C8">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w:t>
      </w:r>
      <w:r w:rsidRPr="006436C8">
        <w:rPr>
          <w:rFonts w:ascii="GHEA Grapalat" w:hAnsi="GHEA Grapalat"/>
          <w:sz w:val="20"/>
          <w:szCs w:val="20"/>
        </w:rPr>
        <w:lastRenderedPageBreak/>
        <w:t>запроса</w:t>
      </w:r>
      <w:r w:rsidR="000B3864" w:rsidRPr="006436C8">
        <w:rPr>
          <w:rStyle w:val="FootnoteReference"/>
          <w:rFonts w:ascii="GHEA Grapalat" w:hAnsi="GHEA Grapalat"/>
          <w:sz w:val="20"/>
          <w:szCs w:val="20"/>
        </w:rPr>
        <w:footnoteReference w:customMarkFollows="1" w:id="2"/>
        <w:t>5</w:t>
      </w:r>
      <w:r w:rsidRPr="006436C8">
        <w:rPr>
          <w:rFonts w:ascii="GHEA Grapalat" w:hAnsi="GHEA Grapalat"/>
          <w:sz w:val="20"/>
          <w:szCs w:val="20"/>
        </w:rPr>
        <w:t>.</w:t>
      </w:r>
      <w:r w:rsidR="00AA7117" w:rsidRPr="006436C8">
        <w:rPr>
          <w:rFonts w:ascii="GHEA Grapalat" w:hAnsi="GHEA Grapalat"/>
          <w:sz w:val="20"/>
          <w:szCs w:val="20"/>
        </w:rPr>
        <w:t xml:space="preserve"> </w:t>
      </w:r>
    </w:p>
    <w:p w:rsidR="00096865" w:rsidRPr="006436C8" w:rsidRDefault="00096865" w:rsidP="00C661DD">
      <w:pPr>
        <w:widowControl w:val="0"/>
        <w:tabs>
          <w:tab w:val="left" w:pos="1134"/>
        </w:tabs>
        <w:jc w:val="both"/>
        <w:rPr>
          <w:rFonts w:ascii="GHEA Grapalat" w:hAnsi="GHEA Grapalat"/>
          <w:sz w:val="20"/>
          <w:szCs w:val="20"/>
        </w:rPr>
      </w:pPr>
      <w:r w:rsidRPr="006436C8">
        <w:rPr>
          <w:rFonts w:ascii="GHEA Grapalat" w:hAnsi="GHEA Grapalat"/>
          <w:sz w:val="20"/>
          <w:szCs w:val="20"/>
        </w:rPr>
        <w:t>3.2.В день предоставления разъяснения объявление о запросе и о</w:t>
      </w:r>
      <w:r w:rsidR="00775FAF" w:rsidRPr="006436C8">
        <w:rPr>
          <w:rFonts w:ascii="Courier New" w:hAnsi="Courier New" w:cs="Courier New"/>
          <w:sz w:val="20"/>
          <w:szCs w:val="20"/>
          <w:lang w:val="en-US"/>
        </w:rPr>
        <w:t> </w:t>
      </w:r>
      <w:r w:rsidRPr="006436C8">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6436C8">
        <w:rPr>
          <w:rFonts w:ascii="Courier New" w:hAnsi="Courier New" w:cs="Courier New"/>
          <w:sz w:val="20"/>
          <w:szCs w:val="20"/>
          <w:lang w:val="en-US"/>
        </w:rPr>
        <w:t> </w:t>
      </w:r>
      <w:r w:rsidRPr="006436C8">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436C8" w:rsidRDefault="00096865" w:rsidP="00C661DD">
      <w:pPr>
        <w:widowControl w:val="0"/>
        <w:tabs>
          <w:tab w:val="left" w:pos="1134"/>
        </w:tabs>
        <w:autoSpaceDE w:val="0"/>
        <w:autoSpaceDN w:val="0"/>
        <w:adjustRightInd w:val="0"/>
        <w:jc w:val="both"/>
        <w:rPr>
          <w:rFonts w:ascii="GHEA Grapalat" w:hAnsi="GHEA Grapalat"/>
          <w:sz w:val="20"/>
          <w:szCs w:val="20"/>
        </w:rPr>
      </w:pPr>
      <w:r w:rsidRPr="006436C8">
        <w:rPr>
          <w:rFonts w:ascii="GHEA Grapalat" w:hAnsi="GHEA Grapalat"/>
          <w:sz w:val="20"/>
          <w:szCs w:val="20"/>
        </w:rPr>
        <w:t>3.3</w:t>
      </w:r>
      <w:r w:rsidR="000A15F9" w:rsidRPr="006436C8">
        <w:rPr>
          <w:rFonts w:ascii="GHEA Grapalat" w:hAnsi="GHEA Grapalat"/>
          <w:sz w:val="20"/>
          <w:szCs w:val="20"/>
        </w:rPr>
        <w:t>.</w:t>
      </w:r>
      <w:r w:rsidRPr="006436C8">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6436C8">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6436C8">
        <w:rPr>
          <w:rFonts w:ascii="GHEA Grapalat" w:hAnsi="GHEA Grapalat"/>
          <w:sz w:val="20"/>
          <w:szCs w:val="20"/>
        </w:rPr>
        <w:t>у</w:t>
      </w:r>
      <w:r w:rsidR="00791FE4" w:rsidRPr="006436C8">
        <w:rPr>
          <w:rFonts w:ascii="GHEA Grapalat" w:hAnsi="GHEA Grapalat"/>
          <w:sz w:val="20"/>
          <w:szCs w:val="20"/>
        </w:rPr>
        <w:t>частником товаров техническим характеристикам, предусмотренным настоящим</w:t>
      </w:r>
      <w:r w:rsidR="00791FE4" w:rsidRPr="006436C8">
        <w:rPr>
          <w:rFonts w:ascii="Sylfaen" w:hAnsi="Sylfaen"/>
          <w:sz w:val="20"/>
          <w:szCs w:val="20"/>
          <w:lang w:val="hy-AM"/>
        </w:rPr>
        <w:t xml:space="preserve"> </w:t>
      </w:r>
      <w:r w:rsidR="00791FE4" w:rsidRPr="006436C8">
        <w:rPr>
          <w:rFonts w:ascii="GHEA Grapalat" w:hAnsi="GHEA Grapalat"/>
          <w:sz w:val="20"/>
          <w:szCs w:val="20"/>
        </w:rPr>
        <w:t>приглашением</w:t>
      </w:r>
      <w:r w:rsidRPr="006436C8">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6436C8" w:rsidRDefault="00096865" w:rsidP="00C661DD">
      <w:pPr>
        <w:widowControl w:val="0"/>
        <w:tabs>
          <w:tab w:val="left" w:pos="1134"/>
        </w:tabs>
        <w:autoSpaceDE w:val="0"/>
        <w:autoSpaceDN w:val="0"/>
        <w:adjustRightInd w:val="0"/>
        <w:jc w:val="both"/>
        <w:rPr>
          <w:rFonts w:ascii="GHEA Grapalat" w:hAnsi="GHEA Grapalat"/>
          <w:sz w:val="20"/>
          <w:szCs w:val="20"/>
          <w:lang w:val="hy-AM"/>
        </w:rPr>
      </w:pPr>
      <w:r w:rsidRPr="006436C8">
        <w:rPr>
          <w:rFonts w:ascii="GHEA Grapalat" w:hAnsi="GHEA Grapalat"/>
          <w:sz w:val="20"/>
          <w:szCs w:val="20"/>
        </w:rPr>
        <w:t>3.4</w:t>
      </w:r>
      <w:r w:rsidR="000A15F9" w:rsidRPr="006436C8">
        <w:rPr>
          <w:rFonts w:ascii="GHEA Grapalat" w:hAnsi="GHEA Grapalat"/>
          <w:sz w:val="20"/>
          <w:szCs w:val="20"/>
        </w:rPr>
        <w:t>.</w:t>
      </w:r>
      <w:r w:rsidRPr="006436C8">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6436C8" w:rsidRDefault="002D7D70" w:rsidP="00C661DD">
      <w:pPr>
        <w:widowControl w:val="0"/>
        <w:tabs>
          <w:tab w:val="left" w:pos="1134"/>
        </w:tabs>
        <w:autoSpaceDE w:val="0"/>
        <w:autoSpaceDN w:val="0"/>
        <w:adjustRightInd w:val="0"/>
        <w:jc w:val="both"/>
        <w:rPr>
          <w:rFonts w:ascii="GHEA Grapalat" w:hAnsi="GHEA Grapalat" w:cs="Arial Unicode"/>
          <w:sz w:val="20"/>
          <w:szCs w:val="20"/>
          <w:lang w:val="hy-AM"/>
        </w:rPr>
      </w:pPr>
      <w:r w:rsidRPr="006436C8">
        <w:rPr>
          <w:rFonts w:ascii="GHEA Grapalat" w:hAnsi="GHEA Grapalat"/>
          <w:sz w:val="20"/>
          <w:szCs w:val="20"/>
          <w:lang w:val="hy-AM"/>
        </w:rPr>
        <w:t>3.5</w:t>
      </w:r>
      <w:r w:rsidR="00F9791A" w:rsidRPr="006436C8">
        <w:rPr>
          <w:rFonts w:ascii="GHEA Grapalat" w:hAnsi="GHEA Grapalat"/>
          <w:sz w:val="20"/>
          <w:szCs w:val="20"/>
        </w:rPr>
        <w:t xml:space="preserve"> </w:t>
      </w:r>
      <w:r w:rsidR="00F9791A" w:rsidRPr="006436C8">
        <w:rPr>
          <w:rFonts w:ascii="GHEA Grapalat" w:hAnsi="GHEA Grapalat"/>
          <w:sz w:val="20"/>
          <w:szCs w:val="20"/>
          <w:lang w:val="hy-AM"/>
        </w:rPr>
        <w:t>Кажд</w:t>
      </w:r>
      <w:r w:rsidR="00F9791A" w:rsidRPr="006436C8">
        <w:rPr>
          <w:rFonts w:ascii="GHEA Grapalat" w:hAnsi="GHEA Grapalat"/>
          <w:sz w:val="20"/>
          <w:szCs w:val="20"/>
        </w:rPr>
        <w:t>ое лиц</w:t>
      </w:r>
      <w:r w:rsidR="00CA1F39" w:rsidRPr="006436C8">
        <w:rPr>
          <w:rFonts w:ascii="GHEA Grapalat" w:hAnsi="GHEA Grapalat"/>
          <w:sz w:val="20"/>
          <w:szCs w:val="20"/>
        </w:rPr>
        <w:t>о</w:t>
      </w:r>
      <w:r w:rsidR="00CA1F39" w:rsidRPr="006436C8">
        <w:rPr>
          <w:rFonts w:ascii="GHEA Grapalat" w:hAnsi="GHEA Grapalat"/>
          <w:sz w:val="20"/>
          <w:szCs w:val="20"/>
          <w:lang w:val="hy-AM"/>
        </w:rPr>
        <w:t xml:space="preserve"> без указания имени</w:t>
      </w:r>
      <w:r w:rsidR="00F9791A" w:rsidRPr="006436C8">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6436C8">
        <w:rPr>
          <w:rFonts w:ascii="GHEA Grapalat" w:hAnsi="GHEA Grapalat"/>
          <w:sz w:val="20"/>
          <w:szCs w:val="20"/>
        </w:rPr>
        <w:t xml:space="preserve">имеет право </w:t>
      </w:r>
      <w:r w:rsidR="00F9791A" w:rsidRPr="006436C8">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436C8">
        <w:rPr>
          <w:rFonts w:ascii="GHEA Grapalat" w:hAnsi="GHEA Grapalat"/>
          <w:sz w:val="20"/>
          <w:szCs w:val="20"/>
        </w:rPr>
        <w:t xml:space="preserve"> </w:t>
      </w:r>
      <w:r w:rsidR="00F9791A" w:rsidRPr="006436C8">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6436C8">
        <w:rPr>
          <w:rFonts w:ascii="GHEA Grapalat" w:hAnsi="GHEA Grapalat"/>
          <w:sz w:val="20"/>
          <w:szCs w:val="20"/>
        </w:rPr>
        <w:t>.</w:t>
      </w:r>
      <w:r w:rsidR="00F9791A" w:rsidRPr="006436C8">
        <w:rPr>
          <w:rFonts w:ascii="GHEA Grapalat" w:hAnsi="GHEA Grapalat"/>
          <w:sz w:val="20"/>
          <w:szCs w:val="20"/>
          <w:lang w:val="hy-AM"/>
        </w:rPr>
        <w:t xml:space="preserve"> </w:t>
      </w:r>
      <w:r w:rsidR="00750FFF" w:rsidRPr="006436C8">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65202" w:rsidRDefault="00096865" w:rsidP="00A655F4">
      <w:pPr>
        <w:widowControl w:val="0"/>
        <w:tabs>
          <w:tab w:val="left" w:pos="1134"/>
        </w:tabs>
        <w:autoSpaceDE w:val="0"/>
        <w:autoSpaceDN w:val="0"/>
        <w:adjustRightInd w:val="0"/>
        <w:jc w:val="both"/>
        <w:rPr>
          <w:rFonts w:ascii="GHEA Grapalat" w:hAnsi="GHEA Grapalat" w:cs="Arial Unicode"/>
          <w:sz w:val="20"/>
          <w:szCs w:val="20"/>
          <w:lang w:val="hy-AM"/>
        </w:rPr>
      </w:pPr>
      <w:r w:rsidRPr="006436C8">
        <w:rPr>
          <w:rFonts w:ascii="GHEA Grapalat" w:hAnsi="GHEA Grapalat"/>
          <w:sz w:val="20"/>
          <w:szCs w:val="20"/>
        </w:rPr>
        <w:t>3.</w:t>
      </w:r>
      <w:r w:rsidR="00E648D1" w:rsidRPr="006436C8">
        <w:rPr>
          <w:rFonts w:ascii="GHEA Grapalat" w:hAnsi="GHEA Grapalat"/>
          <w:sz w:val="20"/>
          <w:szCs w:val="20"/>
          <w:lang w:val="hy-AM"/>
        </w:rPr>
        <w:t>6</w:t>
      </w:r>
      <w:r w:rsidR="000A15F9" w:rsidRPr="006436C8">
        <w:rPr>
          <w:rFonts w:ascii="GHEA Grapalat" w:hAnsi="GHEA Grapalat"/>
          <w:sz w:val="20"/>
          <w:szCs w:val="20"/>
        </w:rPr>
        <w:t>.</w:t>
      </w:r>
      <w:r w:rsidRPr="006436C8">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436C8">
        <w:rPr>
          <w:rFonts w:ascii="Courier New" w:hAnsi="Courier New" w:cs="Courier New"/>
          <w:sz w:val="20"/>
          <w:szCs w:val="20"/>
          <w:lang w:val="en-US"/>
        </w:rPr>
        <w:t> </w:t>
      </w:r>
      <w:r w:rsidRPr="006436C8">
        <w:rPr>
          <w:rFonts w:ascii="GHEA Grapalat" w:hAnsi="GHEA Grapalat"/>
          <w:sz w:val="20"/>
          <w:szCs w:val="20"/>
        </w:rPr>
        <w:t xml:space="preserve">этих изменениях. </w:t>
      </w:r>
      <w:r w:rsidR="00A655F4" w:rsidRPr="00D970A0">
        <w:rPr>
          <w:rFonts w:ascii="GHEA Grapalat" w:hAnsi="GHEA Grapalat"/>
          <w:sz w:val="20"/>
          <w:szCs w:val="20"/>
        </w:rPr>
        <w:t>В этом случае участники обязаны продлить срок действия представленного ими обеспечения заявки или представить новое обеспечение заявки</w:t>
      </w:r>
      <w:r w:rsidR="00A655F4" w:rsidRPr="00D970A0">
        <w:rPr>
          <w:rStyle w:val="FootnoteReference"/>
          <w:rFonts w:ascii="GHEA Grapalat" w:hAnsi="GHEA Grapalat"/>
          <w:sz w:val="20"/>
          <w:szCs w:val="20"/>
        </w:rPr>
        <w:footnoteReference w:customMarkFollows="1" w:id="3"/>
        <w:t>6</w:t>
      </w:r>
      <w:r w:rsidR="00A655F4" w:rsidRPr="00D970A0">
        <w:rPr>
          <w:rFonts w:ascii="GHEA Grapalat" w:hAnsi="GHEA Grapalat"/>
          <w:sz w:val="20"/>
          <w:szCs w:val="20"/>
        </w:rPr>
        <w:t>.</w:t>
      </w:r>
    </w:p>
    <w:p w:rsidR="00A655F4" w:rsidRPr="00A655F4" w:rsidRDefault="00A655F4" w:rsidP="00A655F4">
      <w:pPr>
        <w:widowControl w:val="0"/>
        <w:tabs>
          <w:tab w:val="left" w:pos="1134"/>
        </w:tabs>
        <w:autoSpaceDE w:val="0"/>
        <w:autoSpaceDN w:val="0"/>
        <w:adjustRightInd w:val="0"/>
        <w:jc w:val="both"/>
        <w:rPr>
          <w:rFonts w:ascii="GHEA Grapalat" w:hAnsi="GHEA Grapalat" w:cs="Arial Unicode"/>
          <w:sz w:val="20"/>
          <w:szCs w:val="20"/>
          <w:lang w:val="hy-AM"/>
        </w:rPr>
      </w:pPr>
    </w:p>
    <w:p w:rsidR="00096865" w:rsidRPr="006436C8" w:rsidRDefault="00955A1E" w:rsidP="006436C8">
      <w:pPr>
        <w:widowControl w:val="0"/>
        <w:spacing w:after="160"/>
        <w:jc w:val="center"/>
        <w:rPr>
          <w:rFonts w:ascii="GHEA Grapalat" w:hAnsi="GHEA Grapalat" w:cs="Arial"/>
          <w:b/>
          <w:sz w:val="20"/>
          <w:szCs w:val="20"/>
        </w:rPr>
      </w:pPr>
      <w:r w:rsidRPr="006436C8">
        <w:rPr>
          <w:rFonts w:ascii="GHEA Grapalat" w:hAnsi="GHEA Grapalat"/>
          <w:b/>
          <w:sz w:val="20"/>
          <w:szCs w:val="20"/>
        </w:rPr>
        <w:t>4. ПОРЯДОК ПОДАЧИ ЗАЯВКИ</w:t>
      </w:r>
    </w:p>
    <w:p w:rsidR="00096865" w:rsidRPr="006436C8" w:rsidRDefault="00096865" w:rsidP="00BE7160">
      <w:pPr>
        <w:widowControl w:val="0"/>
        <w:tabs>
          <w:tab w:val="left" w:pos="1134"/>
        </w:tabs>
        <w:jc w:val="both"/>
        <w:rPr>
          <w:rFonts w:ascii="GHEA Grapalat" w:hAnsi="GHEA Grapalat"/>
          <w:sz w:val="20"/>
          <w:szCs w:val="20"/>
        </w:rPr>
      </w:pPr>
      <w:r w:rsidRPr="006436C8">
        <w:rPr>
          <w:rFonts w:ascii="GHEA Grapalat" w:hAnsi="GHEA Grapalat"/>
          <w:sz w:val="20"/>
          <w:szCs w:val="20"/>
        </w:rPr>
        <w:t>4.1</w:t>
      </w:r>
      <w:r w:rsidR="00A34DFE" w:rsidRPr="006436C8">
        <w:rPr>
          <w:rFonts w:ascii="GHEA Grapalat" w:hAnsi="GHEA Grapalat"/>
          <w:sz w:val="20"/>
          <w:szCs w:val="20"/>
        </w:rPr>
        <w:t>.</w:t>
      </w:r>
      <w:r w:rsidRPr="006436C8">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436C8" w:rsidRDefault="00096865" w:rsidP="00BE7160">
      <w:pPr>
        <w:pStyle w:val="BodyTextIndent2"/>
        <w:widowControl w:val="0"/>
        <w:spacing w:line="240" w:lineRule="auto"/>
        <w:ind w:firstLine="567"/>
        <w:rPr>
          <w:rFonts w:ascii="GHEA Grapalat" w:hAnsi="GHEA Grapalat" w:cs="Sylfaen"/>
        </w:rPr>
      </w:pPr>
      <w:r w:rsidRPr="006436C8">
        <w:rPr>
          <w:rFonts w:ascii="GHEA Grapalat" w:hAnsi="GHEA Grapalat"/>
        </w:rPr>
        <w:t>Участник может подать заявку как для каждого лота, так и для нескольких или всех лотов.</w:t>
      </w:r>
      <w:r w:rsidR="00AA7117" w:rsidRPr="006436C8">
        <w:rPr>
          <w:rFonts w:ascii="GHEA Grapalat" w:hAnsi="GHEA Grapalat"/>
        </w:rPr>
        <w:t xml:space="preserve"> </w:t>
      </w:r>
    </w:p>
    <w:p w:rsidR="00096865" w:rsidRPr="006436C8" w:rsidRDefault="000946A3" w:rsidP="00BE7160">
      <w:pPr>
        <w:pStyle w:val="BodyTextIndent2"/>
        <w:widowControl w:val="0"/>
        <w:spacing w:line="240" w:lineRule="auto"/>
        <w:ind w:firstLine="0"/>
        <w:rPr>
          <w:rFonts w:ascii="GHEA Grapalat" w:hAnsi="GHEA Grapalat" w:cs="Sylfaen"/>
        </w:rPr>
      </w:pPr>
      <w:r w:rsidRPr="006436C8">
        <w:rPr>
          <w:rFonts w:ascii="GHEA Grapalat" w:hAnsi="GHEA Grapalat"/>
        </w:rPr>
        <w:t>Заявка подается до истечения срока, установленного для этого настоящим Приглашением.</w:t>
      </w:r>
    </w:p>
    <w:p w:rsidR="00096865" w:rsidRPr="006436C8" w:rsidRDefault="000946A3" w:rsidP="00BE7160">
      <w:pPr>
        <w:pStyle w:val="BodyTextIndent2"/>
        <w:widowControl w:val="0"/>
        <w:spacing w:line="240" w:lineRule="auto"/>
        <w:ind w:firstLine="0"/>
        <w:rPr>
          <w:rFonts w:ascii="GHEA Grapalat" w:hAnsi="GHEA Grapalat"/>
        </w:rPr>
      </w:pPr>
      <w:r w:rsidRPr="006436C8">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C661DD" w:rsidRPr="00A655F4" w:rsidRDefault="00C661DD" w:rsidP="00BE7160">
      <w:pPr>
        <w:pStyle w:val="BodyTextIndent2"/>
        <w:widowControl w:val="0"/>
        <w:tabs>
          <w:tab w:val="left" w:pos="1134"/>
        </w:tabs>
        <w:spacing w:line="240" w:lineRule="auto"/>
        <w:ind w:firstLine="0"/>
        <w:contextualSpacing/>
        <w:rPr>
          <w:rFonts w:ascii="GHEA Grapalat" w:hAnsi="GHEA Grapalat" w:cs="Sylfaen"/>
          <w:b/>
        </w:rPr>
      </w:pPr>
      <w:r w:rsidRPr="00174DD2">
        <w:rPr>
          <w:rFonts w:ascii="GHEA Grapalat" w:hAnsi="GHEA Grapalat"/>
          <w:b/>
        </w:rPr>
        <w:t>4.2</w:t>
      </w:r>
      <w:r>
        <w:rPr>
          <w:rFonts w:ascii="GHEA Grapalat" w:hAnsi="GHEA Grapalat"/>
        </w:rPr>
        <w:t>.</w:t>
      </w:r>
      <w:r w:rsidRPr="00A655F4">
        <w:rPr>
          <w:rFonts w:ascii="GHEA Grapalat" w:hAnsi="GHEA Grapalat"/>
          <w:b/>
        </w:rPr>
        <w:t xml:space="preserve">Заявки на процедуру необходимо подать в комиссию по адресу " </w:t>
      </w:r>
      <w:r w:rsidRPr="00A655F4">
        <w:rPr>
          <w:rFonts w:ascii="GHEA Grapalat" w:hAnsi="GHEA Grapalat"/>
          <w:b/>
          <w:i/>
        </w:rPr>
        <w:t>Муниципалитет</w:t>
      </w:r>
      <w:r w:rsidR="00BF0FB8" w:rsidRPr="00A655F4">
        <w:rPr>
          <w:rFonts w:ascii="GHEA Grapalat" w:hAnsi="GHEA Grapalat"/>
          <w:b/>
          <w:i/>
        </w:rPr>
        <w:t xml:space="preserve"> Нор Харберд </w:t>
      </w:r>
      <w:r w:rsidRPr="00A655F4">
        <w:rPr>
          <w:rFonts w:ascii="GHEA Grapalat" w:hAnsi="GHEA Grapalat"/>
          <w:b/>
        </w:rPr>
        <w:t xml:space="preserve">Араратского область, РА " улица </w:t>
      </w:r>
      <w:r w:rsidR="00BF0FB8" w:rsidRPr="00A655F4">
        <w:rPr>
          <w:rFonts w:ascii="GHEA Grapalat" w:hAnsi="GHEA Grapalat"/>
          <w:b/>
        </w:rPr>
        <w:t>Баграмяна 10</w:t>
      </w:r>
      <w:r w:rsidRPr="00A655F4">
        <w:rPr>
          <w:rFonts w:ascii="GHEA Grapalat" w:hAnsi="GHEA Grapalat"/>
          <w:b/>
        </w:rPr>
        <w:t xml:space="preserve">  не позднее, чем "11;00" часов "</w:t>
      </w:r>
      <w:r w:rsidR="00BF0FB8" w:rsidRPr="00A655F4">
        <w:rPr>
          <w:rFonts w:ascii="GHEA Grapalat" w:hAnsi="GHEA Grapalat"/>
          <w:b/>
        </w:rPr>
        <w:t>15</w:t>
      </w:r>
      <w:r w:rsidRPr="00A655F4">
        <w:rPr>
          <w:rFonts w:ascii="GHEA Grapalat" w:hAnsi="GHEA Grapalat"/>
          <w:b/>
        </w:rPr>
        <w:t>"-го дня с даты</w:t>
      </w:r>
      <w:r w:rsidRPr="0079594D">
        <w:rPr>
          <w:rFonts w:ascii="GHEA Grapalat" w:hAnsi="GHEA Grapalat"/>
        </w:rPr>
        <w:t xml:space="preserve"> </w:t>
      </w:r>
      <w:r w:rsidRPr="00A655F4">
        <w:rPr>
          <w:rFonts w:ascii="GHEA Grapalat" w:hAnsi="GHEA Grapalat"/>
          <w:b/>
        </w:rPr>
        <w:t xml:space="preserve">опубликования в бюллетене объявления и приглашения на настоящую процедуру. </w:t>
      </w:r>
    </w:p>
    <w:p w:rsidR="00B67CCD" w:rsidRPr="006436C8" w:rsidRDefault="00C661DD" w:rsidP="00BE7160">
      <w:pPr>
        <w:pStyle w:val="BodyTextIndent2"/>
        <w:widowControl w:val="0"/>
        <w:tabs>
          <w:tab w:val="left" w:pos="1134"/>
        </w:tabs>
        <w:spacing w:line="240" w:lineRule="auto"/>
        <w:ind w:firstLine="0"/>
        <w:rPr>
          <w:rFonts w:ascii="GHEA Grapalat" w:hAnsi="GHEA Grapalat"/>
        </w:rPr>
      </w:pPr>
      <w:r w:rsidRPr="00A655F4">
        <w:rPr>
          <w:rFonts w:ascii="GHEA Grapalat" w:hAnsi="GHEA Grapalat"/>
          <w:b/>
        </w:rPr>
        <w:t>Заявки на процедуру получает и в журнале регистрации заявок регистрирует секретарь комиссии                          "Г</w:t>
      </w:r>
      <w:r w:rsidRPr="00A655F4">
        <w:rPr>
          <w:rFonts w:ascii="GHEA Grapalat" w:hAnsi="GHEA Grapalat"/>
          <w:b/>
          <w:vertAlign w:val="subscript"/>
        </w:rPr>
        <w:t xml:space="preserve"> </w:t>
      </w:r>
      <w:r w:rsidRPr="00A655F4">
        <w:rPr>
          <w:rFonts w:ascii="GHEA Grapalat" w:hAnsi="GHEA Grapalat"/>
          <w:b/>
        </w:rPr>
        <w:t>Оганнисяна".</w:t>
      </w:r>
      <w:r w:rsidRPr="0079594D">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r w:rsidRPr="006436C8">
        <w:rPr>
          <w:rFonts w:ascii="GHEA Grapalat" w:hAnsi="GHEA Grapalat"/>
        </w:rPr>
        <w:t xml:space="preserve"> </w:t>
      </w:r>
      <w:r w:rsidR="00B67CCD" w:rsidRPr="006436C8">
        <w:rPr>
          <w:rFonts w:ascii="GHEA Grapalat" w:hAnsi="GHEA Grapalat"/>
        </w:rPr>
        <w:t>4.3.В заявке участник представляет:</w:t>
      </w:r>
    </w:p>
    <w:p w:rsidR="005F25EF" w:rsidRPr="006436C8" w:rsidRDefault="005F25EF" w:rsidP="00C661DD">
      <w:pPr>
        <w:jc w:val="both"/>
        <w:rPr>
          <w:rFonts w:ascii="GHEA Grapalat" w:hAnsi="GHEA Grapalat"/>
          <w:sz w:val="20"/>
          <w:szCs w:val="20"/>
        </w:rPr>
      </w:pPr>
      <w:r w:rsidRPr="006436C8">
        <w:rPr>
          <w:rFonts w:ascii="GHEA Grapalat" w:hAnsi="GHEA Grapalat"/>
          <w:sz w:val="20"/>
          <w:szCs w:val="20"/>
        </w:rPr>
        <w:lastRenderedPageBreak/>
        <w:t>1) утвержденное им заявление-объявление, предусмотренное пунктом 2.1 части 2 настоящего приглашения</w:t>
      </w:r>
      <w:r w:rsidR="003C5795" w:rsidRPr="006436C8">
        <w:rPr>
          <w:rFonts w:ascii="GHEA Grapalat" w:hAnsi="GHEA Grapalat"/>
          <w:sz w:val="20"/>
          <w:szCs w:val="20"/>
          <w:lang w:val="hy-AM"/>
        </w:rPr>
        <w:t xml:space="preserve"> </w:t>
      </w:r>
      <w:r w:rsidR="003C5795" w:rsidRPr="006436C8">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6436C8">
        <w:rPr>
          <w:rFonts w:ascii="GHEA Grapalat" w:hAnsi="GHEA Grapalat"/>
          <w:sz w:val="20"/>
          <w:szCs w:val="20"/>
        </w:rPr>
        <w:t>, которое включает:</w:t>
      </w:r>
    </w:p>
    <w:p w:rsidR="005F25EF" w:rsidRPr="006436C8" w:rsidRDefault="005F25EF" w:rsidP="00C661DD">
      <w:pPr>
        <w:jc w:val="both"/>
        <w:rPr>
          <w:rFonts w:ascii="GHEA Grapalat" w:hAnsi="GHEA Grapalat"/>
          <w:sz w:val="20"/>
          <w:szCs w:val="20"/>
        </w:rPr>
      </w:pPr>
      <w:r w:rsidRPr="006436C8">
        <w:rPr>
          <w:rFonts w:ascii="GHEA Grapalat" w:hAnsi="GHEA Grapalat"/>
          <w:sz w:val="20"/>
          <w:szCs w:val="20"/>
        </w:rPr>
        <w:t xml:space="preserve">а) </w:t>
      </w:r>
      <w:r w:rsidR="003C5795" w:rsidRPr="006436C8">
        <w:rPr>
          <w:rFonts w:ascii="GHEA Grapalat" w:hAnsi="GHEA Grapalat"/>
          <w:sz w:val="20"/>
          <w:szCs w:val="20"/>
        </w:rPr>
        <w:t xml:space="preserve">подтверждение </w:t>
      </w:r>
      <w:r w:rsidRPr="006436C8">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6436C8" w:rsidRDefault="005F25EF" w:rsidP="00C661DD">
      <w:pPr>
        <w:jc w:val="both"/>
        <w:rPr>
          <w:rFonts w:ascii="GHEA Grapalat" w:hAnsi="GHEA Grapalat"/>
          <w:sz w:val="20"/>
          <w:szCs w:val="20"/>
        </w:rPr>
      </w:pPr>
      <w:r w:rsidRPr="006436C8">
        <w:rPr>
          <w:rFonts w:ascii="GHEA Grapalat" w:hAnsi="GHEA Grapalat"/>
          <w:sz w:val="20"/>
          <w:szCs w:val="20"/>
        </w:rPr>
        <w:t xml:space="preserve">б) </w:t>
      </w:r>
      <w:r w:rsidR="003C5795" w:rsidRPr="006436C8">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436C8">
        <w:rPr>
          <w:rFonts w:ascii="GHEA Grapalat" w:hAnsi="GHEA Grapalat"/>
          <w:sz w:val="20"/>
          <w:szCs w:val="20"/>
        </w:rPr>
        <w:t xml:space="preserve"> в случае признания отобранным участником</w:t>
      </w:r>
      <w:r w:rsidR="0049623A" w:rsidRPr="006436C8">
        <w:rPr>
          <w:rFonts w:ascii="GHEA Grapalat" w:hAnsi="GHEA Grapalat"/>
          <w:sz w:val="20"/>
          <w:szCs w:val="20"/>
        </w:rPr>
        <w:t xml:space="preserve">    </w:t>
      </w:r>
    </w:p>
    <w:p w:rsidR="005F25EF" w:rsidRPr="006436C8" w:rsidRDefault="005F25EF" w:rsidP="00C661DD">
      <w:pPr>
        <w:jc w:val="both"/>
        <w:rPr>
          <w:rFonts w:ascii="GHEA Grapalat" w:hAnsi="GHEA Grapalat"/>
          <w:sz w:val="20"/>
          <w:szCs w:val="20"/>
        </w:rPr>
      </w:pPr>
      <w:r w:rsidRPr="006436C8">
        <w:rPr>
          <w:rFonts w:ascii="GHEA Grapalat" w:hAnsi="GHEA Grapalat"/>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6436C8" w:rsidRDefault="005F25EF" w:rsidP="00C661DD">
      <w:pPr>
        <w:jc w:val="both"/>
        <w:rPr>
          <w:rFonts w:ascii="GHEA Grapalat" w:hAnsi="GHEA Grapalat"/>
          <w:sz w:val="20"/>
          <w:szCs w:val="20"/>
        </w:rPr>
      </w:pPr>
      <w:r w:rsidRPr="006436C8">
        <w:rPr>
          <w:rFonts w:ascii="GHEA Grapalat" w:hAnsi="GHEA Grapalat"/>
          <w:sz w:val="20"/>
          <w:szCs w:val="20"/>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436C8" w:rsidRDefault="001361B2" w:rsidP="00C661DD">
      <w:pPr>
        <w:pStyle w:val="norm"/>
        <w:widowControl w:val="0"/>
        <w:tabs>
          <w:tab w:val="left" w:pos="1134"/>
        </w:tabs>
        <w:spacing w:line="240" w:lineRule="auto"/>
        <w:ind w:firstLine="0"/>
        <w:rPr>
          <w:rFonts w:ascii="GHEA Grapalat" w:hAnsi="GHEA Grapalat"/>
          <w:sz w:val="20"/>
        </w:rPr>
      </w:pPr>
      <w:r w:rsidRPr="006436C8">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436C8">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6436C8">
        <w:rPr>
          <w:rFonts w:ascii="GHEA Grapalat" w:hAnsi="GHEA Grapalat"/>
          <w:sz w:val="20"/>
        </w:rPr>
        <w:t xml:space="preserve"> решении заключить договор;</w:t>
      </w:r>
      <w:r w:rsidR="005F25EF" w:rsidRPr="006436C8">
        <w:rPr>
          <w:rFonts w:ascii="GHEA Grapalat" w:hAnsi="GHEA Grapalat"/>
          <w:sz w:val="20"/>
        </w:rPr>
        <w:t xml:space="preserve">  </w:t>
      </w:r>
    </w:p>
    <w:p w:rsidR="00B67CCD" w:rsidRDefault="0062795D" w:rsidP="00C661DD">
      <w:pPr>
        <w:pStyle w:val="norm"/>
        <w:widowControl w:val="0"/>
        <w:tabs>
          <w:tab w:val="left" w:pos="1134"/>
        </w:tabs>
        <w:spacing w:line="240" w:lineRule="auto"/>
        <w:ind w:firstLine="0"/>
        <w:rPr>
          <w:rFonts w:ascii="GHEA Grapalat" w:hAnsi="GHEA Grapalat"/>
          <w:b/>
          <w:sz w:val="20"/>
          <w:lang w:val="hy-AM"/>
        </w:rPr>
      </w:pPr>
      <w:r w:rsidRPr="00BF0FB8">
        <w:rPr>
          <w:rFonts w:ascii="GHEA Grapalat" w:hAnsi="GHEA Grapalat"/>
          <w:b/>
          <w:sz w:val="20"/>
        </w:rPr>
        <w:t>2</w:t>
      </w:r>
      <w:r w:rsidR="0047117B" w:rsidRPr="00BF0FB8">
        <w:rPr>
          <w:rFonts w:ascii="GHEA Grapalat" w:hAnsi="GHEA Grapalat"/>
          <w:b/>
          <w:sz w:val="20"/>
        </w:rPr>
        <w:t>)утвержденное им ценовое предложение;</w:t>
      </w:r>
    </w:p>
    <w:p w:rsidR="00A655F4" w:rsidRPr="00A655F4" w:rsidRDefault="00A655F4" w:rsidP="00A655F4">
      <w:pPr>
        <w:widowControl w:val="0"/>
        <w:tabs>
          <w:tab w:val="left" w:pos="1134"/>
        </w:tabs>
        <w:jc w:val="both"/>
        <w:rPr>
          <w:rFonts w:ascii="GHEA Grapalat" w:hAnsi="GHEA Grapalat"/>
          <w:b/>
          <w:sz w:val="20"/>
          <w:szCs w:val="20"/>
          <w:lang w:val="hy-AM"/>
        </w:rPr>
      </w:pPr>
      <w:r w:rsidRPr="0091357F">
        <w:rPr>
          <w:rFonts w:ascii="GHEA Grapalat" w:hAnsi="GHEA Grapalat"/>
          <w:b/>
          <w:sz w:val="20"/>
          <w:szCs w:val="20"/>
        </w:rPr>
        <w:t xml:space="preserve">3)обеспечение заявки- в форме наличных денег или банковской гарантии. </w:t>
      </w:r>
      <w:r w:rsidRPr="0091357F">
        <w:rPr>
          <w:rStyle w:val="FootnoteReference"/>
          <w:rFonts w:ascii="GHEA Grapalat" w:hAnsi="GHEA Grapalat"/>
          <w:b/>
          <w:sz w:val="20"/>
          <w:szCs w:val="20"/>
        </w:rPr>
        <w:footnoteReference w:customMarkFollows="1" w:id="4"/>
        <w:t>7</w:t>
      </w:r>
    </w:p>
    <w:p w:rsidR="005F2C25" w:rsidRPr="00BF0FB8" w:rsidRDefault="0062795D" w:rsidP="00C661DD">
      <w:pPr>
        <w:pStyle w:val="norm"/>
        <w:widowControl w:val="0"/>
        <w:tabs>
          <w:tab w:val="left" w:pos="1134"/>
        </w:tabs>
        <w:spacing w:line="240" w:lineRule="auto"/>
        <w:ind w:firstLine="0"/>
        <w:rPr>
          <w:rFonts w:ascii="GHEA Grapalat" w:hAnsi="GHEA Grapalat"/>
          <w:b/>
          <w:sz w:val="20"/>
        </w:rPr>
      </w:pPr>
      <w:r w:rsidRPr="00BF0FB8">
        <w:rPr>
          <w:rFonts w:ascii="GHEA Grapalat" w:hAnsi="GHEA Grapalat"/>
          <w:b/>
          <w:sz w:val="20"/>
        </w:rPr>
        <w:t>4)</w:t>
      </w:r>
      <w:r w:rsidR="007014DE" w:rsidRPr="00BF0FB8">
        <w:rPr>
          <w:rFonts w:ascii="GHEA Grapalat" w:hAnsi="GHEA Grapalat"/>
          <w:b/>
          <w:sz w:val="20"/>
        </w:rPr>
        <w:t xml:space="preserve"> </w:t>
      </w:r>
      <w:r w:rsidR="00BD4B37" w:rsidRPr="00BF0FB8">
        <w:rPr>
          <w:rFonts w:ascii="GHEA Grapalat" w:hAnsi="GHEA Grapalat"/>
          <w:b/>
          <w:sz w:val="20"/>
        </w:rPr>
        <w:t>п</w:t>
      </w:r>
      <w:r w:rsidR="00F55752" w:rsidRPr="00BF0FB8">
        <w:rPr>
          <w:rFonts w:ascii="GHEA Grapalat" w:hAnsi="GHEA Grapalat"/>
          <w:b/>
          <w:sz w:val="20"/>
        </w:rPr>
        <w:t>ри закупке строительных работ:</w:t>
      </w:r>
    </w:p>
    <w:p w:rsidR="004678B4" w:rsidRPr="00BE7160" w:rsidRDefault="008404E2" w:rsidP="00C661DD">
      <w:pPr>
        <w:jc w:val="both"/>
        <w:rPr>
          <w:rFonts w:ascii="GHEA Grapalat" w:hAnsi="GHEA Grapalat"/>
          <w:b/>
          <w:sz w:val="20"/>
          <w:szCs w:val="20"/>
        </w:rPr>
      </w:pPr>
      <w:r w:rsidRPr="00BF0FB8">
        <w:rPr>
          <w:rFonts w:ascii="GHEA Grapalat" w:hAnsi="GHEA Grapalat"/>
          <w:b/>
          <w:sz w:val="20"/>
          <w:szCs w:val="20"/>
        </w:rPr>
        <w:t>- у</w:t>
      </w:r>
      <w:r w:rsidR="007A40C1" w:rsidRPr="00BF0FB8">
        <w:rPr>
          <w:rFonts w:ascii="GHEA Grapalat" w:hAnsi="GHEA Grapalat"/>
          <w:b/>
          <w:sz w:val="20"/>
          <w:szCs w:val="20"/>
        </w:rPr>
        <w:t>твержденн</w:t>
      </w:r>
      <w:r w:rsidR="00424E1F" w:rsidRPr="00BF0FB8">
        <w:rPr>
          <w:rFonts w:ascii="GHEA Grapalat" w:hAnsi="GHEA Grapalat"/>
          <w:b/>
          <w:sz w:val="20"/>
          <w:szCs w:val="20"/>
        </w:rPr>
        <w:t>ую</w:t>
      </w:r>
      <w:r w:rsidR="007A40C1" w:rsidRPr="00BF0FB8">
        <w:rPr>
          <w:rFonts w:ascii="GHEA Grapalat" w:hAnsi="GHEA Grapalat"/>
          <w:b/>
          <w:sz w:val="20"/>
          <w:szCs w:val="20"/>
        </w:rPr>
        <w:t xml:space="preserve"> им</w:t>
      </w:r>
      <w:r w:rsidR="00424E1F" w:rsidRPr="00BF0FB8">
        <w:rPr>
          <w:rFonts w:ascii="GHEA Grapalat" w:hAnsi="GHEA Grapalat"/>
          <w:b/>
          <w:sz w:val="20"/>
          <w:szCs w:val="20"/>
        </w:rPr>
        <w:t xml:space="preserve">, заполненную </w:t>
      </w:r>
      <w:r w:rsidR="00EF25F5" w:rsidRPr="00BF0FB8">
        <w:rPr>
          <w:rFonts w:ascii="GHEA Grapalat" w:hAnsi="GHEA Grapalat"/>
          <w:b/>
          <w:sz w:val="20"/>
          <w:szCs w:val="20"/>
        </w:rPr>
        <w:t>объемн</w:t>
      </w:r>
      <w:r w:rsidR="00FD1288" w:rsidRPr="00BF0FB8">
        <w:rPr>
          <w:rFonts w:ascii="GHEA Grapalat" w:hAnsi="GHEA Grapalat"/>
          <w:b/>
          <w:sz w:val="20"/>
          <w:szCs w:val="20"/>
        </w:rPr>
        <w:t>ую</w:t>
      </w:r>
      <w:r w:rsidR="00EF25F5" w:rsidRPr="00BF0FB8">
        <w:rPr>
          <w:rFonts w:ascii="GHEA Grapalat" w:hAnsi="GHEA Grapalat"/>
          <w:b/>
          <w:sz w:val="20"/>
          <w:szCs w:val="20"/>
        </w:rPr>
        <w:t xml:space="preserve"> ведомость-</w:t>
      </w:r>
      <w:r w:rsidR="00F26B08" w:rsidRPr="00BF0FB8">
        <w:rPr>
          <w:rFonts w:ascii="GHEA Grapalat" w:hAnsi="GHEA Grapalat"/>
          <w:b/>
          <w:sz w:val="20"/>
          <w:szCs w:val="20"/>
        </w:rPr>
        <w:t>смет</w:t>
      </w:r>
      <w:r w:rsidR="00424E1F" w:rsidRPr="00BF0FB8">
        <w:rPr>
          <w:rFonts w:ascii="GHEA Grapalat" w:hAnsi="GHEA Grapalat"/>
          <w:b/>
          <w:sz w:val="20"/>
          <w:szCs w:val="20"/>
        </w:rPr>
        <w:t>у</w:t>
      </w:r>
      <w:r w:rsidR="00F26B08" w:rsidRPr="00BF0FB8">
        <w:rPr>
          <w:rFonts w:ascii="GHEA Grapalat" w:hAnsi="GHEA Grapalat"/>
          <w:b/>
          <w:sz w:val="20"/>
          <w:szCs w:val="20"/>
        </w:rPr>
        <w:t xml:space="preserve">, </w:t>
      </w:r>
      <w:r w:rsidR="00F57E8E" w:rsidRPr="00BF0FB8">
        <w:rPr>
          <w:rFonts w:ascii="GHEA Grapalat" w:hAnsi="GHEA Grapalat"/>
          <w:b/>
          <w:sz w:val="20"/>
          <w:szCs w:val="20"/>
        </w:rPr>
        <w:t>с учетом</w:t>
      </w:r>
      <w:r w:rsidR="00311C27" w:rsidRPr="00BF0FB8">
        <w:rPr>
          <w:rFonts w:ascii="GHEA Grapalat" w:hAnsi="GHEA Grapalat"/>
          <w:b/>
          <w:sz w:val="20"/>
          <w:szCs w:val="20"/>
        </w:rPr>
        <w:t xml:space="preserve"> </w:t>
      </w:r>
      <w:r w:rsidR="00424E1F" w:rsidRPr="00BF0FB8">
        <w:rPr>
          <w:rFonts w:ascii="GHEA Grapalat" w:hAnsi="GHEA Grapalat"/>
          <w:b/>
          <w:sz w:val="20"/>
          <w:szCs w:val="20"/>
        </w:rPr>
        <w:t xml:space="preserve">приложенной к данному приглашению объемной </w:t>
      </w:r>
      <w:r w:rsidR="00BA6FB2" w:rsidRPr="00BF0FB8">
        <w:rPr>
          <w:rFonts w:ascii="GHEA Grapalat" w:hAnsi="GHEA Grapalat"/>
          <w:b/>
          <w:sz w:val="20"/>
          <w:szCs w:val="20"/>
        </w:rPr>
        <w:t>спецификации</w:t>
      </w:r>
      <w:r w:rsidR="00424E1F" w:rsidRPr="00BF0FB8">
        <w:rPr>
          <w:rFonts w:ascii="GHEA Grapalat" w:hAnsi="GHEA Grapalat"/>
          <w:b/>
          <w:sz w:val="20"/>
          <w:szCs w:val="20"/>
        </w:rPr>
        <w:t xml:space="preserve"> по разделам работ, с указанием </w:t>
      </w:r>
      <w:r w:rsidR="004678B4" w:rsidRPr="00BF0FB8">
        <w:rPr>
          <w:rFonts w:ascii="GHEA Grapalat" w:hAnsi="GHEA Grapalat"/>
          <w:b/>
          <w:sz w:val="20"/>
          <w:szCs w:val="20"/>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BF0FB8">
        <w:rPr>
          <w:rFonts w:ascii="GHEA Grapalat" w:hAnsi="GHEA Grapalat"/>
          <w:b/>
          <w:sz w:val="20"/>
          <w:szCs w:val="20"/>
        </w:rPr>
        <w:t>спецификации</w:t>
      </w:r>
      <w:r w:rsidR="004678B4" w:rsidRPr="00BF0FB8">
        <w:rPr>
          <w:rFonts w:ascii="GHEA Grapalat" w:hAnsi="GHEA Grapalat"/>
          <w:b/>
          <w:sz w:val="20"/>
          <w:szCs w:val="20"/>
        </w:rPr>
        <w:t>, приложенной к настоящей конкурсной документации. Разделы работ не могут быть искусственно объединены или разъедены</w:t>
      </w:r>
      <w:r w:rsidR="004678B4" w:rsidRPr="00BE7160">
        <w:rPr>
          <w:rFonts w:ascii="GHEA Grapalat" w:hAnsi="GHEA Grapalat"/>
          <w:b/>
          <w:sz w:val="20"/>
          <w:szCs w:val="20"/>
          <w:highlight w:val="yellow"/>
        </w:rPr>
        <w:t>.</w:t>
      </w:r>
    </w:p>
    <w:p w:rsidR="000845F6" w:rsidRPr="006436C8" w:rsidRDefault="005F25EF" w:rsidP="00C661DD">
      <w:pPr>
        <w:pStyle w:val="norm"/>
        <w:widowControl w:val="0"/>
        <w:tabs>
          <w:tab w:val="left" w:pos="1134"/>
        </w:tabs>
        <w:spacing w:line="240" w:lineRule="auto"/>
        <w:ind w:firstLine="0"/>
        <w:rPr>
          <w:rFonts w:ascii="GHEA Grapalat" w:hAnsi="GHEA Grapalat" w:cs="Sylfaen"/>
          <w:sz w:val="20"/>
        </w:rPr>
      </w:pPr>
      <w:r w:rsidRPr="006436C8">
        <w:rPr>
          <w:rFonts w:ascii="GHEA Grapalat" w:hAnsi="GHEA Grapalat"/>
          <w:sz w:val="20"/>
        </w:rPr>
        <w:t>5</w:t>
      </w:r>
      <w:r w:rsidR="003E3FD0" w:rsidRPr="006436C8">
        <w:rPr>
          <w:rFonts w:ascii="GHEA Grapalat" w:hAnsi="GHEA Grapalat"/>
          <w:sz w:val="20"/>
        </w:rPr>
        <w:t>)копию договора</w:t>
      </w:r>
      <w:r w:rsidR="00E8071D" w:rsidRPr="006436C8">
        <w:rPr>
          <w:rFonts w:ascii="GHEA Grapalat" w:hAnsi="GHEA Grapalat"/>
          <w:sz w:val="20"/>
        </w:rPr>
        <w:t xml:space="preserve"> субподряда </w:t>
      </w:r>
      <w:r w:rsidR="003E3FD0" w:rsidRPr="006436C8">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6436C8">
        <w:rPr>
          <w:rFonts w:ascii="GHEA Grapalat" w:hAnsi="GHEA Grapalat"/>
          <w:sz w:val="20"/>
        </w:rPr>
        <w:t>субподряд</w:t>
      </w:r>
      <w:r w:rsidR="003E3FD0" w:rsidRPr="006436C8">
        <w:rPr>
          <w:rFonts w:ascii="GHEA Grapalat" w:hAnsi="GHEA Grapalat"/>
          <w:sz w:val="20"/>
        </w:rPr>
        <w:t>;</w:t>
      </w:r>
    </w:p>
    <w:p w:rsidR="000845F6" w:rsidRPr="006436C8" w:rsidRDefault="005F25EF" w:rsidP="00C661DD">
      <w:pPr>
        <w:pStyle w:val="norm"/>
        <w:widowControl w:val="0"/>
        <w:tabs>
          <w:tab w:val="left" w:pos="1134"/>
        </w:tabs>
        <w:spacing w:line="240" w:lineRule="auto"/>
        <w:ind w:firstLine="0"/>
        <w:rPr>
          <w:rFonts w:ascii="GHEA Grapalat" w:hAnsi="GHEA Grapalat"/>
          <w:sz w:val="20"/>
        </w:rPr>
      </w:pPr>
      <w:r w:rsidRPr="006436C8">
        <w:rPr>
          <w:rFonts w:ascii="GHEA Grapalat" w:hAnsi="GHEA Grapalat"/>
          <w:sz w:val="20"/>
        </w:rPr>
        <w:t>6</w:t>
      </w:r>
      <w:r w:rsidR="003E3FD0" w:rsidRPr="006436C8">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436C8" w:rsidRDefault="00721677" w:rsidP="00C661DD">
      <w:pPr>
        <w:jc w:val="both"/>
        <w:rPr>
          <w:rFonts w:ascii="GHEA Grapalat" w:hAnsi="GHEA Grapalat" w:cs="Sylfaen"/>
          <w:sz w:val="20"/>
          <w:szCs w:val="20"/>
        </w:rPr>
      </w:pPr>
      <w:r w:rsidRPr="006436C8">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6436C8" w:rsidRDefault="00721677" w:rsidP="00C661DD">
      <w:pPr>
        <w:jc w:val="both"/>
        <w:rPr>
          <w:rFonts w:ascii="GHEA Grapalat" w:hAnsi="GHEA Grapalat" w:cs="Sylfaen"/>
          <w:sz w:val="20"/>
          <w:szCs w:val="20"/>
        </w:rPr>
      </w:pPr>
      <w:r w:rsidRPr="006436C8">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6436C8">
        <w:rPr>
          <w:rFonts w:ascii="GHEA Grapalat" w:hAnsi="GHEA Grapalat" w:cs="Sylfaen"/>
          <w:sz w:val="20"/>
          <w:szCs w:val="20"/>
        </w:rPr>
        <w:t xml:space="preserve"> (на один и тот же лот)</w:t>
      </w:r>
      <w:r w:rsidRPr="006436C8">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BE7160" w:rsidRDefault="00721677" w:rsidP="00BE7160">
      <w:pPr>
        <w:pStyle w:val="norm"/>
        <w:widowControl w:val="0"/>
        <w:spacing w:line="240" w:lineRule="auto"/>
        <w:ind w:firstLine="0"/>
        <w:rPr>
          <w:rFonts w:ascii="GHEA Grapalat" w:hAnsi="GHEA Grapalat"/>
          <w:b/>
          <w:sz w:val="20"/>
        </w:rPr>
      </w:pPr>
      <w:r w:rsidRPr="006436C8">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E7160" w:rsidRDefault="00BE7160" w:rsidP="00BE7160">
      <w:pPr>
        <w:pStyle w:val="norm"/>
        <w:widowControl w:val="0"/>
        <w:spacing w:line="240" w:lineRule="auto"/>
        <w:ind w:firstLine="0"/>
        <w:rPr>
          <w:rFonts w:ascii="GHEA Grapalat" w:hAnsi="GHEA Grapalat"/>
          <w:b/>
          <w:sz w:val="20"/>
        </w:rPr>
      </w:pPr>
    </w:p>
    <w:p w:rsidR="00BE7160" w:rsidRDefault="00333B85" w:rsidP="00BF0FB8">
      <w:pPr>
        <w:pStyle w:val="norm"/>
        <w:widowControl w:val="0"/>
        <w:spacing w:line="240" w:lineRule="auto"/>
        <w:ind w:firstLine="0"/>
        <w:rPr>
          <w:rFonts w:ascii="GHEA Grapalat" w:hAnsi="GHEA Grapalat"/>
          <w:b/>
          <w:sz w:val="20"/>
          <w:lang w:val="hy-AM"/>
        </w:rPr>
      </w:pPr>
      <w:r w:rsidRPr="006436C8">
        <w:rPr>
          <w:rFonts w:ascii="GHEA Grapalat" w:hAnsi="GHEA Grapalat"/>
          <w:b/>
          <w:sz w:val="20"/>
        </w:rPr>
        <w:t>5.</w:t>
      </w:r>
      <w:r w:rsidR="00C8055A" w:rsidRPr="006436C8">
        <w:rPr>
          <w:rFonts w:ascii="GHEA Grapalat" w:hAnsi="GHEA Grapalat"/>
          <w:b/>
          <w:sz w:val="20"/>
        </w:rPr>
        <w:t xml:space="preserve">ЦЕНОВОЕ ПРЕДЛОЖЕНИЕ ЗАЯВКИ </w:t>
      </w:r>
    </w:p>
    <w:p w:rsidR="00A655F4" w:rsidRPr="00A655F4" w:rsidRDefault="00A655F4" w:rsidP="00BF0FB8">
      <w:pPr>
        <w:pStyle w:val="norm"/>
        <w:widowControl w:val="0"/>
        <w:spacing w:line="240" w:lineRule="auto"/>
        <w:ind w:firstLine="0"/>
        <w:rPr>
          <w:rFonts w:ascii="GHEA Grapalat" w:hAnsi="GHEA Grapalat" w:cs="Sylfaen"/>
          <w:sz w:val="20"/>
          <w:lang w:val="hy-AM"/>
        </w:rPr>
      </w:pPr>
    </w:p>
    <w:p w:rsidR="00A45946" w:rsidRPr="006436C8" w:rsidRDefault="00C8055A" w:rsidP="00BE7160">
      <w:pPr>
        <w:widowControl w:val="0"/>
        <w:tabs>
          <w:tab w:val="left" w:pos="1134"/>
        </w:tabs>
        <w:jc w:val="both"/>
        <w:rPr>
          <w:rFonts w:ascii="GHEA Grapalat" w:hAnsi="GHEA Grapalat"/>
          <w:sz w:val="20"/>
          <w:szCs w:val="20"/>
        </w:rPr>
      </w:pPr>
      <w:r w:rsidRPr="006436C8">
        <w:rPr>
          <w:rFonts w:ascii="GHEA Grapalat" w:hAnsi="GHEA Grapalat"/>
          <w:sz w:val="20"/>
          <w:szCs w:val="20"/>
        </w:rPr>
        <w:t>5.1</w:t>
      </w:r>
      <w:r w:rsidR="00A34DFE" w:rsidRPr="006436C8">
        <w:rPr>
          <w:rFonts w:ascii="GHEA Grapalat" w:hAnsi="GHEA Grapalat"/>
          <w:sz w:val="20"/>
          <w:szCs w:val="20"/>
        </w:rPr>
        <w:t>.</w:t>
      </w:r>
      <w:r w:rsidRPr="006436C8">
        <w:rPr>
          <w:rFonts w:ascii="GHEA Grapalat" w:hAnsi="GHEA Grapalat"/>
          <w:sz w:val="20"/>
          <w:szCs w:val="20"/>
        </w:rPr>
        <w:t xml:space="preserve">Предлагаемая цена помимо стоимости </w:t>
      </w:r>
      <w:r w:rsidR="00BD6E80" w:rsidRPr="006436C8">
        <w:rPr>
          <w:rFonts w:ascii="GHEA Grapalat" w:hAnsi="GHEA Grapalat"/>
          <w:sz w:val="20"/>
          <w:szCs w:val="20"/>
        </w:rPr>
        <w:t>работ</w:t>
      </w:r>
      <w:r w:rsidRPr="006436C8">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436C8" w:rsidRDefault="00C8055A" w:rsidP="00BE7160">
      <w:pPr>
        <w:pStyle w:val="norm"/>
        <w:widowControl w:val="0"/>
        <w:tabs>
          <w:tab w:val="left" w:pos="1134"/>
        </w:tabs>
        <w:spacing w:line="240" w:lineRule="auto"/>
        <w:ind w:firstLine="0"/>
        <w:rPr>
          <w:rFonts w:ascii="GHEA Grapalat" w:hAnsi="GHEA Grapalat" w:cs="Sylfaen"/>
          <w:sz w:val="20"/>
        </w:rPr>
      </w:pPr>
      <w:r w:rsidRPr="006436C8">
        <w:rPr>
          <w:rFonts w:ascii="GHEA Grapalat" w:hAnsi="GHEA Grapalat"/>
          <w:sz w:val="20"/>
        </w:rPr>
        <w:t>5.2.Участник представляет ценовое предложение в форме расчета, состоящего из обобщенных компонентов</w:t>
      </w:r>
      <w:r w:rsidR="00F7173E" w:rsidRPr="006436C8">
        <w:rPr>
          <w:rFonts w:ascii="GHEA Grapalat" w:hAnsi="GHEA Grapalat"/>
          <w:sz w:val="20"/>
        </w:rPr>
        <w:t xml:space="preserve"> </w:t>
      </w:r>
      <w:r w:rsidR="00443317" w:rsidRPr="006436C8">
        <w:rPr>
          <w:rFonts w:ascii="GHEA Grapalat" w:hAnsi="GHEA Grapalat"/>
          <w:sz w:val="20"/>
        </w:rPr>
        <w:t>-</w:t>
      </w:r>
      <w:r w:rsidRPr="006436C8">
        <w:rPr>
          <w:rFonts w:ascii="GHEA Grapalat" w:hAnsi="GHEA Grapalat"/>
          <w:sz w:val="20"/>
        </w:rPr>
        <w:t xml:space="preserve"> </w:t>
      </w:r>
      <w:r w:rsidR="00443317" w:rsidRPr="006436C8">
        <w:rPr>
          <w:rFonts w:ascii="GHEA Grapalat" w:hAnsi="GHEA Grapalat"/>
          <w:sz w:val="20"/>
        </w:rPr>
        <w:t>стоимость</w:t>
      </w:r>
      <w:r w:rsidR="00F7173E" w:rsidRPr="006436C8">
        <w:rPr>
          <w:rFonts w:ascii="GHEA Grapalat" w:hAnsi="GHEA Grapalat"/>
          <w:sz w:val="20"/>
        </w:rPr>
        <w:t xml:space="preserve"> </w:t>
      </w:r>
      <w:r w:rsidR="004E68E0" w:rsidRPr="006436C8">
        <w:rPr>
          <w:rFonts w:ascii="GHEA Grapalat" w:hAnsi="GHEA Grapalat"/>
          <w:sz w:val="20"/>
        </w:rPr>
        <w:t>(совокупность себестоимости и прогнозируемой прибыли)</w:t>
      </w:r>
      <w:r w:rsidRPr="006436C8">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w:t>
      </w:r>
      <w:r w:rsidRPr="006436C8">
        <w:rPr>
          <w:rFonts w:ascii="GHEA Grapalat" w:hAnsi="GHEA Grapalat"/>
          <w:sz w:val="20"/>
        </w:rPr>
        <w:lastRenderedPageBreak/>
        <w:t xml:space="preserve">подлежащей выплате по части данного вида налога. </w:t>
      </w:r>
    </w:p>
    <w:p w:rsidR="00B95FE0" w:rsidRPr="006436C8" w:rsidRDefault="00B95FE0" w:rsidP="00BE7160">
      <w:pPr>
        <w:pStyle w:val="norm"/>
        <w:widowControl w:val="0"/>
        <w:spacing w:line="240" w:lineRule="auto"/>
        <w:ind w:firstLine="0"/>
        <w:rPr>
          <w:rFonts w:ascii="GHEA Grapalat" w:hAnsi="GHEA Grapalat" w:cs="Sylfaen"/>
          <w:sz w:val="20"/>
        </w:rPr>
      </w:pPr>
      <w:r w:rsidRPr="006436C8">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6436C8" w:rsidRDefault="00B95FE0" w:rsidP="00BE7160">
      <w:pPr>
        <w:pStyle w:val="norm"/>
        <w:widowControl w:val="0"/>
        <w:tabs>
          <w:tab w:val="left" w:pos="1134"/>
        </w:tabs>
        <w:spacing w:line="240" w:lineRule="auto"/>
        <w:ind w:firstLine="0"/>
        <w:rPr>
          <w:rFonts w:ascii="GHEA Grapalat" w:hAnsi="GHEA Grapalat" w:cs="Sylfaen"/>
          <w:sz w:val="20"/>
        </w:rPr>
      </w:pPr>
      <w:r w:rsidRPr="006436C8">
        <w:rPr>
          <w:rFonts w:ascii="GHEA Grapalat" w:hAnsi="GHEA Grapalat"/>
          <w:sz w:val="20"/>
        </w:rPr>
        <w:t>а.графы "стоимость</w:t>
      </w:r>
      <w:r w:rsidR="00DF3688" w:rsidRPr="006436C8">
        <w:rPr>
          <w:rFonts w:ascii="GHEA Grapalat" w:hAnsi="GHEA Grapalat"/>
          <w:sz w:val="20"/>
        </w:rPr>
        <w:t>"</w:t>
      </w:r>
      <w:r w:rsidR="00830AD3" w:rsidRPr="006436C8">
        <w:rPr>
          <w:rFonts w:ascii="GHEA Grapalat" w:hAnsi="GHEA Grapalat"/>
          <w:sz w:val="20"/>
        </w:rPr>
        <w:t xml:space="preserve"> </w:t>
      </w:r>
      <w:r w:rsidRPr="006436C8">
        <w:rPr>
          <w:rFonts w:ascii="GHEA Grapalat" w:hAnsi="GHEA Grapalat"/>
          <w:sz w:val="20"/>
        </w:rPr>
        <w:t xml:space="preserve">и "налог на добавленную стоимость" </w:t>
      </w:r>
      <w:r w:rsidR="009B550F" w:rsidRPr="006436C8">
        <w:rPr>
          <w:rFonts w:ascii="GHEA Grapalat" w:hAnsi="GHEA Grapalat"/>
          <w:sz w:val="20"/>
        </w:rPr>
        <w:t xml:space="preserve">ценового предложения </w:t>
      </w:r>
      <w:r w:rsidRPr="006436C8">
        <w:rPr>
          <w:rFonts w:ascii="GHEA Grapalat" w:hAnsi="GHEA Grapalat"/>
          <w:sz w:val="20"/>
        </w:rPr>
        <w:t>заполнены только цифрами, а графа "общая цена" — и прописью, и цифрами или только прописью.</w:t>
      </w:r>
    </w:p>
    <w:p w:rsidR="00B95FE0" w:rsidRPr="006436C8" w:rsidRDefault="00B95FE0" w:rsidP="00BE7160">
      <w:pPr>
        <w:pStyle w:val="norm"/>
        <w:widowControl w:val="0"/>
        <w:tabs>
          <w:tab w:val="left" w:pos="1134"/>
        </w:tabs>
        <w:spacing w:line="240" w:lineRule="auto"/>
        <w:ind w:firstLine="0"/>
        <w:rPr>
          <w:rFonts w:ascii="GHEA Grapalat" w:hAnsi="GHEA Grapalat" w:cs="Sylfaen"/>
          <w:sz w:val="20"/>
        </w:rPr>
      </w:pPr>
      <w:r w:rsidRPr="006436C8">
        <w:rPr>
          <w:rFonts w:ascii="GHEA Grapalat" w:hAnsi="GHEA Grapalat"/>
          <w:sz w:val="20"/>
        </w:rPr>
        <w:t xml:space="preserve">б.между суммами, указанными прописью или цифрами в графах </w:t>
      </w:r>
      <w:r w:rsidR="00A60D60" w:rsidRPr="006436C8">
        <w:rPr>
          <w:rFonts w:ascii="GHEA Grapalat" w:hAnsi="GHEA Grapalat"/>
          <w:sz w:val="20"/>
        </w:rPr>
        <w:t>"стоимость"</w:t>
      </w:r>
      <w:r w:rsidR="00F7173E" w:rsidRPr="006436C8">
        <w:rPr>
          <w:rFonts w:ascii="GHEA Grapalat" w:hAnsi="GHEA Grapalat"/>
          <w:sz w:val="20"/>
        </w:rPr>
        <w:t xml:space="preserve"> </w:t>
      </w:r>
      <w:r w:rsidRPr="006436C8">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436C8" w:rsidRDefault="00B95FE0" w:rsidP="00BE7160">
      <w:pPr>
        <w:pStyle w:val="norm"/>
        <w:widowControl w:val="0"/>
        <w:tabs>
          <w:tab w:val="left" w:pos="1134"/>
        </w:tabs>
        <w:spacing w:line="240" w:lineRule="auto"/>
        <w:ind w:firstLine="0"/>
        <w:rPr>
          <w:rFonts w:ascii="GHEA Grapalat" w:hAnsi="GHEA Grapalat"/>
          <w:sz w:val="20"/>
        </w:rPr>
      </w:pPr>
      <w:r w:rsidRPr="006436C8">
        <w:rPr>
          <w:rFonts w:ascii="GHEA Grapalat" w:hAnsi="GHEA Grapalat"/>
          <w:sz w:val="20"/>
        </w:rPr>
        <w:t>в.номер лота в ценовом предложении указан неверно, однако наименование предмета закупки заполнено правильно.</w:t>
      </w:r>
    </w:p>
    <w:p w:rsidR="00B9778A" w:rsidRPr="006436C8" w:rsidRDefault="00B9778A" w:rsidP="00BE7160">
      <w:pPr>
        <w:pStyle w:val="norm"/>
        <w:widowControl w:val="0"/>
        <w:tabs>
          <w:tab w:val="left" w:pos="1134"/>
        </w:tabs>
        <w:spacing w:line="240" w:lineRule="auto"/>
        <w:ind w:firstLine="0"/>
        <w:rPr>
          <w:rFonts w:ascii="GHEA Grapalat" w:hAnsi="GHEA Grapalat"/>
          <w:sz w:val="20"/>
        </w:rPr>
      </w:pPr>
      <w:r w:rsidRPr="006436C8">
        <w:rPr>
          <w:rFonts w:ascii="GHEA Grapalat" w:hAnsi="GHEA Grapalat"/>
          <w:sz w:val="20"/>
        </w:rPr>
        <w:t>г.</w:t>
      </w:r>
      <w:r w:rsidRPr="006436C8">
        <w:rPr>
          <w:sz w:val="20"/>
        </w:rPr>
        <w:t xml:space="preserve"> </w:t>
      </w:r>
      <w:r w:rsidRPr="006436C8">
        <w:rPr>
          <w:rFonts w:ascii="GHEA Grapalat" w:hAnsi="GHEA Grapalat"/>
          <w:sz w:val="20"/>
        </w:rPr>
        <w:t>стоимость, налог на добавленную стоимость и общая сумма</w:t>
      </w:r>
      <w:r w:rsidR="00910938" w:rsidRPr="006436C8">
        <w:rPr>
          <w:rFonts w:ascii="GHEA Grapalat" w:hAnsi="GHEA Grapalat"/>
          <w:sz w:val="20"/>
        </w:rPr>
        <w:t xml:space="preserve"> ценового предложения</w:t>
      </w:r>
      <w:r w:rsidRPr="006436C8">
        <w:rPr>
          <w:rFonts w:ascii="GHEA Grapalat" w:hAnsi="GHEA Grapalat"/>
          <w:sz w:val="20"/>
        </w:rPr>
        <w:t xml:space="preserve">, указанные в графах </w:t>
      </w:r>
      <w:r w:rsidR="00207490" w:rsidRPr="006436C8">
        <w:rPr>
          <w:rFonts w:ascii="GHEA Grapalat" w:hAnsi="GHEA Grapalat"/>
          <w:sz w:val="20"/>
        </w:rPr>
        <w:t>прописью</w:t>
      </w:r>
      <w:r w:rsidRPr="006436C8">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6436C8">
        <w:rPr>
          <w:rFonts w:ascii="GHEA Grapalat" w:hAnsi="GHEA Grapalat"/>
          <w:sz w:val="20"/>
        </w:rPr>
        <w:t xml:space="preserve">, </w:t>
      </w:r>
    </w:p>
    <w:p w:rsidR="00260739" w:rsidRPr="006436C8" w:rsidRDefault="00A14685" w:rsidP="00BE7160">
      <w:pPr>
        <w:pStyle w:val="norm"/>
        <w:widowControl w:val="0"/>
        <w:tabs>
          <w:tab w:val="left" w:pos="1134"/>
        </w:tabs>
        <w:spacing w:line="240" w:lineRule="auto"/>
        <w:ind w:firstLine="0"/>
        <w:rPr>
          <w:rFonts w:ascii="GHEA Grapalat" w:hAnsi="GHEA Grapalat"/>
          <w:sz w:val="20"/>
        </w:rPr>
      </w:pPr>
      <w:r w:rsidRPr="006436C8">
        <w:rPr>
          <w:rFonts w:ascii="GHEA Grapalat" w:hAnsi="GHEA Grapalat"/>
          <w:sz w:val="20"/>
        </w:rPr>
        <w:t>д.</w:t>
      </w:r>
      <w:r w:rsidRPr="006436C8">
        <w:rPr>
          <w:sz w:val="20"/>
        </w:rPr>
        <w:t xml:space="preserve"> </w:t>
      </w:r>
      <w:r w:rsidRPr="006436C8">
        <w:rPr>
          <w:rFonts w:ascii="GHEA Grapalat" w:hAnsi="GHEA Grapalat"/>
          <w:sz w:val="20"/>
        </w:rPr>
        <w:t xml:space="preserve">в графах стоимость и налог на добавленную стоимость </w:t>
      </w:r>
      <w:r w:rsidR="008730A8" w:rsidRPr="006436C8">
        <w:rPr>
          <w:rFonts w:ascii="GHEA Grapalat" w:hAnsi="GHEA Grapalat"/>
          <w:sz w:val="20"/>
        </w:rPr>
        <w:t xml:space="preserve">ценового предложения </w:t>
      </w:r>
      <w:r w:rsidRPr="006436C8">
        <w:rPr>
          <w:rFonts w:ascii="GHEA Grapalat" w:hAnsi="GHEA Grapalat"/>
          <w:sz w:val="20"/>
        </w:rPr>
        <w:t xml:space="preserve">суммы заполнены как цифрами, так и </w:t>
      </w:r>
      <w:r w:rsidR="008730A8" w:rsidRPr="006436C8">
        <w:rPr>
          <w:rFonts w:ascii="GHEA Grapalat" w:hAnsi="GHEA Grapalat"/>
          <w:sz w:val="20"/>
        </w:rPr>
        <w:t>прописью</w:t>
      </w:r>
      <w:r w:rsidRPr="006436C8">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6436C8">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6436C8" w:rsidRDefault="0048059F" w:rsidP="00BE7160">
      <w:pPr>
        <w:pStyle w:val="norm"/>
        <w:widowControl w:val="0"/>
        <w:tabs>
          <w:tab w:val="left" w:pos="1134"/>
        </w:tabs>
        <w:spacing w:line="240" w:lineRule="auto"/>
        <w:ind w:firstLine="0"/>
        <w:rPr>
          <w:rFonts w:ascii="GHEA Grapalat" w:hAnsi="GHEA Grapalat" w:cs="Sylfaen"/>
          <w:sz w:val="20"/>
        </w:rPr>
      </w:pPr>
      <w:r w:rsidRPr="006436C8">
        <w:rPr>
          <w:rFonts w:ascii="GHEA Grapalat" w:hAnsi="GHEA Grapalat"/>
          <w:sz w:val="20"/>
        </w:rPr>
        <w:t>е.</w:t>
      </w:r>
      <w:r w:rsidRPr="006436C8">
        <w:rPr>
          <w:sz w:val="20"/>
        </w:rPr>
        <w:t xml:space="preserve"> </w:t>
      </w:r>
      <w:r w:rsidRPr="006436C8">
        <w:rPr>
          <w:rFonts w:ascii="GHEA Grapalat" w:hAnsi="GHEA Grapalat"/>
          <w:sz w:val="20"/>
        </w:rPr>
        <w:t>в суммах, заполненных буквами в графах ценового пред</w:t>
      </w:r>
      <w:r w:rsidR="00413595" w:rsidRPr="006436C8">
        <w:rPr>
          <w:rFonts w:ascii="GHEA Grapalat" w:hAnsi="GHEA Grapalat"/>
          <w:sz w:val="20"/>
        </w:rPr>
        <w:t>ложения, лумы указаны в цифрах.</w:t>
      </w:r>
    </w:p>
    <w:p w:rsidR="00A45946" w:rsidRPr="006436C8" w:rsidRDefault="00C8055A" w:rsidP="00BE7160">
      <w:pPr>
        <w:pStyle w:val="norm"/>
        <w:widowControl w:val="0"/>
        <w:tabs>
          <w:tab w:val="left" w:pos="1134"/>
        </w:tabs>
        <w:spacing w:line="240" w:lineRule="auto"/>
        <w:ind w:firstLine="0"/>
        <w:rPr>
          <w:rFonts w:ascii="GHEA Grapalat" w:hAnsi="GHEA Grapalat"/>
          <w:sz w:val="20"/>
        </w:rPr>
      </w:pPr>
      <w:r w:rsidRPr="006436C8">
        <w:rPr>
          <w:rFonts w:ascii="GHEA Grapalat" w:hAnsi="GHEA Grapalat"/>
          <w:sz w:val="20"/>
        </w:rPr>
        <w:t>5.3</w:t>
      </w:r>
      <w:r w:rsidR="00A34DFE" w:rsidRPr="006436C8">
        <w:rPr>
          <w:rFonts w:ascii="GHEA Grapalat" w:hAnsi="GHEA Grapalat"/>
          <w:sz w:val="20"/>
        </w:rPr>
        <w:t>.</w:t>
      </w:r>
      <w:r w:rsidRPr="006436C8">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6436C8">
        <w:rPr>
          <w:rFonts w:ascii="GHEA Grapalat" w:hAnsi="GHEA Grapalat"/>
          <w:sz w:val="20"/>
        </w:rPr>
        <w:t>,</w:t>
      </w:r>
      <w:r w:rsidRPr="006436C8">
        <w:rPr>
          <w:rFonts w:ascii="GHEA Grapalat" w:hAnsi="GHEA Grapalat"/>
          <w:sz w:val="20"/>
        </w:rPr>
        <w:t xml:space="preserve"> также размер прибыли участника не может быть ограничен приглашением.</w:t>
      </w:r>
    </w:p>
    <w:p w:rsidR="00873D42" w:rsidRPr="006436C8" w:rsidRDefault="00873D42" w:rsidP="006436C8">
      <w:pPr>
        <w:jc w:val="center"/>
        <w:rPr>
          <w:rFonts w:ascii="GHEA Grapalat" w:hAnsi="GHEA Grapalat"/>
          <w:b/>
          <w:sz w:val="20"/>
          <w:szCs w:val="20"/>
        </w:rPr>
      </w:pPr>
    </w:p>
    <w:p w:rsidR="00096865" w:rsidRPr="006436C8" w:rsidRDefault="00220C7C" w:rsidP="006436C8">
      <w:pPr>
        <w:jc w:val="center"/>
        <w:rPr>
          <w:rFonts w:ascii="GHEA Grapalat" w:hAnsi="GHEA Grapalat"/>
          <w:b/>
          <w:sz w:val="20"/>
          <w:szCs w:val="20"/>
        </w:rPr>
      </w:pPr>
      <w:r w:rsidRPr="006436C8">
        <w:rPr>
          <w:rFonts w:ascii="GHEA Grapalat" w:hAnsi="GHEA Grapalat"/>
          <w:b/>
          <w:sz w:val="20"/>
          <w:szCs w:val="20"/>
        </w:rPr>
        <w:t xml:space="preserve">6. СРОК ДЕЙСТВИЯ ЗАЯВКИ, </w:t>
      </w:r>
      <w:r w:rsidR="00294F67" w:rsidRPr="006436C8">
        <w:rPr>
          <w:rFonts w:ascii="GHEA Grapalat" w:hAnsi="GHEA Grapalat"/>
          <w:b/>
          <w:sz w:val="20"/>
          <w:szCs w:val="20"/>
        </w:rPr>
        <w:br/>
      </w:r>
      <w:r w:rsidRPr="006436C8">
        <w:rPr>
          <w:rFonts w:ascii="GHEA Grapalat" w:hAnsi="GHEA Grapalat"/>
          <w:b/>
          <w:sz w:val="20"/>
          <w:szCs w:val="20"/>
        </w:rPr>
        <w:t>ПОРЯДОК ВНЕСЕНИЯ ИЗМЕНЕНИЙ В ЗАЯВКИ</w:t>
      </w:r>
      <w:r w:rsidR="002626F7" w:rsidRPr="006436C8">
        <w:rPr>
          <w:rFonts w:ascii="GHEA Grapalat" w:hAnsi="GHEA Grapalat"/>
          <w:b/>
          <w:sz w:val="20"/>
          <w:szCs w:val="20"/>
        </w:rPr>
        <w:t xml:space="preserve"> </w:t>
      </w:r>
      <w:r w:rsidR="00955A1E" w:rsidRPr="006436C8">
        <w:rPr>
          <w:rFonts w:ascii="GHEA Grapalat" w:hAnsi="GHEA Grapalat"/>
          <w:b/>
          <w:sz w:val="20"/>
          <w:szCs w:val="20"/>
        </w:rPr>
        <w:t>И ИХ ОТЗЫВА</w:t>
      </w:r>
    </w:p>
    <w:p w:rsidR="00873D42" w:rsidRPr="006436C8" w:rsidRDefault="00873D42" w:rsidP="006436C8">
      <w:pPr>
        <w:jc w:val="center"/>
        <w:rPr>
          <w:rFonts w:ascii="GHEA Grapalat" w:hAnsi="GHEA Grapalat"/>
          <w:b/>
          <w:sz w:val="20"/>
          <w:szCs w:val="20"/>
        </w:rPr>
      </w:pPr>
    </w:p>
    <w:p w:rsidR="00096865" w:rsidRPr="006436C8" w:rsidRDefault="00220C7C" w:rsidP="00BE7160">
      <w:pPr>
        <w:pStyle w:val="BodyTextIndent"/>
        <w:widowControl w:val="0"/>
        <w:tabs>
          <w:tab w:val="left" w:pos="1134"/>
        </w:tabs>
        <w:spacing w:line="240" w:lineRule="auto"/>
        <w:ind w:firstLine="0"/>
        <w:rPr>
          <w:rFonts w:ascii="GHEA Grapalat" w:hAnsi="GHEA Grapalat"/>
          <w:i w:val="0"/>
        </w:rPr>
      </w:pPr>
      <w:r w:rsidRPr="006436C8">
        <w:rPr>
          <w:rFonts w:ascii="GHEA Grapalat" w:hAnsi="GHEA Grapalat"/>
          <w:i w:val="0"/>
        </w:rPr>
        <w:t>6.1</w:t>
      </w:r>
      <w:r w:rsidR="00A34DFE" w:rsidRPr="006436C8">
        <w:rPr>
          <w:rFonts w:ascii="GHEA Grapalat" w:hAnsi="GHEA Grapalat"/>
          <w:i w:val="0"/>
        </w:rPr>
        <w:t>.</w:t>
      </w:r>
      <w:r w:rsidRPr="006436C8">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Default="00220C7C" w:rsidP="00BE7160">
      <w:pPr>
        <w:pStyle w:val="BodyTextIndent"/>
        <w:widowControl w:val="0"/>
        <w:tabs>
          <w:tab w:val="left" w:pos="1134"/>
        </w:tabs>
        <w:spacing w:line="240" w:lineRule="auto"/>
        <w:ind w:firstLine="0"/>
        <w:rPr>
          <w:rFonts w:ascii="GHEA Grapalat" w:hAnsi="GHEA Grapalat"/>
          <w:i w:val="0"/>
          <w:lang w:val="hy-AM"/>
        </w:rPr>
      </w:pPr>
      <w:r w:rsidRPr="006436C8">
        <w:rPr>
          <w:rFonts w:ascii="GHEA Grapalat" w:hAnsi="GHEA Grapalat"/>
          <w:i w:val="0"/>
        </w:rPr>
        <w:t>6.2</w:t>
      </w:r>
      <w:r w:rsidR="00A34DFE" w:rsidRPr="006436C8">
        <w:rPr>
          <w:rFonts w:ascii="GHEA Grapalat" w:hAnsi="GHEA Grapalat"/>
          <w:i w:val="0"/>
        </w:rPr>
        <w:t>.</w:t>
      </w:r>
      <w:r w:rsidRPr="006436C8">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A655F4" w:rsidRDefault="00A655F4" w:rsidP="00BE7160">
      <w:pPr>
        <w:pStyle w:val="BodyTextIndent"/>
        <w:widowControl w:val="0"/>
        <w:tabs>
          <w:tab w:val="left" w:pos="1134"/>
        </w:tabs>
        <w:spacing w:line="240" w:lineRule="auto"/>
        <w:ind w:firstLine="0"/>
        <w:rPr>
          <w:rFonts w:ascii="GHEA Grapalat" w:hAnsi="GHEA Grapalat"/>
          <w:i w:val="0"/>
          <w:lang w:val="hy-AM"/>
        </w:rPr>
      </w:pPr>
    </w:p>
    <w:p w:rsidR="00A655F4" w:rsidRPr="0091357F" w:rsidRDefault="00A655F4" w:rsidP="00A655F4">
      <w:pPr>
        <w:widowControl w:val="0"/>
        <w:spacing w:after="160"/>
        <w:jc w:val="center"/>
        <w:rPr>
          <w:rFonts w:ascii="GHEA Grapalat" w:hAnsi="GHEA Grapalat"/>
          <w:b/>
          <w:sz w:val="20"/>
          <w:szCs w:val="20"/>
        </w:rPr>
      </w:pPr>
      <w:r w:rsidRPr="0091357F">
        <w:rPr>
          <w:rFonts w:ascii="GHEA Grapalat" w:hAnsi="GHEA Grapalat"/>
          <w:b/>
          <w:sz w:val="20"/>
          <w:szCs w:val="20"/>
        </w:rPr>
        <w:t xml:space="preserve">7. ОБЕСПЕЧЕНИЕ ЗАЯВКИ </w:t>
      </w:r>
    </w:p>
    <w:p w:rsidR="00A655F4" w:rsidRPr="0091357F" w:rsidRDefault="00A655F4" w:rsidP="00A655F4">
      <w:pPr>
        <w:widowControl w:val="0"/>
        <w:tabs>
          <w:tab w:val="left" w:pos="1134"/>
        </w:tabs>
        <w:jc w:val="both"/>
        <w:rPr>
          <w:rFonts w:ascii="GHEA Grapalat" w:hAnsi="GHEA Grapalat"/>
          <w:sz w:val="20"/>
          <w:szCs w:val="20"/>
        </w:rPr>
      </w:pPr>
      <w:r w:rsidRPr="0091357F">
        <w:rPr>
          <w:rFonts w:ascii="GHEA Grapalat" w:hAnsi="GHEA Grapalat"/>
          <w:sz w:val="20"/>
          <w:szCs w:val="20"/>
        </w:rPr>
        <w:t>7.1.Участник заявкой в порядке, установленном настоящим Приглашением, представляет обеспечение заявки.</w:t>
      </w:r>
    </w:p>
    <w:p w:rsidR="00A655F4" w:rsidRPr="0091357F" w:rsidRDefault="00A655F4" w:rsidP="00A655F4">
      <w:pPr>
        <w:widowControl w:val="0"/>
        <w:ind w:firstLine="567"/>
        <w:jc w:val="both"/>
        <w:rPr>
          <w:rFonts w:ascii="GHEA Grapalat" w:hAnsi="GHEA Grapalat" w:cs="Sylfaen"/>
          <w:sz w:val="20"/>
          <w:szCs w:val="20"/>
        </w:rPr>
      </w:pPr>
      <w:r w:rsidRPr="00A655F4">
        <w:rPr>
          <w:rFonts w:ascii="GHEA Grapalat" w:hAnsi="GHEA Grapalat"/>
          <w:b/>
          <w:sz w:val="20"/>
          <w:szCs w:val="20"/>
        </w:rPr>
        <w:t>Обеспечение заявки представляется в виде банковской гарантии (Приложение 3) или наличных денег в размере, равном пяти процентам от ценового предложения участника.</w:t>
      </w:r>
      <w:r w:rsidRPr="0091357F">
        <w:rPr>
          <w:rFonts w:ascii="GHEA Grapalat" w:hAnsi="GHEA Grapalat"/>
          <w:sz w:val="20"/>
          <w:szCs w:val="20"/>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655F4" w:rsidRPr="0091357F" w:rsidRDefault="00A655F4" w:rsidP="00A655F4">
      <w:pPr>
        <w:widowControl w:val="0"/>
        <w:ind w:firstLine="567"/>
        <w:jc w:val="both"/>
        <w:rPr>
          <w:rFonts w:ascii="GHEA Grapalat" w:hAnsi="GHEA Grapalat" w:cs="Sylfaen"/>
          <w:sz w:val="20"/>
          <w:szCs w:val="20"/>
        </w:rPr>
      </w:pPr>
      <w:r w:rsidRPr="0091357F">
        <w:rPr>
          <w:rFonts w:ascii="GHEA Grapalat" w:hAnsi="GHEA Grapalat"/>
          <w:sz w:val="20"/>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A655F4" w:rsidRPr="0091357F" w:rsidRDefault="00A655F4" w:rsidP="00A655F4">
      <w:pPr>
        <w:widowControl w:val="0"/>
        <w:tabs>
          <w:tab w:val="left" w:pos="1134"/>
        </w:tabs>
        <w:jc w:val="both"/>
        <w:rPr>
          <w:rFonts w:ascii="GHEA Grapalat" w:hAnsi="GHEA Grapalat"/>
          <w:sz w:val="20"/>
          <w:szCs w:val="20"/>
        </w:rPr>
      </w:pPr>
      <w:r w:rsidRPr="0091357F">
        <w:rPr>
          <w:rFonts w:ascii="GHEA Grapalat" w:hAnsi="GHEA Grapalat"/>
          <w:sz w:val="20"/>
          <w:szCs w:val="20"/>
        </w:rPr>
        <w:t>7.2.При организации процедуры закупки по лотам:</w:t>
      </w:r>
    </w:p>
    <w:p w:rsidR="00A655F4" w:rsidRPr="0091357F" w:rsidRDefault="00A655F4" w:rsidP="00A655F4">
      <w:pPr>
        <w:widowControl w:val="0"/>
        <w:tabs>
          <w:tab w:val="left" w:pos="1134"/>
        </w:tabs>
        <w:jc w:val="both"/>
        <w:rPr>
          <w:rFonts w:ascii="GHEA Grapalat" w:hAnsi="GHEA Grapalat"/>
          <w:sz w:val="20"/>
          <w:szCs w:val="20"/>
        </w:rPr>
      </w:pPr>
      <w:r w:rsidRPr="0091357F">
        <w:rPr>
          <w:rFonts w:ascii="GHEA Grapalat" w:hAnsi="GHEA Grapalat"/>
          <w:sz w:val="20"/>
          <w:szCs w:val="20"/>
        </w:rPr>
        <w:t>а.если участник подает заявку на более чем один лот, то может представить обеспечение заявки как для каждого лота в отдельности, так и для всех лотов. В</w:t>
      </w:r>
      <w:r w:rsidRPr="0091357F">
        <w:rPr>
          <w:rFonts w:ascii="Courier New" w:hAnsi="Courier New" w:cs="Courier New"/>
          <w:sz w:val="20"/>
          <w:szCs w:val="20"/>
          <w:lang w:val="en-US"/>
        </w:rPr>
        <w:t> </w:t>
      </w:r>
      <w:r w:rsidRPr="0091357F">
        <w:rPr>
          <w:rFonts w:ascii="GHEA Grapalat" w:hAnsi="GHEA Grapalat"/>
          <w:sz w:val="20"/>
          <w:szCs w:val="20"/>
        </w:rPr>
        <w:t>случае представления обеспечения одной заявки, его сумма исчисляется в отношении общей суммы ценовых предложений по</w:t>
      </w:r>
      <w:r w:rsidRPr="0091357F">
        <w:rPr>
          <w:rFonts w:ascii="Courier New" w:hAnsi="Courier New" w:cs="Courier New"/>
          <w:sz w:val="20"/>
          <w:szCs w:val="20"/>
          <w:lang w:val="en-US"/>
        </w:rPr>
        <w:t> </w:t>
      </w:r>
      <w:r w:rsidRPr="0091357F">
        <w:rPr>
          <w:rFonts w:ascii="GHEA Grapalat" w:hAnsi="GHEA Grapalat"/>
          <w:sz w:val="20"/>
          <w:szCs w:val="20"/>
        </w:rPr>
        <w:t xml:space="preserve">представленным лотам. </w:t>
      </w:r>
    </w:p>
    <w:p w:rsidR="00A655F4" w:rsidRPr="0091357F" w:rsidRDefault="00A655F4" w:rsidP="00A655F4">
      <w:pPr>
        <w:widowControl w:val="0"/>
        <w:tabs>
          <w:tab w:val="left" w:pos="1134"/>
        </w:tabs>
        <w:jc w:val="both"/>
        <w:rPr>
          <w:sz w:val="20"/>
          <w:szCs w:val="20"/>
        </w:rPr>
      </w:pPr>
      <w:r w:rsidRPr="0091357F">
        <w:rPr>
          <w:rFonts w:ascii="GHEA Grapalat" w:hAnsi="GHEA Grapalat"/>
          <w:sz w:val="20"/>
          <w:szCs w:val="20"/>
        </w:rPr>
        <w:t>б.если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Pr="0091357F">
        <w:rPr>
          <w:rStyle w:val="FootnoteReference"/>
          <w:sz w:val="20"/>
          <w:szCs w:val="20"/>
        </w:rPr>
        <w:footnoteReference w:customMarkFollows="1" w:id="5"/>
        <w:t>9</w:t>
      </w:r>
    </w:p>
    <w:p w:rsidR="00A655F4" w:rsidRPr="0091357F" w:rsidRDefault="00A655F4" w:rsidP="00A655F4">
      <w:pPr>
        <w:widowControl w:val="0"/>
        <w:tabs>
          <w:tab w:val="left" w:pos="1134"/>
        </w:tabs>
        <w:jc w:val="both"/>
        <w:rPr>
          <w:rFonts w:ascii="GHEA Grapalat" w:hAnsi="GHEA Grapalat" w:cs="Sylfaen"/>
          <w:sz w:val="20"/>
          <w:szCs w:val="20"/>
        </w:rPr>
      </w:pPr>
      <w:r w:rsidRPr="008B1C24">
        <w:rPr>
          <w:rFonts w:ascii="GHEA Grapalat" w:hAnsi="GHEA Grapalat"/>
          <w:b/>
          <w:sz w:val="20"/>
          <w:szCs w:val="20"/>
        </w:rPr>
        <w:t>7.3</w:t>
      </w:r>
      <w:r w:rsidRPr="0091357F">
        <w:rPr>
          <w:rFonts w:ascii="GHEA Grapalat" w:hAnsi="GHEA Grapalat"/>
          <w:sz w:val="20"/>
          <w:szCs w:val="20"/>
        </w:rPr>
        <w:t>.Участник выплачивает обеспечение заявки, если он:</w:t>
      </w:r>
    </w:p>
    <w:p w:rsidR="00A655F4" w:rsidRPr="0091357F" w:rsidRDefault="00A655F4" w:rsidP="00A655F4">
      <w:pPr>
        <w:widowControl w:val="0"/>
        <w:tabs>
          <w:tab w:val="left" w:pos="1134"/>
        </w:tabs>
        <w:jc w:val="both"/>
        <w:rPr>
          <w:rFonts w:ascii="GHEA Grapalat" w:hAnsi="GHEA Grapalat" w:cs="Sylfaen"/>
          <w:sz w:val="20"/>
          <w:szCs w:val="20"/>
        </w:rPr>
      </w:pPr>
      <w:r w:rsidRPr="008B1C24">
        <w:rPr>
          <w:rFonts w:ascii="GHEA Grapalat" w:hAnsi="GHEA Grapalat"/>
          <w:b/>
          <w:sz w:val="20"/>
          <w:szCs w:val="20"/>
        </w:rPr>
        <w:t>1)</w:t>
      </w:r>
      <w:r w:rsidRPr="0091357F">
        <w:rPr>
          <w:rFonts w:ascii="GHEA Grapalat" w:hAnsi="GHEA Grapalat"/>
          <w:sz w:val="20"/>
          <w:szCs w:val="20"/>
        </w:rPr>
        <w:t>объявлен отобранным участником, но отказывается от заключения договора либо лишается права на его заключение;</w:t>
      </w:r>
    </w:p>
    <w:p w:rsidR="00A655F4" w:rsidRPr="0091357F" w:rsidRDefault="00A655F4" w:rsidP="00A655F4">
      <w:pPr>
        <w:widowControl w:val="0"/>
        <w:tabs>
          <w:tab w:val="left" w:pos="1134"/>
        </w:tabs>
        <w:jc w:val="both"/>
        <w:rPr>
          <w:rFonts w:ascii="GHEA Grapalat" w:hAnsi="GHEA Grapalat" w:cs="Sylfaen"/>
          <w:sz w:val="20"/>
          <w:szCs w:val="20"/>
        </w:rPr>
      </w:pPr>
      <w:r w:rsidRPr="008B1C24">
        <w:rPr>
          <w:rFonts w:ascii="GHEA Grapalat" w:hAnsi="GHEA Grapalat"/>
          <w:b/>
          <w:sz w:val="20"/>
          <w:szCs w:val="20"/>
        </w:rPr>
        <w:lastRenderedPageBreak/>
        <w:t>2</w:t>
      </w:r>
      <w:r w:rsidRPr="0091357F">
        <w:rPr>
          <w:rFonts w:ascii="GHEA Grapalat" w:hAnsi="GHEA Grapalat"/>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655F4" w:rsidRPr="0091357F" w:rsidRDefault="00A655F4" w:rsidP="00A655F4">
      <w:pPr>
        <w:widowControl w:val="0"/>
        <w:tabs>
          <w:tab w:val="left" w:pos="1134"/>
        </w:tabs>
        <w:jc w:val="both"/>
        <w:rPr>
          <w:rFonts w:ascii="GHEA Grapalat" w:hAnsi="GHEA Grapalat" w:cs="Sylfaen"/>
          <w:sz w:val="20"/>
          <w:szCs w:val="20"/>
        </w:rPr>
      </w:pPr>
      <w:r w:rsidRPr="0091357F">
        <w:rPr>
          <w:rFonts w:ascii="GHEA Grapalat" w:hAnsi="GHEA Grapalat"/>
          <w:sz w:val="20"/>
          <w:szCs w:val="20"/>
        </w:rPr>
        <w:t>3)после вскрытия заявок отказался от дальнейшего участия в настоящей процедуре.</w:t>
      </w:r>
    </w:p>
    <w:p w:rsidR="00A655F4" w:rsidRPr="0091357F" w:rsidRDefault="00A655F4" w:rsidP="00A655F4">
      <w:pPr>
        <w:widowControl w:val="0"/>
        <w:tabs>
          <w:tab w:val="left" w:pos="1134"/>
        </w:tabs>
        <w:jc w:val="both"/>
        <w:rPr>
          <w:rFonts w:ascii="GHEA Grapalat" w:hAnsi="GHEA Grapalat" w:cs="Sylfaen"/>
          <w:sz w:val="20"/>
          <w:szCs w:val="20"/>
        </w:rPr>
      </w:pPr>
      <w:r w:rsidRPr="008B1C24">
        <w:rPr>
          <w:rFonts w:ascii="GHEA Grapalat" w:hAnsi="GHEA Grapalat"/>
          <w:b/>
          <w:sz w:val="20"/>
          <w:szCs w:val="20"/>
        </w:rPr>
        <w:t>7.4</w:t>
      </w:r>
      <w:r w:rsidRPr="0091357F">
        <w:rPr>
          <w:rFonts w:ascii="GHEA Grapalat" w:hAnsi="GHEA Grapalat"/>
          <w:sz w:val="20"/>
          <w:szCs w:val="20"/>
        </w:rPr>
        <w:t>.Обеспечение заявки должно быть действительно в течение 90</w:t>
      </w:r>
      <w:r w:rsidRPr="0091357F">
        <w:rPr>
          <w:rFonts w:ascii="Courier New" w:hAnsi="Courier New" w:cs="Courier New"/>
          <w:sz w:val="20"/>
          <w:szCs w:val="20"/>
        </w:rPr>
        <w:t> </w:t>
      </w:r>
      <w:r w:rsidRPr="0091357F">
        <w:rPr>
          <w:rFonts w:ascii="GHEA Grapalat" w:hAnsi="GHEA Grapalat"/>
          <w:sz w:val="20"/>
          <w:szCs w:val="20"/>
        </w:rPr>
        <w:t>(девяноста) рабочих 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w:t>
      </w:r>
    </w:p>
    <w:p w:rsidR="00A655F4" w:rsidRDefault="00A655F4" w:rsidP="00A655F4">
      <w:pPr>
        <w:widowControl w:val="0"/>
        <w:jc w:val="center"/>
        <w:rPr>
          <w:rFonts w:ascii="GHEA Grapalat" w:hAnsi="GHEA Grapalat"/>
          <w:b/>
          <w:sz w:val="20"/>
          <w:szCs w:val="20"/>
        </w:rPr>
      </w:pPr>
    </w:p>
    <w:p w:rsidR="00096865" w:rsidRPr="006436C8" w:rsidRDefault="00E70FC4" w:rsidP="006436C8">
      <w:pPr>
        <w:widowControl w:val="0"/>
        <w:spacing w:after="160"/>
        <w:jc w:val="center"/>
        <w:rPr>
          <w:rFonts w:ascii="GHEA Grapalat" w:hAnsi="GHEA Grapalat"/>
          <w:b/>
          <w:sz w:val="20"/>
          <w:szCs w:val="20"/>
        </w:rPr>
      </w:pPr>
      <w:r w:rsidRPr="006436C8">
        <w:rPr>
          <w:rFonts w:ascii="GHEA Grapalat" w:hAnsi="GHEA Grapalat"/>
          <w:b/>
          <w:sz w:val="20"/>
          <w:szCs w:val="20"/>
        </w:rPr>
        <w:t xml:space="preserve">8.ВСКРЫТИЕ, ОЦЕНКА ЗАЯВОК И </w:t>
      </w:r>
      <w:r w:rsidR="008E3C53" w:rsidRPr="006436C8">
        <w:rPr>
          <w:rFonts w:ascii="GHEA Grapalat" w:hAnsi="GHEA Grapalat"/>
          <w:b/>
          <w:sz w:val="20"/>
          <w:szCs w:val="20"/>
        </w:rPr>
        <w:br/>
      </w:r>
      <w:r w:rsidR="00807178" w:rsidRPr="006436C8">
        <w:rPr>
          <w:rFonts w:ascii="GHEA Grapalat" w:hAnsi="GHEA Grapalat"/>
          <w:b/>
          <w:sz w:val="20"/>
          <w:szCs w:val="20"/>
        </w:rPr>
        <w:t xml:space="preserve">ПОДВЕДЕНИЕ ИТОГОВ </w:t>
      </w:r>
    </w:p>
    <w:p w:rsidR="000E21F2" w:rsidRPr="006436C8" w:rsidRDefault="00FD2748" w:rsidP="00BE7160">
      <w:pPr>
        <w:pStyle w:val="BodyTextIndent2"/>
        <w:widowControl w:val="0"/>
        <w:tabs>
          <w:tab w:val="left" w:pos="1134"/>
        </w:tabs>
        <w:spacing w:line="240" w:lineRule="auto"/>
        <w:ind w:firstLine="0"/>
        <w:rPr>
          <w:rFonts w:ascii="GHEA Grapalat" w:hAnsi="GHEA Grapalat"/>
        </w:rPr>
      </w:pPr>
      <w:r w:rsidRPr="00A655F4">
        <w:rPr>
          <w:rFonts w:ascii="GHEA Grapalat" w:hAnsi="GHEA Grapalat"/>
          <w:b/>
        </w:rPr>
        <w:t>8.1</w:t>
      </w:r>
      <w:r w:rsidR="00BE7160" w:rsidRPr="00A655F4">
        <w:rPr>
          <w:rFonts w:ascii="GHEA Grapalat" w:hAnsi="GHEA Grapalat"/>
          <w:b/>
        </w:rPr>
        <w:t>.</w:t>
      </w:r>
      <w:r w:rsidR="000E21F2" w:rsidRPr="00A655F4">
        <w:rPr>
          <w:rFonts w:ascii="GHEA Grapalat" w:hAnsi="GHEA Grapalat"/>
          <w:b/>
        </w:rPr>
        <w:t>Вскрытие заявок произойдет на заседании комиссии по вскрытию заявок на "</w:t>
      </w:r>
      <w:r w:rsidR="00BF0FB8" w:rsidRPr="00A655F4">
        <w:rPr>
          <w:rFonts w:ascii="GHEA Grapalat" w:hAnsi="GHEA Grapalat"/>
          <w:b/>
        </w:rPr>
        <w:t>15</w:t>
      </w:r>
      <w:r w:rsidR="000E21F2" w:rsidRPr="00A655F4">
        <w:rPr>
          <w:rFonts w:ascii="GHEA Grapalat" w:hAnsi="GHEA Grapalat"/>
          <w:b/>
        </w:rPr>
        <w:t>"-ый день в "</w:t>
      </w:r>
      <w:r w:rsidR="00BE7160" w:rsidRPr="00A655F4">
        <w:rPr>
          <w:rFonts w:ascii="GHEA Grapalat" w:hAnsi="GHEA Grapalat"/>
          <w:b/>
        </w:rPr>
        <w:t>11;00</w:t>
      </w:r>
      <w:r w:rsidR="000E21F2" w:rsidRPr="00A655F4">
        <w:rPr>
          <w:rFonts w:ascii="GHEA Grapalat" w:hAnsi="GHEA Grapalat"/>
          <w:b/>
        </w:rPr>
        <w:t>" со дня опубликования в бюллетене объявления и приглашения на настоящую процедуру</w:t>
      </w:r>
      <w:r w:rsidR="000E21F2" w:rsidRPr="006436C8">
        <w:rPr>
          <w:rFonts w:ascii="GHEA Grapalat" w:hAnsi="GHEA Grapalat"/>
        </w:rPr>
        <w:t>.</w:t>
      </w:r>
    </w:p>
    <w:p w:rsidR="000E21F2" w:rsidRPr="006436C8" w:rsidRDefault="000E21F2" w:rsidP="00BE7160">
      <w:pPr>
        <w:widowControl w:val="0"/>
        <w:ind w:firstLine="567"/>
        <w:jc w:val="both"/>
        <w:rPr>
          <w:rFonts w:ascii="GHEA Grapalat" w:hAnsi="GHEA Grapalat"/>
          <w:sz w:val="20"/>
          <w:szCs w:val="20"/>
        </w:rPr>
      </w:pPr>
      <w:r w:rsidRPr="006436C8">
        <w:rPr>
          <w:rFonts w:ascii="GHEA Grapalat" w:hAnsi="GHEA Grapalat"/>
          <w:sz w:val="20"/>
          <w:szCs w:val="20"/>
        </w:rPr>
        <w:t>На заседании по вскрытию</w:t>
      </w:r>
      <w:r w:rsidR="004411C1" w:rsidRPr="006436C8">
        <w:rPr>
          <w:rFonts w:ascii="GHEA Grapalat" w:hAnsi="GHEA Grapalat"/>
          <w:sz w:val="20"/>
          <w:szCs w:val="20"/>
        </w:rPr>
        <w:t xml:space="preserve"> и оценке</w:t>
      </w:r>
      <w:r w:rsidRPr="006436C8">
        <w:rPr>
          <w:rFonts w:ascii="GHEA Grapalat" w:hAnsi="GHEA Grapalat"/>
          <w:sz w:val="20"/>
          <w:szCs w:val="20"/>
        </w:rPr>
        <w:t xml:space="preserve"> заявок:</w:t>
      </w:r>
    </w:p>
    <w:p w:rsidR="000E21F2" w:rsidRPr="006436C8" w:rsidRDefault="00BE7160" w:rsidP="00BE7160">
      <w:pPr>
        <w:widowControl w:val="0"/>
        <w:jc w:val="both"/>
        <w:rPr>
          <w:rFonts w:ascii="GHEA Grapalat" w:hAnsi="GHEA Grapalat"/>
          <w:sz w:val="20"/>
          <w:szCs w:val="20"/>
        </w:rPr>
      </w:pPr>
      <w:r>
        <w:rPr>
          <w:rFonts w:ascii="GHEA Grapalat" w:hAnsi="GHEA Grapalat"/>
          <w:sz w:val="20"/>
          <w:szCs w:val="20"/>
        </w:rPr>
        <w:t>1)</w:t>
      </w:r>
      <w:r w:rsidR="000E21F2" w:rsidRPr="006436C8">
        <w:rPr>
          <w:rFonts w:ascii="GHEA Grapalat" w:hAnsi="GHEA Grapalat"/>
          <w:sz w:val="20"/>
          <w:szCs w:val="20"/>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6436C8" w:rsidRDefault="00BE7160" w:rsidP="00BE7160">
      <w:pPr>
        <w:widowControl w:val="0"/>
        <w:tabs>
          <w:tab w:val="left" w:pos="1134"/>
        </w:tabs>
        <w:jc w:val="both"/>
        <w:rPr>
          <w:rFonts w:ascii="GHEA Grapalat" w:hAnsi="GHEA Grapalat"/>
          <w:sz w:val="20"/>
          <w:szCs w:val="20"/>
        </w:rPr>
      </w:pPr>
      <w:r>
        <w:rPr>
          <w:rFonts w:ascii="GHEA Grapalat" w:hAnsi="GHEA Grapalat"/>
          <w:sz w:val="20"/>
          <w:szCs w:val="20"/>
        </w:rPr>
        <w:t>2)</w:t>
      </w:r>
      <w:r w:rsidR="000E21F2" w:rsidRPr="006436C8">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6436C8" w:rsidRDefault="00BF0FB8" w:rsidP="00BF0FB8">
      <w:pPr>
        <w:widowControl w:val="0"/>
        <w:tabs>
          <w:tab w:val="left" w:pos="1134"/>
        </w:tabs>
        <w:jc w:val="both"/>
        <w:rPr>
          <w:rFonts w:ascii="GHEA Grapalat" w:hAnsi="GHEA Grapalat"/>
          <w:sz w:val="20"/>
          <w:szCs w:val="20"/>
        </w:rPr>
      </w:pPr>
      <w:r>
        <w:rPr>
          <w:rFonts w:ascii="GHEA Grapalat" w:hAnsi="GHEA Grapalat"/>
          <w:sz w:val="20"/>
          <w:szCs w:val="20"/>
        </w:rPr>
        <w:t>а.</w:t>
      </w:r>
      <w:r w:rsidR="000E21F2" w:rsidRPr="006436C8">
        <w:rPr>
          <w:rFonts w:ascii="GHEA Grapalat" w:hAnsi="GHEA Grapalat"/>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6436C8" w:rsidRDefault="00BF0FB8" w:rsidP="00BF0FB8">
      <w:pPr>
        <w:widowControl w:val="0"/>
        <w:tabs>
          <w:tab w:val="left" w:pos="1134"/>
        </w:tabs>
        <w:jc w:val="both"/>
        <w:rPr>
          <w:rFonts w:ascii="GHEA Grapalat" w:hAnsi="GHEA Grapalat"/>
          <w:sz w:val="20"/>
          <w:szCs w:val="20"/>
        </w:rPr>
      </w:pPr>
      <w:r>
        <w:rPr>
          <w:rFonts w:ascii="GHEA Grapalat" w:hAnsi="GHEA Grapalat"/>
          <w:sz w:val="20"/>
          <w:szCs w:val="20"/>
        </w:rPr>
        <w:t>б.</w:t>
      </w:r>
      <w:r w:rsidR="000E21F2" w:rsidRPr="006436C8">
        <w:rPr>
          <w:rFonts w:ascii="GHEA Grapalat" w:hAnsi="GHEA Grapalat"/>
          <w:sz w:val="20"/>
          <w:szCs w:val="20"/>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6436C8" w:rsidRDefault="00495AE0" w:rsidP="00495AE0">
      <w:pPr>
        <w:widowControl w:val="0"/>
        <w:tabs>
          <w:tab w:val="left" w:pos="1134"/>
        </w:tabs>
        <w:jc w:val="both"/>
        <w:rPr>
          <w:rFonts w:ascii="GHEA Grapalat" w:hAnsi="GHEA Grapalat" w:cs="Sylfaen"/>
          <w:sz w:val="20"/>
          <w:szCs w:val="20"/>
        </w:rPr>
      </w:pPr>
      <w:r>
        <w:rPr>
          <w:rFonts w:ascii="GHEA Grapalat" w:hAnsi="GHEA Grapalat"/>
          <w:sz w:val="20"/>
          <w:szCs w:val="20"/>
        </w:rPr>
        <w:t>3)</w:t>
      </w:r>
      <w:r w:rsidR="000E21F2" w:rsidRPr="006436C8">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436C8" w:rsidRDefault="00FD2748" w:rsidP="00BE7160">
      <w:pPr>
        <w:pStyle w:val="BodyTextIndent2"/>
        <w:widowControl w:val="0"/>
        <w:tabs>
          <w:tab w:val="left" w:pos="1134"/>
        </w:tabs>
        <w:spacing w:line="240" w:lineRule="auto"/>
        <w:ind w:firstLine="0"/>
        <w:rPr>
          <w:rFonts w:ascii="GHEA Grapalat" w:hAnsi="GHEA Grapalat"/>
        </w:rPr>
      </w:pPr>
      <w:r w:rsidRPr="006436C8">
        <w:rPr>
          <w:rFonts w:ascii="GHEA Grapalat" w:hAnsi="GHEA Grapalat"/>
        </w:rPr>
        <w:t xml:space="preserve">8.2.Заявки оцениваются в порядке, установленном настоящим приглашением. </w:t>
      </w:r>
    </w:p>
    <w:p w:rsidR="002A665D" w:rsidRPr="006436C8" w:rsidRDefault="00CF34DE" w:rsidP="00BE7160">
      <w:pPr>
        <w:widowControl w:val="0"/>
        <w:jc w:val="both"/>
        <w:rPr>
          <w:sz w:val="20"/>
          <w:szCs w:val="20"/>
        </w:rPr>
      </w:pPr>
      <w:r w:rsidRPr="006436C8">
        <w:rPr>
          <w:rFonts w:ascii="GHEA Grapalat" w:hAnsi="GHEA Grapalat"/>
          <w:sz w:val="20"/>
          <w:szCs w:val="20"/>
        </w:rPr>
        <w:t>Е</w:t>
      </w:r>
      <w:r w:rsidR="00CA7C54" w:rsidRPr="006436C8">
        <w:rPr>
          <w:rFonts w:ascii="GHEA Grapalat" w:hAnsi="GHEA Grapalat"/>
          <w:sz w:val="20"/>
          <w:szCs w:val="20"/>
        </w:rPr>
        <w:t xml:space="preserve">сли количество лотов </w:t>
      </w:r>
      <w:r w:rsidR="00D42D33" w:rsidRPr="006436C8">
        <w:rPr>
          <w:rFonts w:ascii="GHEA Grapalat" w:hAnsi="GHEA Grapalat"/>
          <w:sz w:val="20"/>
          <w:szCs w:val="20"/>
        </w:rPr>
        <w:t xml:space="preserve">в </w:t>
      </w:r>
      <w:r w:rsidR="00CA7C54" w:rsidRPr="006436C8">
        <w:rPr>
          <w:rFonts w:ascii="GHEA Grapalat" w:hAnsi="GHEA Grapalat"/>
          <w:sz w:val="20"/>
          <w:szCs w:val="20"/>
        </w:rPr>
        <w:t>процедур</w:t>
      </w:r>
      <w:r w:rsidR="00D42D33" w:rsidRPr="006436C8">
        <w:rPr>
          <w:rFonts w:ascii="GHEA Grapalat" w:hAnsi="GHEA Grapalat"/>
          <w:sz w:val="20"/>
          <w:szCs w:val="20"/>
        </w:rPr>
        <w:t>е</w:t>
      </w:r>
      <w:r w:rsidR="00CA7C54" w:rsidRPr="006436C8">
        <w:rPr>
          <w:rFonts w:ascii="GHEA Grapalat" w:hAnsi="GHEA Grapalat"/>
          <w:sz w:val="20"/>
          <w:szCs w:val="20"/>
        </w:rPr>
        <w:t xml:space="preserve"> закупок не превышает семдесять пять</w:t>
      </w:r>
      <w:r w:rsidRPr="006436C8">
        <w:rPr>
          <w:rFonts w:ascii="GHEA Grapalat" w:hAnsi="GHEA Grapalat"/>
          <w:sz w:val="20"/>
          <w:szCs w:val="20"/>
        </w:rPr>
        <w:t xml:space="preserve"> лотов</w:t>
      </w:r>
      <w:r w:rsidR="00CA7C54" w:rsidRPr="006436C8">
        <w:rPr>
          <w:rFonts w:ascii="GHEA Grapalat" w:hAnsi="GHEA Grapalat"/>
          <w:sz w:val="20"/>
          <w:szCs w:val="20"/>
        </w:rPr>
        <w:t xml:space="preserve">- оценка </w:t>
      </w:r>
      <w:r w:rsidR="009A796C" w:rsidRPr="006436C8">
        <w:rPr>
          <w:rFonts w:ascii="GHEA Grapalat" w:hAnsi="GHEA Grapalat"/>
          <w:sz w:val="20"/>
          <w:szCs w:val="20"/>
        </w:rPr>
        <w:t xml:space="preserve">заявок осуществляется в течение </w:t>
      </w:r>
      <w:r w:rsidR="00CA7C54" w:rsidRPr="006436C8">
        <w:rPr>
          <w:rFonts w:ascii="GHEA Grapalat" w:hAnsi="GHEA Grapalat"/>
          <w:sz w:val="20"/>
          <w:szCs w:val="20"/>
        </w:rPr>
        <w:t xml:space="preserve">десяти </w:t>
      </w:r>
      <w:r w:rsidR="009A796C" w:rsidRPr="006436C8">
        <w:rPr>
          <w:rFonts w:ascii="GHEA Grapalat" w:hAnsi="GHEA Grapalat"/>
          <w:sz w:val="20"/>
          <w:szCs w:val="20"/>
        </w:rPr>
        <w:t>рабочих дней со дня истечения окончательного срока их подачи, а</w:t>
      </w:r>
      <w:r w:rsidR="00CA7C54" w:rsidRPr="006436C8">
        <w:rPr>
          <w:rFonts w:ascii="GHEA Grapalat" w:hAnsi="GHEA Grapalat"/>
          <w:sz w:val="20"/>
          <w:szCs w:val="20"/>
        </w:rPr>
        <w:t xml:space="preserve"> при превышении-</w:t>
      </w:r>
      <w:r w:rsidR="009A796C" w:rsidRPr="006436C8">
        <w:rPr>
          <w:rFonts w:ascii="GHEA Grapalat" w:hAnsi="GHEA Grapalat"/>
          <w:sz w:val="20"/>
          <w:szCs w:val="20"/>
        </w:rPr>
        <w:t xml:space="preserve"> в течение </w:t>
      </w:r>
      <w:r w:rsidR="00CA7C54" w:rsidRPr="006436C8">
        <w:rPr>
          <w:rFonts w:ascii="GHEA Grapalat" w:hAnsi="GHEA Grapalat"/>
          <w:sz w:val="20"/>
          <w:szCs w:val="20"/>
        </w:rPr>
        <w:t xml:space="preserve">пятнадцати </w:t>
      </w:r>
      <w:r w:rsidR="009A796C" w:rsidRPr="006436C8">
        <w:rPr>
          <w:rFonts w:ascii="GHEA Grapalat" w:hAnsi="GHEA Grapalat"/>
          <w:sz w:val="20"/>
          <w:szCs w:val="20"/>
        </w:rPr>
        <w:t>рабочих дней.</w:t>
      </w:r>
    </w:p>
    <w:p w:rsidR="00ED6836" w:rsidRPr="006436C8" w:rsidRDefault="00745561" w:rsidP="00BE7160">
      <w:pPr>
        <w:widowControl w:val="0"/>
        <w:jc w:val="both"/>
        <w:rPr>
          <w:rFonts w:ascii="GHEA Grapalat" w:hAnsi="GHEA Grapalat" w:cs="Sylfaen"/>
          <w:sz w:val="20"/>
          <w:szCs w:val="20"/>
        </w:rPr>
      </w:pPr>
      <w:r w:rsidRPr="006436C8">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436C8">
        <w:rPr>
          <w:rFonts w:ascii="GHEA Grapalat" w:hAnsi="GHEA Grapalat"/>
          <w:sz w:val="20"/>
          <w:szCs w:val="20"/>
        </w:rPr>
        <w:t xml:space="preserve"> и оценке </w:t>
      </w:r>
      <w:r w:rsidRPr="006436C8">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6436C8">
        <w:rPr>
          <w:rFonts w:ascii="GHEA Grapalat" w:hAnsi="GHEA Grapalat"/>
          <w:sz w:val="20"/>
          <w:szCs w:val="20"/>
        </w:rPr>
        <w:t>.</w:t>
      </w:r>
    </w:p>
    <w:p w:rsidR="00B514E8" w:rsidRPr="006436C8" w:rsidRDefault="00FD2748" w:rsidP="00BE7160">
      <w:pPr>
        <w:pStyle w:val="BodyTextIndent2"/>
        <w:widowControl w:val="0"/>
        <w:tabs>
          <w:tab w:val="left" w:pos="1134"/>
        </w:tabs>
        <w:spacing w:line="240" w:lineRule="auto"/>
        <w:ind w:firstLine="0"/>
        <w:rPr>
          <w:rFonts w:ascii="GHEA Grapalat" w:hAnsi="GHEA Grapalat" w:cs="Sylfaen"/>
        </w:rPr>
      </w:pPr>
      <w:r w:rsidRPr="006436C8">
        <w:rPr>
          <w:rFonts w:ascii="GHEA Grapalat" w:hAnsi="GHEA Grapalat"/>
        </w:rPr>
        <w:t>8.</w:t>
      </w:r>
      <w:r w:rsidR="00BD1509" w:rsidRPr="006436C8">
        <w:rPr>
          <w:rFonts w:ascii="GHEA Grapalat" w:hAnsi="GHEA Grapalat"/>
        </w:rPr>
        <w:t>3</w:t>
      </w:r>
      <w:r w:rsidR="00BE7160">
        <w:rPr>
          <w:rFonts w:ascii="GHEA Grapalat" w:hAnsi="GHEA Grapalat"/>
        </w:rPr>
        <w:t>.</w:t>
      </w:r>
      <w:r w:rsidR="00D22CBB" w:rsidRPr="006436C8">
        <w:rPr>
          <w:rFonts w:ascii="GHEA Grapalat" w:hAnsi="GHEA Grapalat"/>
        </w:rPr>
        <w:t>Отобранный у</w:t>
      </w:r>
      <w:r w:rsidRPr="006436C8">
        <w:rPr>
          <w:rFonts w:ascii="GHEA Grapalat" w:hAnsi="GHEA Grapalat"/>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436C8">
        <w:rPr>
          <w:rFonts w:ascii="GHEA Grapalat" w:hAnsi="GHEA Grapalat"/>
        </w:rPr>
        <w:t>отобранного</w:t>
      </w:r>
      <w:r w:rsidR="0066621D" w:rsidRPr="006436C8">
        <w:rPr>
          <w:rFonts w:ascii="GHEA Grapalat" w:hAnsi="GHEA Grapalat"/>
        </w:rPr>
        <w:t xml:space="preserve"> участника</w:t>
      </w:r>
      <w:r w:rsidR="009A0BDF" w:rsidRPr="006436C8">
        <w:rPr>
          <w:rFonts w:ascii="GHEA Grapalat" w:hAnsi="GHEA Grapalat"/>
        </w:rPr>
        <w:t xml:space="preserve"> и </w:t>
      </w:r>
      <w:r w:rsidRPr="006436C8">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6436C8">
        <w:rPr>
          <w:rFonts w:ascii="GHEA Grapalat" w:hAnsi="GHEA Grapalat"/>
        </w:rPr>
        <w:t>.</w:t>
      </w:r>
    </w:p>
    <w:p w:rsidR="00096865" w:rsidRPr="006436C8" w:rsidRDefault="00FD2748" w:rsidP="00BE7160">
      <w:pPr>
        <w:pStyle w:val="BodyTextIndent"/>
        <w:widowControl w:val="0"/>
        <w:tabs>
          <w:tab w:val="left" w:pos="1134"/>
        </w:tabs>
        <w:spacing w:line="240" w:lineRule="auto"/>
        <w:ind w:firstLine="0"/>
        <w:rPr>
          <w:rFonts w:ascii="GHEA Grapalat" w:hAnsi="GHEA Grapalat" w:cs="Sylfaen"/>
          <w:i w:val="0"/>
        </w:rPr>
      </w:pPr>
      <w:r w:rsidRPr="006436C8">
        <w:rPr>
          <w:rFonts w:ascii="GHEA Grapalat" w:hAnsi="GHEA Grapalat"/>
          <w:i w:val="0"/>
        </w:rPr>
        <w:t>8.</w:t>
      </w:r>
      <w:r w:rsidR="00023B6C" w:rsidRPr="006436C8">
        <w:rPr>
          <w:rFonts w:ascii="GHEA Grapalat" w:hAnsi="GHEA Grapalat"/>
          <w:i w:val="0"/>
        </w:rPr>
        <w:t>4</w:t>
      </w:r>
      <w:r w:rsidR="00BE7160">
        <w:rPr>
          <w:rFonts w:ascii="GHEA Grapalat" w:hAnsi="GHEA Grapalat"/>
          <w:i w:val="0"/>
        </w:rPr>
        <w:t>.</w:t>
      </w:r>
      <w:r w:rsidRPr="006436C8">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w:t>
      </w:r>
      <w:r w:rsidR="00BE7160" w:rsidRPr="00174DD2">
        <w:rPr>
          <w:rFonts w:ascii="GHEA Grapalat" w:hAnsi="GHEA Grapalat"/>
          <w:b/>
          <w:i w:val="0"/>
        </w:rPr>
        <w:t>они сопоставляются с драмом Республики Армения по курсу, установленному Центральным банком Республики Армения</w:t>
      </w:r>
      <w:r w:rsidR="00A01157" w:rsidRPr="006436C8">
        <w:rPr>
          <w:rFonts w:ascii="GHEA Grapalat" w:hAnsi="GHEA Grapalat"/>
          <w:i w:val="0"/>
        </w:rPr>
        <w:t>.</w:t>
      </w:r>
    </w:p>
    <w:p w:rsidR="00096865" w:rsidRPr="006436C8" w:rsidRDefault="00FD2748" w:rsidP="00BE7160">
      <w:pPr>
        <w:pStyle w:val="BodyTextIndent"/>
        <w:widowControl w:val="0"/>
        <w:tabs>
          <w:tab w:val="left" w:pos="1134"/>
        </w:tabs>
        <w:spacing w:line="240" w:lineRule="auto"/>
        <w:ind w:firstLine="0"/>
        <w:rPr>
          <w:rFonts w:ascii="GHEA Grapalat" w:hAnsi="GHEA Grapalat" w:cs="Sylfaen"/>
          <w:i w:val="0"/>
        </w:rPr>
      </w:pPr>
      <w:r w:rsidRPr="006436C8">
        <w:rPr>
          <w:rFonts w:ascii="GHEA Grapalat" w:hAnsi="GHEA Grapalat"/>
          <w:i w:val="0"/>
        </w:rPr>
        <w:t>8.</w:t>
      </w:r>
      <w:r w:rsidR="007939CF" w:rsidRPr="006436C8">
        <w:rPr>
          <w:rFonts w:ascii="GHEA Grapalat" w:hAnsi="GHEA Grapalat"/>
          <w:i w:val="0"/>
        </w:rPr>
        <w:t>5</w:t>
      </w:r>
      <w:r w:rsidRPr="006436C8">
        <w:rPr>
          <w:rFonts w:ascii="GHEA Grapalat" w:hAnsi="GHEA Grapalat"/>
          <w:i w:val="0"/>
        </w:rPr>
        <w:t>.Переговоры между комиссией, заказчиком и участниками запрещаются, за исключением случаев,</w:t>
      </w:r>
    </w:p>
    <w:p w:rsidR="00096865" w:rsidRPr="006436C8" w:rsidRDefault="00096865" w:rsidP="00BE7160">
      <w:pPr>
        <w:pStyle w:val="BodyTextIndent"/>
        <w:widowControl w:val="0"/>
        <w:tabs>
          <w:tab w:val="left" w:pos="1134"/>
        </w:tabs>
        <w:spacing w:line="240" w:lineRule="auto"/>
        <w:ind w:firstLine="0"/>
        <w:rPr>
          <w:rFonts w:ascii="GHEA Grapalat" w:hAnsi="GHEA Grapalat" w:cs="Sylfaen"/>
          <w:i w:val="0"/>
        </w:rPr>
      </w:pPr>
      <w:r w:rsidRPr="006436C8">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6436C8">
        <w:rPr>
          <w:rFonts w:ascii="Courier New" w:hAnsi="Courier New" w:cs="Courier New"/>
          <w:i w:val="0"/>
          <w:lang w:val="en-US"/>
        </w:rPr>
        <w:t> </w:t>
      </w:r>
      <w:r w:rsidRPr="006436C8">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6436C8">
        <w:rPr>
          <w:rFonts w:ascii="GHEA Grapalat" w:hAnsi="GHEA Grapalat"/>
          <w:i w:val="0"/>
        </w:rPr>
        <w:t xml:space="preserve"> </w:t>
      </w:r>
      <w:r w:rsidRPr="006436C8">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436C8" w:rsidDel="00992C40" w:rsidRDefault="00096865" w:rsidP="00BE7160">
      <w:pPr>
        <w:pStyle w:val="BodyTextIndent2"/>
        <w:widowControl w:val="0"/>
        <w:tabs>
          <w:tab w:val="left" w:pos="1134"/>
        </w:tabs>
        <w:spacing w:line="240" w:lineRule="auto"/>
        <w:ind w:firstLine="0"/>
        <w:rPr>
          <w:rFonts w:ascii="GHEA Grapalat" w:hAnsi="GHEA Grapalat" w:cs="Sylfaen"/>
        </w:rPr>
      </w:pPr>
      <w:r w:rsidRPr="006436C8">
        <w:rPr>
          <w:rFonts w:ascii="GHEA Grapalat" w:hAnsi="GHEA Grapalat"/>
        </w:rPr>
        <w:t>2)иных случаев, предусмотренных Законом.</w:t>
      </w:r>
    </w:p>
    <w:p w:rsidR="009B6D58" w:rsidRPr="006436C8" w:rsidRDefault="00FD2748" w:rsidP="00BE7160">
      <w:pPr>
        <w:pStyle w:val="norm"/>
        <w:widowControl w:val="0"/>
        <w:tabs>
          <w:tab w:val="left" w:pos="1134"/>
        </w:tabs>
        <w:spacing w:line="240" w:lineRule="auto"/>
        <w:ind w:firstLine="0"/>
        <w:rPr>
          <w:rFonts w:ascii="GHEA Grapalat" w:hAnsi="GHEA Grapalat" w:cs="Sylfaen"/>
          <w:sz w:val="20"/>
        </w:rPr>
      </w:pPr>
      <w:r w:rsidRPr="006436C8">
        <w:rPr>
          <w:rFonts w:ascii="GHEA Grapalat" w:hAnsi="GHEA Grapalat"/>
          <w:sz w:val="20"/>
        </w:rPr>
        <w:t>8.</w:t>
      </w:r>
      <w:r w:rsidR="002E30B8" w:rsidRPr="006436C8">
        <w:rPr>
          <w:rFonts w:ascii="GHEA Grapalat" w:hAnsi="GHEA Grapalat"/>
          <w:sz w:val="20"/>
        </w:rPr>
        <w:t>6</w:t>
      </w:r>
      <w:r w:rsidRPr="006436C8">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436C8">
        <w:rPr>
          <w:rFonts w:ascii="GHEA Grapalat" w:hAnsi="GHEA Grapalat"/>
          <w:sz w:val="20"/>
        </w:rPr>
        <w:t>отобранного</w:t>
      </w:r>
      <w:r w:rsidR="00970000" w:rsidRPr="006436C8">
        <w:rPr>
          <w:rFonts w:ascii="GHEA Grapalat" w:hAnsi="GHEA Grapalat"/>
          <w:sz w:val="20"/>
        </w:rPr>
        <w:t xml:space="preserve"> участника</w:t>
      </w:r>
      <w:r w:rsidR="00A00A1F" w:rsidRPr="006436C8">
        <w:rPr>
          <w:rFonts w:ascii="GHEA Grapalat" w:hAnsi="GHEA Grapalat"/>
          <w:sz w:val="20"/>
        </w:rPr>
        <w:t xml:space="preserve"> и </w:t>
      </w:r>
      <w:r w:rsidRPr="006436C8">
        <w:rPr>
          <w:rFonts w:ascii="GHEA Grapalat" w:hAnsi="GHEA Grapalat"/>
          <w:sz w:val="20"/>
        </w:rPr>
        <w:t xml:space="preserve">участников, </w:t>
      </w:r>
      <w:r w:rsidR="00A00A1F" w:rsidRPr="006436C8">
        <w:rPr>
          <w:rFonts w:ascii="GHEA Grapalat" w:hAnsi="GHEA Grapalat"/>
          <w:sz w:val="20"/>
        </w:rPr>
        <w:t xml:space="preserve"> занявших </w:t>
      </w:r>
      <w:r w:rsidRPr="006436C8">
        <w:rPr>
          <w:rFonts w:ascii="GHEA Grapalat" w:hAnsi="GHEA Grapalat"/>
          <w:sz w:val="20"/>
        </w:rPr>
        <w:t xml:space="preserve">последующие места. </w:t>
      </w:r>
      <w:r w:rsidR="00F5168A" w:rsidRPr="006436C8">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w:t>
      </w:r>
      <w:r w:rsidR="00F5168A" w:rsidRPr="006436C8">
        <w:rPr>
          <w:rFonts w:ascii="GHEA Grapalat" w:hAnsi="GHEA Grapalat"/>
          <w:sz w:val="20"/>
        </w:rPr>
        <w:lastRenderedPageBreak/>
        <w:t xml:space="preserve">приборов и оборудования требованиям </w:t>
      </w:r>
      <w:r w:rsidR="00D877C5" w:rsidRPr="006436C8">
        <w:rPr>
          <w:rFonts w:ascii="GHEA Grapalat" w:hAnsi="GHEA Grapalat"/>
          <w:sz w:val="20"/>
        </w:rPr>
        <w:t>приглашения</w:t>
      </w:r>
      <w:r w:rsidR="005A3D17" w:rsidRPr="006436C8">
        <w:rPr>
          <w:rFonts w:ascii="GHEA Grapalat" w:hAnsi="GHEA Grapalat"/>
          <w:sz w:val="20"/>
        </w:rPr>
        <w:t>.</w:t>
      </w:r>
      <w:r w:rsidR="00D877C5" w:rsidRPr="006436C8">
        <w:rPr>
          <w:rFonts w:ascii="GHEA Grapalat" w:hAnsi="GHEA Grapalat"/>
          <w:sz w:val="20"/>
        </w:rPr>
        <w:t xml:space="preserve"> </w:t>
      </w:r>
      <w:r w:rsidRPr="006436C8">
        <w:rPr>
          <w:rFonts w:ascii="GHEA Grapalat" w:hAnsi="GHEA Grapalat"/>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436C8">
        <w:rPr>
          <w:rFonts w:ascii="GHEA Grapalat" w:hAnsi="GHEA Grapalat"/>
          <w:sz w:val="20"/>
        </w:rPr>
        <w:t>ании части 6 статьи 15 Закона:</w:t>
      </w:r>
    </w:p>
    <w:p w:rsidR="009B6D58" w:rsidRPr="006436C8" w:rsidRDefault="009B6D58" w:rsidP="00BE7160">
      <w:pPr>
        <w:pStyle w:val="norm"/>
        <w:widowControl w:val="0"/>
        <w:tabs>
          <w:tab w:val="left" w:pos="1134"/>
        </w:tabs>
        <w:spacing w:line="240" w:lineRule="auto"/>
        <w:ind w:firstLine="0"/>
        <w:rPr>
          <w:rFonts w:ascii="GHEA Grapalat" w:hAnsi="GHEA Grapalat" w:cs="Sylfaen"/>
          <w:sz w:val="20"/>
        </w:rPr>
      </w:pPr>
      <w:r w:rsidRPr="006436C8">
        <w:rPr>
          <w:rFonts w:ascii="GHEA Grapalat" w:hAnsi="GHEA Grapalat"/>
          <w:sz w:val="20"/>
        </w:rPr>
        <w:t>а.для определения</w:t>
      </w:r>
      <w:r w:rsidR="005F09CE" w:rsidRPr="006436C8">
        <w:rPr>
          <w:rFonts w:ascii="GHEA Grapalat" w:hAnsi="GHEA Grapalat"/>
          <w:sz w:val="20"/>
        </w:rPr>
        <w:t xml:space="preserve"> отобранного</w:t>
      </w:r>
      <w:r w:rsidR="000C6E1C" w:rsidRPr="006436C8">
        <w:rPr>
          <w:rFonts w:ascii="GHEA Grapalat" w:hAnsi="GHEA Grapalat"/>
          <w:sz w:val="20"/>
        </w:rPr>
        <w:t xml:space="preserve"> участника</w:t>
      </w:r>
      <w:r w:rsidR="005F09CE" w:rsidRPr="006436C8">
        <w:rPr>
          <w:rFonts w:ascii="GHEA Grapalat" w:hAnsi="GHEA Grapalat"/>
          <w:sz w:val="20"/>
        </w:rPr>
        <w:t xml:space="preserve"> и</w:t>
      </w:r>
      <w:r w:rsidRPr="006436C8">
        <w:rPr>
          <w:rFonts w:ascii="GHEA Grapalat" w:hAnsi="GHEA Grapalat"/>
          <w:sz w:val="20"/>
        </w:rPr>
        <w:t xml:space="preserve"> участников, занявших последующие места, с</w:t>
      </w:r>
      <w:r w:rsidR="00A50C53" w:rsidRPr="006436C8">
        <w:rPr>
          <w:rFonts w:ascii="Courier New" w:hAnsi="Courier New" w:cs="Courier New"/>
          <w:sz w:val="20"/>
          <w:lang w:val="en-US"/>
        </w:rPr>
        <w:t> </w:t>
      </w:r>
      <w:r w:rsidRPr="006436C8">
        <w:rPr>
          <w:rFonts w:ascii="GHEA Grapalat" w:hAnsi="GHEA Grapalat"/>
          <w:sz w:val="20"/>
        </w:rPr>
        <w:t>целью сокращения предложенных на заседании комиссии цен, со всеми участниками,</w:t>
      </w:r>
      <w:r w:rsidR="00AA7117" w:rsidRPr="006436C8">
        <w:rPr>
          <w:rFonts w:ascii="GHEA Grapalat" w:hAnsi="GHEA Grapalat"/>
          <w:sz w:val="20"/>
        </w:rPr>
        <w:t xml:space="preserve"> </w:t>
      </w:r>
      <w:r w:rsidRPr="006436C8">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436C8" w:rsidRDefault="009B6D58" w:rsidP="00BE7160">
      <w:pPr>
        <w:pStyle w:val="norm"/>
        <w:widowControl w:val="0"/>
        <w:tabs>
          <w:tab w:val="left" w:pos="1134"/>
        </w:tabs>
        <w:spacing w:line="240" w:lineRule="auto"/>
        <w:ind w:firstLine="0"/>
        <w:rPr>
          <w:rFonts w:ascii="GHEA Grapalat" w:hAnsi="GHEA Grapalat" w:cs="Sylfaen"/>
          <w:sz w:val="20"/>
        </w:rPr>
      </w:pPr>
      <w:r w:rsidRPr="006436C8">
        <w:rPr>
          <w:rFonts w:ascii="GHEA Grapalat" w:hAnsi="GHEA Grapalat"/>
          <w:sz w:val="20"/>
        </w:rPr>
        <w:t xml:space="preserve">б.в противном случае заседание комиссии приостанавливается, и в течение одного рабочего дня секретарь комиссии </w:t>
      </w:r>
      <w:r w:rsidR="000A7854" w:rsidRPr="006436C8">
        <w:rPr>
          <w:rFonts w:ascii="GHEA Grapalat" w:hAnsi="GHEA Grapalat"/>
          <w:sz w:val="20"/>
        </w:rPr>
        <w:t>в электронной форме</w:t>
      </w:r>
      <w:r w:rsidRPr="006436C8">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436C8" w:rsidRDefault="009B6D58" w:rsidP="00BE7160">
      <w:pPr>
        <w:pStyle w:val="norm"/>
        <w:widowControl w:val="0"/>
        <w:tabs>
          <w:tab w:val="left" w:pos="1134"/>
        </w:tabs>
        <w:spacing w:line="240" w:lineRule="auto"/>
        <w:ind w:firstLine="0"/>
        <w:rPr>
          <w:rFonts w:ascii="GHEA Grapalat" w:hAnsi="GHEA Grapalat" w:cs="Sylfaen"/>
          <w:sz w:val="20"/>
        </w:rPr>
      </w:pPr>
      <w:r w:rsidRPr="006436C8">
        <w:rPr>
          <w:rFonts w:ascii="GHEA Grapalat" w:hAnsi="GHEA Grapalat"/>
          <w:sz w:val="20"/>
        </w:rPr>
        <w:t xml:space="preserve">в.переговоры проводятся не раннее чем на второй и не позднее чем на </w:t>
      </w:r>
      <w:r w:rsidR="00996FDC" w:rsidRPr="006436C8">
        <w:rPr>
          <w:rFonts w:ascii="GHEA Grapalat" w:hAnsi="GHEA Grapalat"/>
          <w:sz w:val="20"/>
        </w:rPr>
        <w:t xml:space="preserve">пятый </w:t>
      </w:r>
      <w:r w:rsidRPr="006436C8">
        <w:rPr>
          <w:rFonts w:ascii="GHEA Grapalat" w:hAnsi="GHEA Grapalat"/>
          <w:sz w:val="20"/>
        </w:rPr>
        <w:t>рабочий день со дня отправки извещения</w:t>
      </w:r>
      <w:r w:rsidR="00A50C53" w:rsidRPr="006436C8">
        <w:rPr>
          <w:rFonts w:ascii="GHEA Grapalat" w:hAnsi="GHEA Grapalat"/>
          <w:sz w:val="20"/>
        </w:rPr>
        <w:t>,</w:t>
      </w:r>
    </w:p>
    <w:p w:rsidR="009B6D58" w:rsidRPr="006436C8" w:rsidRDefault="009B6D58" w:rsidP="00BE7160">
      <w:pPr>
        <w:pStyle w:val="norm"/>
        <w:widowControl w:val="0"/>
        <w:tabs>
          <w:tab w:val="left" w:pos="1134"/>
        </w:tabs>
        <w:spacing w:line="240" w:lineRule="auto"/>
        <w:ind w:firstLine="0"/>
        <w:rPr>
          <w:rFonts w:ascii="GHEA Grapalat" w:hAnsi="GHEA Grapalat" w:cs="Sylfaen"/>
          <w:sz w:val="20"/>
        </w:rPr>
      </w:pPr>
      <w:r w:rsidRPr="006436C8">
        <w:rPr>
          <w:rFonts w:ascii="GHEA Grapalat" w:hAnsi="GHEA Grapalat"/>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436C8" w:rsidRDefault="009B6D58" w:rsidP="00BE7160">
      <w:pPr>
        <w:pStyle w:val="norm"/>
        <w:widowControl w:val="0"/>
        <w:tabs>
          <w:tab w:val="left" w:pos="1134"/>
        </w:tabs>
        <w:spacing w:line="240" w:lineRule="auto"/>
        <w:ind w:firstLine="0"/>
        <w:rPr>
          <w:rFonts w:ascii="GHEA Grapalat" w:hAnsi="GHEA Grapalat" w:cs="Sylfaen"/>
          <w:sz w:val="20"/>
        </w:rPr>
      </w:pPr>
      <w:r w:rsidRPr="006436C8">
        <w:rPr>
          <w:rFonts w:ascii="GHEA Grapalat" w:hAnsi="GHEA Grapalat"/>
          <w:sz w:val="20"/>
        </w:rPr>
        <w:t xml:space="preserve">д.на момент истечения установленного для переговоров окончательного срока, по представленным </w:t>
      </w:r>
      <w:r w:rsidR="001D129F" w:rsidRPr="006436C8">
        <w:rPr>
          <w:rFonts w:ascii="GHEA Grapalat" w:hAnsi="GHEA Grapalat"/>
          <w:sz w:val="20"/>
        </w:rPr>
        <w:t xml:space="preserve">присутствующим на переговорах </w:t>
      </w:r>
      <w:r w:rsidRPr="006436C8">
        <w:rPr>
          <w:rFonts w:ascii="GHEA Grapalat" w:hAnsi="GHEA Grapalat"/>
          <w:sz w:val="20"/>
        </w:rPr>
        <w:t>участниками</w:t>
      </w:r>
      <w:r w:rsidR="001D129F" w:rsidRPr="006436C8">
        <w:rPr>
          <w:rFonts w:ascii="GHEA Grapalat" w:hAnsi="GHEA Grapalat"/>
          <w:sz w:val="20"/>
        </w:rPr>
        <w:t xml:space="preserve"> </w:t>
      </w:r>
      <w:r w:rsidRPr="006436C8">
        <w:rPr>
          <w:rFonts w:ascii="GHEA Grapalat" w:hAnsi="GHEA Grapalat"/>
          <w:sz w:val="20"/>
        </w:rPr>
        <w:t xml:space="preserve">ценам, </w:t>
      </w:r>
      <w:r w:rsidR="00927888" w:rsidRPr="006436C8">
        <w:rPr>
          <w:rFonts w:ascii="GHEA Grapalat" w:hAnsi="GHEA Grapalat"/>
          <w:sz w:val="20"/>
        </w:rPr>
        <w:t xml:space="preserve">которые </w:t>
      </w:r>
      <w:r w:rsidRPr="006436C8">
        <w:rPr>
          <w:rFonts w:ascii="GHEA Grapalat" w:hAnsi="GHEA Grapalat"/>
          <w:sz w:val="20"/>
        </w:rPr>
        <w:t xml:space="preserve">не </w:t>
      </w:r>
      <w:r w:rsidR="00927888" w:rsidRPr="006436C8">
        <w:rPr>
          <w:rFonts w:ascii="GHEA Grapalat" w:hAnsi="GHEA Grapalat"/>
          <w:sz w:val="20"/>
        </w:rPr>
        <w:t>превышают цену, установленную  заявкой на закупку</w:t>
      </w:r>
      <w:r w:rsidRPr="006436C8">
        <w:rPr>
          <w:rFonts w:ascii="GHEA Grapalat" w:hAnsi="GHEA Grapalat"/>
          <w:sz w:val="20"/>
        </w:rPr>
        <w:t>, определяются и объявляются</w:t>
      </w:r>
      <w:r w:rsidR="00A134CC" w:rsidRPr="006436C8">
        <w:rPr>
          <w:rFonts w:ascii="GHEA Grapalat" w:hAnsi="GHEA Grapalat"/>
          <w:sz w:val="20"/>
        </w:rPr>
        <w:t xml:space="preserve"> отобранный участник и</w:t>
      </w:r>
      <w:r w:rsidRPr="006436C8">
        <w:rPr>
          <w:rFonts w:ascii="GHEA Grapalat" w:hAnsi="GHEA Grapalat"/>
          <w:sz w:val="20"/>
        </w:rPr>
        <w:t xml:space="preserve"> участники, занявшие последующие места,</w:t>
      </w:r>
    </w:p>
    <w:p w:rsidR="00AB2976" w:rsidRPr="006436C8" w:rsidRDefault="009B6D58" w:rsidP="00BE7160">
      <w:pPr>
        <w:pStyle w:val="norm"/>
        <w:widowControl w:val="0"/>
        <w:tabs>
          <w:tab w:val="left" w:pos="1134"/>
        </w:tabs>
        <w:spacing w:line="240" w:lineRule="auto"/>
        <w:ind w:firstLine="0"/>
        <w:rPr>
          <w:rFonts w:ascii="GHEA Grapalat" w:hAnsi="GHEA Grapalat"/>
          <w:sz w:val="20"/>
          <w:lang w:val="hy-AM"/>
        </w:rPr>
      </w:pPr>
      <w:r w:rsidRPr="006436C8">
        <w:rPr>
          <w:rFonts w:ascii="GHEA Grapalat" w:hAnsi="GHEA Grapalat"/>
          <w:sz w:val="20"/>
        </w:rPr>
        <w:t>е.</w:t>
      </w:r>
      <w:r w:rsidR="00AB2976" w:rsidRPr="006436C8">
        <w:rPr>
          <w:rFonts w:ascii="GHEA Grapalat" w:hAnsi="GHEA Grapalat"/>
          <w:sz w:val="20"/>
        </w:rPr>
        <w:t>если на момент истечения установленного для переговоров окончательного срока представленные присутствующим</w:t>
      </w:r>
      <w:r w:rsidR="00B80C17" w:rsidRPr="006436C8">
        <w:rPr>
          <w:rFonts w:ascii="GHEA Grapalat" w:hAnsi="GHEA Grapalat"/>
          <w:sz w:val="20"/>
        </w:rPr>
        <w:t>и</w:t>
      </w:r>
      <w:r w:rsidR="00AB2976" w:rsidRPr="006436C8">
        <w:rPr>
          <w:rFonts w:ascii="GHEA Grapalat" w:hAnsi="GHEA Grapalat"/>
          <w:sz w:val="20"/>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6436C8">
        <w:rPr>
          <w:rFonts w:ascii="GHEA Grapalat" w:hAnsi="GHEA Grapalat"/>
          <w:sz w:val="20"/>
          <w:lang w:val="hy-AM"/>
        </w:rPr>
        <w:t xml:space="preserve"> </w:t>
      </w:r>
      <w:r w:rsidR="00AB2976" w:rsidRPr="006436C8">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6436C8">
        <w:rPr>
          <w:rFonts w:ascii="GHEA Grapalat" w:hAnsi="GHEA Grapalat"/>
          <w:sz w:val="20"/>
        </w:rPr>
        <w:t>выполнения работ</w:t>
      </w:r>
      <w:r w:rsidR="00AB2976" w:rsidRPr="006436C8">
        <w:rPr>
          <w:rFonts w:ascii="GHEA Grapalat" w:hAnsi="GHEA Grapalat"/>
          <w:sz w:val="20"/>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6436C8" w:rsidRDefault="003572EA" w:rsidP="00BE7160">
      <w:pPr>
        <w:pStyle w:val="norm"/>
        <w:widowControl w:val="0"/>
        <w:tabs>
          <w:tab w:val="left" w:pos="1134"/>
        </w:tabs>
        <w:spacing w:line="240" w:lineRule="auto"/>
        <w:ind w:firstLine="0"/>
        <w:rPr>
          <w:rFonts w:ascii="GHEA Grapalat" w:hAnsi="GHEA Grapalat"/>
          <w:sz w:val="20"/>
        </w:rPr>
      </w:pPr>
      <w:r w:rsidRPr="006436C8">
        <w:rPr>
          <w:rFonts w:ascii="GHEA Grapalat" w:hAnsi="GHEA Grapalat"/>
          <w:sz w:val="20"/>
        </w:rPr>
        <w:t>ж.</w:t>
      </w:r>
      <w:r w:rsidR="00DF44E3" w:rsidRPr="006436C8">
        <w:rPr>
          <w:rFonts w:ascii="GHEA Grapalat" w:hAnsi="GHEA Grapalat"/>
          <w:sz w:val="20"/>
        </w:rPr>
        <w:t xml:space="preserve"> </w:t>
      </w:r>
      <w:r w:rsidR="00C34AFD" w:rsidRPr="006436C8">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436C8">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6436C8">
        <w:rPr>
          <w:rFonts w:ascii="GHEA Grapalat" w:hAnsi="GHEA Grapalat"/>
          <w:sz w:val="20"/>
        </w:rPr>
        <w:t>, за исключением случая, предусмотренного абзацем ,, е " настоящего подпункта</w:t>
      </w:r>
      <w:r w:rsidR="009B6D58" w:rsidRPr="006436C8">
        <w:rPr>
          <w:rFonts w:ascii="GHEA Grapalat" w:hAnsi="GHEA Grapalat"/>
          <w:sz w:val="20"/>
        </w:rPr>
        <w:t>.</w:t>
      </w:r>
      <w:r w:rsidR="00FD2748" w:rsidRPr="006436C8">
        <w:rPr>
          <w:rFonts w:ascii="GHEA Grapalat" w:hAnsi="GHEA Grapalat"/>
          <w:sz w:val="20"/>
        </w:rPr>
        <w:t>8.</w:t>
      </w:r>
      <w:r w:rsidR="00FD6933" w:rsidRPr="006436C8">
        <w:rPr>
          <w:rFonts w:ascii="GHEA Grapalat" w:hAnsi="GHEA Grapalat"/>
          <w:sz w:val="20"/>
        </w:rPr>
        <w:t>7</w:t>
      </w:r>
      <w:r w:rsidR="00FD2748" w:rsidRPr="006436C8">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436C8">
        <w:rPr>
          <w:rFonts w:ascii="GHEA Grapalat" w:hAnsi="GHEA Grapalat"/>
          <w:sz w:val="20"/>
        </w:rPr>
        <w:t xml:space="preserve">включенные в заявку </w:t>
      </w:r>
      <w:r w:rsidR="00FD2748" w:rsidRPr="006436C8">
        <w:rPr>
          <w:rFonts w:ascii="GHEA Grapalat" w:hAnsi="GHEA Grapalat"/>
          <w:sz w:val="20"/>
        </w:rPr>
        <w:t>документ</w:t>
      </w:r>
      <w:r w:rsidR="00F7541A" w:rsidRPr="006436C8">
        <w:rPr>
          <w:rFonts w:ascii="GHEA Grapalat" w:hAnsi="GHEA Grapalat"/>
          <w:sz w:val="20"/>
        </w:rPr>
        <w:t>ы</w:t>
      </w:r>
      <w:r w:rsidR="00FD2748" w:rsidRPr="006436C8">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6436C8">
        <w:rPr>
          <w:rFonts w:ascii="Courier New" w:hAnsi="Courier New" w:cs="Courier New"/>
          <w:sz w:val="20"/>
        </w:rPr>
        <w:t> </w:t>
      </w:r>
      <w:r w:rsidR="00FD2748" w:rsidRPr="006436C8">
        <w:rPr>
          <w:rFonts w:ascii="GHEA Grapalat" w:hAnsi="GHEA Grapalat"/>
          <w:sz w:val="20"/>
        </w:rPr>
        <w:t>препятствуя нормальному функционированию комиссии.</w:t>
      </w:r>
    </w:p>
    <w:p w:rsidR="00AD2081" w:rsidRPr="006436C8" w:rsidRDefault="00A150A9" w:rsidP="00BF0FB8">
      <w:pPr>
        <w:pStyle w:val="norm"/>
        <w:widowControl w:val="0"/>
        <w:tabs>
          <w:tab w:val="left" w:pos="1134"/>
        </w:tabs>
        <w:spacing w:line="240" w:lineRule="auto"/>
        <w:ind w:firstLine="0"/>
        <w:rPr>
          <w:rFonts w:ascii="GHEA Grapalat" w:hAnsi="GHEA Grapalat"/>
          <w:sz w:val="20"/>
        </w:rPr>
      </w:pPr>
      <w:r w:rsidRPr="006436C8">
        <w:rPr>
          <w:rFonts w:ascii="GHEA Grapalat" w:hAnsi="GHEA Grapalat"/>
          <w:sz w:val="20"/>
        </w:rPr>
        <w:t>8.</w:t>
      </w:r>
      <w:r w:rsidR="00D800E8" w:rsidRPr="006436C8">
        <w:rPr>
          <w:rFonts w:ascii="GHEA Grapalat" w:hAnsi="GHEA Grapalat"/>
          <w:sz w:val="20"/>
        </w:rPr>
        <w:t>7</w:t>
      </w:r>
      <w:r w:rsidRPr="006436C8">
        <w:rPr>
          <w:rFonts w:ascii="GHEA Grapalat" w:hAnsi="GHEA Grapalat"/>
          <w:sz w:val="20"/>
        </w:rPr>
        <w:t xml:space="preserve">.Если в результате оценки, проведенной в ходе заседания по вскрытию </w:t>
      </w:r>
      <w:r w:rsidR="00F00565" w:rsidRPr="006436C8">
        <w:rPr>
          <w:rFonts w:ascii="GHEA Grapalat" w:hAnsi="GHEA Grapalat"/>
          <w:sz w:val="20"/>
        </w:rPr>
        <w:t xml:space="preserve">и оценке </w:t>
      </w:r>
      <w:r w:rsidRPr="006436C8">
        <w:rPr>
          <w:rFonts w:ascii="GHEA Grapalat" w:hAnsi="GHEA Grapalat"/>
          <w:sz w:val="20"/>
        </w:rPr>
        <w:t>заявок, в заявке участника фиксируются несоответствия требованиям приглашения,</w:t>
      </w:r>
      <w:r w:rsidR="0011340E" w:rsidRPr="006436C8">
        <w:rPr>
          <w:rFonts w:ascii="GHEA Grapalat" w:hAnsi="GHEA Grapalat"/>
          <w:sz w:val="20"/>
        </w:rPr>
        <w:t xml:space="preserve"> </w:t>
      </w:r>
      <w:r w:rsidR="00595177" w:rsidRPr="006436C8">
        <w:rPr>
          <w:rFonts w:ascii="GHEA Grapalat" w:hAnsi="GHEA Grapalat"/>
          <w:sz w:val="20"/>
        </w:rPr>
        <w:t>то</w:t>
      </w:r>
      <w:r w:rsidRPr="006436C8">
        <w:rPr>
          <w:rFonts w:ascii="GHEA Grapalat" w:hAnsi="GHEA Grapalat"/>
          <w:sz w:val="20"/>
        </w:rPr>
        <w:t xml:space="preserve"> секретарь комиссии в тот же день</w:t>
      </w:r>
      <w:r w:rsidR="007A34A6" w:rsidRPr="006436C8">
        <w:rPr>
          <w:rFonts w:ascii="GHEA Grapalat" w:hAnsi="GHEA Grapalat"/>
          <w:sz w:val="20"/>
        </w:rPr>
        <w:t xml:space="preserve"> </w:t>
      </w:r>
      <w:r w:rsidR="00595177" w:rsidRPr="006436C8">
        <w:rPr>
          <w:rFonts w:ascii="GHEA Grapalat" w:hAnsi="GHEA Grapalat"/>
          <w:sz w:val="20"/>
        </w:rPr>
        <w:t>в электронной форме</w:t>
      </w:r>
      <w:r w:rsidR="007A34A6" w:rsidRPr="006436C8">
        <w:rPr>
          <w:rFonts w:ascii="GHEA Grapalat" w:hAnsi="GHEA Grapalat"/>
          <w:sz w:val="20"/>
        </w:rPr>
        <w:t xml:space="preserve"> </w:t>
      </w:r>
      <w:r w:rsidRPr="006436C8">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6436C8" w:rsidRDefault="006A202F" w:rsidP="00BF0FB8">
      <w:pPr>
        <w:pStyle w:val="norm"/>
        <w:widowControl w:val="0"/>
        <w:tabs>
          <w:tab w:val="left" w:pos="1134"/>
        </w:tabs>
        <w:spacing w:line="240" w:lineRule="auto"/>
        <w:ind w:firstLine="0"/>
        <w:rPr>
          <w:rFonts w:ascii="GHEA Grapalat" w:hAnsi="GHEA Grapalat" w:cs="Sylfaen"/>
          <w:sz w:val="20"/>
        </w:rPr>
      </w:pPr>
      <w:r w:rsidRPr="006436C8">
        <w:rPr>
          <w:rFonts w:ascii="GHEA Grapalat" w:hAnsi="GHEA Grapalat"/>
          <w:sz w:val="20"/>
        </w:rPr>
        <w:t>В</w:t>
      </w:r>
      <w:r w:rsidR="00AD2081" w:rsidRPr="006436C8">
        <w:rPr>
          <w:rFonts w:ascii="GHEA Grapalat" w:hAnsi="GHEA Grapalat"/>
          <w:sz w:val="20"/>
        </w:rPr>
        <w:t xml:space="preserve"> случае обоснованного решения на основании пункта 67 </w:t>
      </w:r>
      <w:r w:rsidR="0033740E" w:rsidRPr="006436C8">
        <w:rPr>
          <w:rFonts w:ascii="GHEA Grapalat" w:hAnsi="GHEA Grapalat"/>
          <w:sz w:val="20"/>
        </w:rPr>
        <w:t>П</w:t>
      </w:r>
      <w:r w:rsidR="00AD2081" w:rsidRPr="006436C8">
        <w:rPr>
          <w:rFonts w:ascii="GHEA Grapalat" w:hAnsi="GHEA Grapalat"/>
          <w:sz w:val="20"/>
        </w:rPr>
        <w:t xml:space="preserve">орядка </w:t>
      </w:r>
      <w:r w:rsidRPr="006436C8">
        <w:rPr>
          <w:rFonts w:ascii="GHEA Grapalat" w:hAnsi="GHEA Grapalat"/>
          <w:sz w:val="20"/>
        </w:rPr>
        <w:t xml:space="preserve">Оценочная комиссия </w:t>
      </w:r>
      <w:r w:rsidR="00CD1E50" w:rsidRPr="006436C8">
        <w:rPr>
          <w:rFonts w:ascii="GHEA Grapalat" w:hAnsi="GHEA Grapalat"/>
          <w:sz w:val="20"/>
        </w:rPr>
        <w:t xml:space="preserve">посредством </w:t>
      </w:r>
      <w:r w:rsidR="00A150D1" w:rsidRPr="006436C8">
        <w:rPr>
          <w:rFonts w:ascii="GHEA Grapalat" w:hAnsi="GHEA Grapalat"/>
          <w:sz w:val="20"/>
        </w:rPr>
        <w:t>К</w:t>
      </w:r>
      <w:r w:rsidR="00CD1E50" w:rsidRPr="006436C8">
        <w:rPr>
          <w:rFonts w:ascii="GHEA Grapalat" w:hAnsi="GHEA Grapalat"/>
          <w:sz w:val="20"/>
        </w:rPr>
        <w:t xml:space="preserve">омитета государственных доходов РА </w:t>
      </w:r>
      <w:r w:rsidRPr="006436C8">
        <w:rPr>
          <w:rFonts w:ascii="GHEA Grapalat" w:hAnsi="GHEA Grapalat"/>
          <w:sz w:val="20"/>
        </w:rPr>
        <w:t xml:space="preserve">может </w:t>
      </w:r>
      <w:r w:rsidR="00AD2081" w:rsidRPr="006436C8">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436C8">
        <w:rPr>
          <w:rFonts w:ascii="GHEA Grapalat" w:hAnsi="GHEA Grapalat"/>
          <w:sz w:val="20"/>
        </w:rPr>
        <w:t>З</w:t>
      </w:r>
      <w:r w:rsidR="00AD2081" w:rsidRPr="006436C8">
        <w:rPr>
          <w:rFonts w:ascii="GHEA Grapalat" w:hAnsi="GHEA Grapalat"/>
          <w:sz w:val="20"/>
        </w:rPr>
        <w:t>акона</w:t>
      </w:r>
      <w:r w:rsidR="00F215E2" w:rsidRPr="006436C8">
        <w:rPr>
          <w:rFonts w:ascii="GHEA Grapalat" w:hAnsi="GHEA Grapalat"/>
          <w:sz w:val="20"/>
        </w:rPr>
        <w:t xml:space="preserve">. </w:t>
      </w:r>
      <w:r w:rsidR="00AD2081" w:rsidRPr="006436C8">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436C8">
        <w:rPr>
          <w:rFonts w:ascii="GHEA Grapalat" w:hAnsi="GHEA Grapalat" w:cs="Sylfaen"/>
          <w:sz w:val="20"/>
        </w:rPr>
        <w:t>(число, месяц, год)</w:t>
      </w:r>
      <w:r w:rsidR="00AD2081" w:rsidRPr="006436C8">
        <w:rPr>
          <w:rFonts w:ascii="GHEA Grapalat" w:hAnsi="GHEA Grapalat" w:cs="Sylfaen"/>
          <w:sz w:val="20"/>
        </w:rPr>
        <w:t xml:space="preserve"> представления заявки</w:t>
      </w:r>
      <w:r w:rsidR="00855622" w:rsidRPr="006436C8">
        <w:rPr>
          <w:rFonts w:ascii="GHEA Grapalat" w:hAnsi="GHEA Grapalat" w:cs="Sylfaen"/>
          <w:sz w:val="20"/>
        </w:rPr>
        <w:t>.</w:t>
      </w:r>
      <w:r w:rsidR="003B3E74" w:rsidRPr="006436C8">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436C8">
        <w:rPr>
          <w:rFonts w:ascii="GHEA Grapalat" w:hAnsi="GHEA Grapalat" w:cs="Sylfaen"/>
          <w:sz w:val="20"/>
        </w:rPr>
        <w:t>с</w:t>
      </w:r>
      <w:r w:rsidR="003B3E74" w:rsidRPr="006436C8">
        <w:rPr>
          <w:rFonts w:ascii="GHEA Grapalat" w:hAnsi="GHEA Grapalat" w:cs="Sylfaen"/>
          <w:sz w:val="20"/>
        </w:rPr>
        <w:t xml:space="preserve"> оригинала информаци</w:t>
      </w:r>
      <w:r w:rsidR="00914B4A" w:rsidRPr="006436C8">
        <w:rPr>
          <w:rFonts w:ascii="GHEA Grapalat" w:hAnsi="GHEA Grapalat" w:cs="Sylfaen"/>
          <w:sz w:val="20"/>
        </w:rPr>
        <w:t>я</w:t>
      </w:r>
      <w:r w:rsidR="003B3E74" w:rsidRPr="006436C8">
        <w:rPr>
          <w:rFonts w:ascii="GHEA Grapalat" w:hAnsi="GHEA Grapalat" w:cs="Sylfaen"/>
          <w:sz w:val="20"/>
        </w:rPr>
        <w:t>, полученн</w:t>
      </w:r>
      <w:r w:rsidR="00914B4A" w:rsidRPr="006436C8">
        <w:rPr>
          <w:rFonts w:ascii="GHEA Grapalat" w:hAnsi="GHEA Grapalat" w:cs="Sylfaen"/>
          <w:sz w:val="20"/>
        </w:rPr>
        <w:t xml:space="preserve">ая </w:t>
      </w:r>
      <w:r w:rsidR="00584166" w:rsidRPr="006436C8">
        <w:rPr>
          <w:rFonts w:ascii="GHEA Grapalat" w:hAnsi="GHEA Grapalat" w:cs="Sylfaen"/>
          <w:sz w:val="20"/>
        </w:rPr>
        <w:t>из</w:t>
      </w:r>
      <w:r w:rsidR="003B3E74" w:rsidRPr="006436C8">
        <w:rPr>
          <w:rFonts w:ascii="GHEA Grapalat" w:hAnsi="GHEA Grapalat" w:cs="Sylfaen"/>
          <w:sz w:val="20"/>
        </w:rPr>
        <w:t xml:space="preserve"> </w:t>
      </w:r>
      <w:r w:rsidR="00914B4A" w:rsidRPr="006436C8">
        <w:rPr>
          <w:rFonts w:ascii="GHEA Grapalat" w:hAnsi="GHEA Grapalat" w:cs="Sylfaen"/>
          <w:sz w:val="20"/>
        </w:rPr>
        <w:t>К</w:t>
      </w:r>
      <w:r w:rsidR="003B3E74" w:rsidRPr="006436C8">
        <w:rPr>
          <w:rFonts w:ascii="GHEA Grapalat" w:hAnsi="GHEA Grapalat" w:cs="Sylfaen"/>
          <w:sz w:val="20"/>
        </w:rPr>
        <w:t>омитета.</w:t>
      </w:r>
      <w:r w:rsidR="006A3C8A" w:rsidRPr="006436C8">
        <w:rPr>
          <w:sz w:val="20"/>
        </w:rPr>
        <w:t xml:space="preserve"> </w:t>
      </w:r>
      <w:r w:rsidR="006A3C8A" w:rsidRPr="006436C8">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6436C8">
        <w:rPr>
          <w:rFonts w:ascii="GHEA Grapalat" w:hAnsi="GHEA Grapalat" w:cs="Sylfaen"/>
          <w:sz w:val="20"/>
        </w:rPr>
        <w:t>.</w:t>
      </w:r>
    </w:p>
    <w:p w:rsidR="00C27BA4" w:rsidRPr="006436C8" w:rsidRDefault="00A150A9" w:rsidP="00BF0FB8">
      <w:pPr>
        <w:pStyle w:val="norm"/>
        <w:widowControl w:val="0"/>
        <w:tabs>
          <w:tab w:val="left" w:pos="1276"/>
        </w:tabs>
        <w:spacing w:line="240" w:lineRule="auto"/>
        <w:ind w:firstLine="0"/>
        <w:rPr>
          <w:rFonts w:ascii="GHEA Grapalat" w:hAnsi="GHEA Grapalat"/>
          <w:sz w:val="20"/>
        </w:rPr>
      </w:pPr>
      <w:r w:rsidRPr="006436C8">
        <w:rPr>
          <w:rFonts w:ascii="GHEA Grapalat" w:hAnsi="GHEA Grapalat"/>
          <w:sz w:val="20"/>
        </w:rPr>
        <w:t>8.</w:t>
      </w:r>
      <w:r w:rsidR="00682F00" w:rsidRPr="006436C8">
        <w:rPr>
          <w:rFonts w:ascii="GHEA Grapalat" w:hAnsi="GHEA Grapalat"/>
          <w:sz w:val="20"/>
        </w:rPr>
        <w:t>8</w:t>
      </w:r>
      <w:r w:rsidRPr="006436C8">
        <w:rPr>
          <w:rFonts w:ascii="GHEA Grapalat" w:hAnsi="GHEA Grapalat"/>
          <w:sz w:val="20"/>
        </w:rPr>
        <w:t>.Если участник исправляет зафиксированное несоответствие в срок, установленный пунктом 8.</w:t>
      </w:r>
      <w:r w:rsidR="00682F00" w:rsidRPr="006436C8">
        <w:rPr>
          <w:rFonts w:ascii="GHEA Grapalat" w:hAnsi="GHEA Grapalat"/>
          <w:sz w:val="20"/>
        </w:rPr>
        <w:t>7</w:t>
      </w:r>
      <w:r w:rsidRPr="006436C8">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6436C8">
        <w:rPr>
          <w:rFonts w:ascii="GHEA Grapalat" w:hAnsi="GHEA Grapalat"/>
          <w:sz w:val="20"/>
        </w:rPr>
        <w:t xml:space="preserve"> данного участника</w:t>
      </w:r>
      <w:r w:rsidRPr="006436C8">
        <w:rPr>
          <w:rFonts w:ascii="GHEA Grapalat" w:hAnsi="GHEA Grapalat"/>
          <w:sz w:val="20"/>
        </w:rPr>
        <w:t xml:space="preserve"> оценивается неуд</w:t>
      </w:r>
      <w:r w:rsidR="00A50C53" w:rsidRPr="006436C8">
        <w:rPr>
          <w:rFonts w:ascii="GHEA Grapalat" w:hAnsi="GHEA Grapalat"/>
          <w:sz w:val="20"/>
        </w:rPr>
        <w:t>овлетворительно и отклоняется</w:t>
      </w:r>
      <w:r w:rsidR="005D7FA6" w:rsidRPr="006436C8">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6436C8">
        <w:rPr>
          <w:rFonts w:ascii="GHEA Grapalat" w:hAnsi="GHEA Grapalat"/>
          <w:sz w:val="20"/>
        </w:rPr>
        <w:t>.</w:t>
      </w:r>
    </w:p>
    <w:p w:rsidR="00C27BA4" w:rsidRPr="006436C8" w:rsidRDefault="00C27BA4" w:rsidP="00BE7160">
      <w:pPr>
        <w:pStyle w:val="norm"/>
        <w:widowControl w:val="0"/>
        <w:tabs>
          <w:tab w:val="left" w:pos="1276"/>
        </w:tabs>
        <w:spacing w:line="240" w:lineRule="auto"/>
        <w:ind w:firstLine="567"/>
        <w:rPr>
          <w:rFonts w:ascii="GHEA Grapalat" w:hAnsi="GHEA Grapalat" w:cs="Sylfaen"/>
          <w:sz w:val="20"/>
        </w:rPr>
      </w:pPr>
      <w:r w:rsidRPr="006436C8">
        <w:rPr>
          <w:rFonts w:ascii="GHEA Grapalat" w:hAnsi="GHEA Grapalat" w:cs="Sylfaen"/>
          <w:sz w:val="20"/>
        </w:rPr>
        <w:lastRenderedPageBreak/>
        <w:t xml:space="preserve">Если в результате оценки заявок несоответствие было зафиксировано в результате информации, полученной из </w:t>
      </w:r>
      <w:r w:rsidR="00146FC5" w:rsidRPr="006436C8">
        <w:rPr>
          <w:rFonts w:ascii="GHEA Grapalat" w:hAnsi="GHEA Grapalat" w:cs="Sylfaen"/>
          <w:sz w:val="20"/>
        </w:rPr>
        <w:t>К</w:t>
      </w:r>
      <w:r w:rsidRPr="006436C8">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6436C8">
        <w:rPr>
          <w:rFonts w:ascii="GHEA Grapalat" w:hAnsi="GHEA Grapalat" w:cs="Sylfaen"/>
          <w:sz w:val="20"/>
        </w:rPr>
        <w:t xml:space="preserve">воспроизведенный </w:t>
      </w:r>
      <w:r w:rsidRPr="006436C8">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6436C8">
        <w:rPr>
          <w:rFonts w:ascii="GHEA Grapalat" w:hAnsi="GHEA Grapalat" w:cs="Sylfaen"/>
          <w:sz w:val="20"/>
        </w:rPr>
        <w:t>.</w:t>
      </w:r>
    </w:p>
    <w:p w:rsidR="005E0E50" w:rsidRPr="006436C8" w:rsidRDefault="00A150A9" w:rsidP="00BF0FB8">
      <w:pPr>
        <w:pStyle w:val="BodyTextIndent2"/>
        <w:widowControl w:val="0"/>
        <w:tabs>
          <w:tab w:val="left" w:pos="1276"/>
        </w:tabs>
        <w:spacing w:line="240" w:lineRule="auto"/>
        <w:ind w:firstLine="0"/>
        <w:rPr>
          <w:rFonts w:ascii="GHEA Grapalat" w:hAnsi="GHEA Grapalat" w:cs="Sylfaen"/>
        </w:rPr>
      </w:pPr>
      <w:r w:rsidRPr="006436C8">
        <w:rPr>
          <w:rFonts w:ascii="GHEA Grapalat" w:hAnsi="GHEA Grapalat"/>
        </w:rPr>
        <w:t>8.</w:t>
      </w:r>
      <w:r w:rsidR="009E57F9" w:rsidRPr="006436C8">
        <w:rPr>
          <w:rFonts w:ascii="GHEA Grapalat" w:hAnsi="GHEA Grapalat"/>
        </w:rPr>
        <w:t>9</w:t>
      </w:r>
      <w:r w:rsidRPr="006436C8">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436C8" w:rsidRDefault="00A150A9" w:rsidP="00BE7160">
      <w:pPr>
        <w:pStyle w:val="BodyTextIndent2"/>
        <w:widowControl w:val="0"/>
        <w:tabs>
          <w:tab w:val="left" w:pos="1276"/>
        </w:tabs>
        <w:spacing w:line="240" w:lineRule="auto"/>
        <w:ind w:firstLine="0"/>
        <w:rPr>
          <w:rFonts w:ascii="GHEA Grapalat" w:hAnsi="GHEA Grapalat" w:cs="Sylfaen"/>
        </w:rPr>
      </w:pPr>
      <w:r w:rsidRPr="006436C8">
        <w:rPr>
          <w:rFonts w:ascii="GHEA Grapalat" w:hAnsi="GHEA Grapalat"/>
        </w:rPr>
        <w:t>8.</w:t>
      </w:r>
      <w:r w:rsidR="00DC1D04" w:rsidRPr="006436C8">
        <w:rPr>
          <w:rFonts w:ascii="GHEA Grapalat" w:hAnsi="GHEA Grapalat"/>
        </w:rPr>
        <w:t>10</w:t>
      </w:r>
      <w:r w:rsidR="00BE7160">
        <w:rPr>
          <w:rFonts w:ascii="GHEA Grapalat" w:hAnsi="GHEA Grapalat"/>
        </w:rPr>
        <w:t>.</w:t>
      </w:r>
      <w:r w:rsidRPr="006436C8">
        <w:rPr>
          <w:rFonts w:ascii="GHEA Grapalat" w:hAnsi="GHEA Grapalat"/>
        </w:rPr>
        <w:t>После вскрытия</w:t>
      </w:r>
      <w:r w:rsidR="00895E05" w:rsidRPr="006436C8">
        <w:rPr>
          <w:rFonts w:ascii="GHEA Grapalat" w:hAnsi="GHEA Grapalat"/>
        </w:rPr>
        <w:t xml:space="preserve"> и оценки</w:t>
      </w:r>
      <w:r w:rsidRPr="006436C8">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6436C8">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436C8">
        <w:rPr>
          <w:rFonts w:ascii="GHEA Grapalat" w:hAnsi="GHEA Grapalat"/>
        </w:rPr>
        <w:t>.</w:t>
      </w:r>
    </w:p>
    <w:p w:rsidR="00E65F37" w:rsidRPr="006436C8" w:rsidRDefault="00A150A9" w:rsidP="00BE7160">
      <w:pPr>
        <w:pStyle w:val="BodyTextIndent2"/>
        <w:widowControl w:val="0"/>
        <w:tabs>
          <w:tab w:val="left" w:pos="1276"/>
        </w:tabs>
        <w:spacing w:line="240" w:lineRule="auto"/>
        <w:ind w:firstLine="0"/>
        <w:rPr>
          <w:rFonts w:ascii="GHEA Grapalat" w:hAnsi="GHEA Grapalat" w:cs="Sylfaen"/>
        </w:rPr>
      </w:pPr>
      <w:r w:rsidRPr="006436C8">
        <w:rPr>
          <w:rFonts w:ascii="GHEA Grapalat" w:hAnsi="GHEA Grapalat"/>
        </w:rPr>
        <w:t>8.1</w:t>
      </w:r>
      <w:r w:rsidR="00624EC1" w:rsidRPr="006436C8">
        <w:rPr>
          <w:rFonts w:ascii="GHEA Grapalat" w:hAnsi="GHEA Grapalat"/>
        </w:rPr>
        <w:t>1</w:t>
      </w:r>
      <w:r w:rsidRPr="006436C8">
        <w:rPr>
          <w:rFonts w:ascii="GHEA Grapalat" w:hAnsi="GHEA Grapalat"/>
        </w:rPr>
        <w:t>.Не позднее чем на следующий рабочий день после завершения заседания по вскрытию</w:t>
      </w:r>
      <w:r w:rsidR="001E4A24" w:rsidRPr="006436C8">
        <w:rPr>
          <w:rFonts w:ascii="GHEA Grapalat" w:hAnsi="GHEA Grapalat"/>
        </w:rPr>
        <w:t xml:space="preserve"> и оценке</w:t>
      </w:r>
      <w:r w:rsidRPr="006436C8">
        <w:rPr>
          <w:rFonts w:ascii="GHEA Grapalat" w:hAnsi="GHEA Grapalat"/>
        </w:rPr>
        <w:t xml:space="preserve"> заявок секретарь комиссии: </w:t>
      </w:r>
    </w:p>
    <w:p w:rsidR="00A24827" w:rsidRPr="006436C8" w:rsidRDefault="00A24827" w:rsidP="00BE7160">
      <w:pPr>
        <w:pStyle w:val="BodyTextIndent2"/>
        <w:widowControl w:val="0"/>
        <w:tabs>
          <w:tab w:val="left" w:pos="1134"/>
        </w:tabs>
        <w:spacing w:line="240" w:lineRule="auto"/>
        <w:ind w:firstLine="0"/>
        <w:rPr>
          <w:rFonts w:ascii="GHEA Grapalat" w:hAnsi="GHEA Grapalat" w:cs="Sylfaen"/>
        </w:rPr>
      </w:pPr>
      <w:r w:rsidRPr="006436C8">
        <w:rPr>
          <w:rFonts w:ascii="GHEA Grapalat" w:hAnsi="GHEA Grapalat"/>
        </w:rPr>
        <w:t>1)опубликовывает в бюллетене воспроизведенный (отсканированный) с</w:t>
      </w:r>
      <w:r w:rsidR="00DC64B5" w:rsidRPr="006436C8">
        <w:rPr>
          <w:rFonts w:ascii="Courier New" w:hAnsi="Courier New" w:cs="Courier New"/>
          <w:lang w:val="en-US"/>
        </w:rPr>
        <w:t> </w:t>
      </w:r>
      <w:r w:rsidRPr="006436C8">
        <w:rPr>
          <w:rFonts w:ascii="GHEA Grapalat" w:hAnsi="GHEA Grapalat"/>
        </w:rPr>
        <w:t>оригинала вариант протокола заседания по вскрытию заявок</w:t>
      </w:r>
      <w:r w:rsidR="001E4A24" w:rsidRPr="006436C8">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6436C8">
        <w:t xml:space="preserve"> </w:t>
      </w:r>
      <w:r w:rsidR="001E4A24" w:rsidRPr="006436C8">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6436C8" w:rsidRDefault="008B73CD" w:rsidP="00BE7160">
      <w:pPr>
        <w:pStyle w:val="BodyTextIndent2"/>
        <w:widowControl w:val="0"/>
        <w:tabs>
          <w:tab w:val="left" w:pos="1134"/>
        </w:tabs>
        <w:spacing w:line="240" w:lineRule="auto"/>
        <w:ind w:firstLine="0"/>
        <w:rPr>
          <w:rFonts w:ascii="GHEA Grapalat" w:hAnsi="GHEA Grapalat" w:cs="Sylfaen"/>
        </w:rPr>
      </w:pPr>
      <w:r w:rsidRPr="006436C8">
        <w:rPr>
          <w:rFonts w:ascii="GHEA Grapalat" w:hAnsi="GHEA Grapalat"/>
        </w:rPr>
        <w:t>2)опубликовывает в бюллетене воспроизведенные (отсканированные) с</w:t>
      </w:r>
      <w:r w:rsidR="00DC64B5" w:rsidRPr="006436C8">
        <w:rPr>
          <w:rFonts w:ascii="Courier New" w:hAnsi="Courier New" w:cs="Courier New"/>
          <w:lang w:val="en-US"/>
        </w:rPr>
        <w:t> </w:t>
      </w:r>
      <w:r w:rsidRPr="006436C8">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436C8">
        <w:rPr>
          <w:rFonts w:ascii="GHEA Grapalat" w:hAnsi="GHEA Grapalat"/>
        </w:rPr>
        <w:t xml:space="preserve"> и оценке</w:t>
      </w:r>
      <w:r w:rsidRPr="006436C8">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436C8" w:rsidRDefault="008769B4" w:rsidP="00BE7160">
      <w:pPr>
        <w:widowControl w:val="0"/>
        <w:tabs>
          <w:tab w:val="left" w:pos="1276"/>
        </w:tabs>
        <w:jc w:val="both"/>
        <w:rPr>
          <w:rFonts w:ascii="GHEA Grapalat" w:hAnsi="GHEA Grapalat"/>
          <w:sz w:val="20"/>
          <w:szCs w:val="20"/>
        </w:rPr>
      </w:pPr>
      <w:r w:rsidRPr="006436C8">
        <w:rPr>
          <w:rFonts w:ascii="GHEA Grapalat" w:hAnsi="GHEA Grapalat"/>
          <w:sz w:val="20"/>
          <w:szCs w:val="20"/>
        </w:rPr>
        <w:t>8.</w:t>
      </w:r>
      <w:r w:rsidR="005B6DCF" w:rsidRPr="006436C8">
        <w:rPr>
          <w:rFonts w:ascii="GHEA Grapalat" w:hAnsi="GHEA Grapalat"/>
          <w:sz w:val="20"/>
          <w:szCs w:val="20"/>
          <w:lang w:val="hy-AM"/>
        </w:rPr>
        <w:t>1</w:t>
      </w:r>
      <w:r w:rsidR="00036C98" w:rsidRPr="006436C8">
        <w:rPr>
          <w:rFonts w:ascii="GHEA Grapalat" w:hAnsi="GHEA Grapalat"/>
          <w:sz w:val="20"/>
          <w:szCs w:val="20"/>
        </w:rPr>
        <w:t>2</w:t>
      </w:r>
      <w:r w:rsidR="00BE7160">
        <w:rPr>
          <w:rFonts w:ascii="GHEA Grapalat" w:hAnsi="GHEA Grapalat"/>
          <w:sz w:val="20"/>
          <w:szCs w:val="20"/>
        </w:rPr>
        <w:t>.</w:t>
      </w:r>
      <w:r w:rsidRPr="006436C8">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436C8">
        <w:rPr>
          <w:rFonts w:ascii="GHEA Grapalat" w:hAnsi="GHEA Grapalat"/>
          <w:sz w:val="20"/>
          <w:szCs w:val="20"/>
        </w:rPr>
        <w:t xml:space="preserve"> их</w:t>
      </w:r>
      <w:r w:rsidRPr="006436C8">
        <w:rPr>
          <w:rFonts w:ascii="GHEA Grapalat" w:hAnsi="GHEA Grapalat"/>
          <w:sz w:val="20"/>
          <w:szCs w:val="20"/>
        </w:rPr>
        <w:t xml:space="preserve"> получения </w:t>
      </w:r>
      <w:r w:rsidR="00C42879" w:rsidRPr="006436C8">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6436C8">
        <w:rPr>
          <w:rFonts w:ascii="GHEA Grapalat" w:hAnsi="GHEA Grapalat"/>
          <w:sz w:val="20"/>
          <w:szCs w:val="20"/>
        </w:rPr>
        <w:t xml:space="preserve">. При этом если </w:t>
      </w:r>
      <w:r w:rsidR="00F763EC" w:rsidRPr="006436C8">
        <w:rPr>
          <w:rFonts w:ascii="GHEA Grapalat" w:hAnsi="GHEA Grapalat"/>
          <w:sz w:val="20"/>
          <w:szCs w:val="20"/>
        </w:rPr>
        <w:t xml:space="preserve">представленное </w:t>
      </w:r>
      <w:r w:rsidRPr="006436C8">
        <w:rPr>
          <w:rFonts w:ascii="GHEA Grapalat" w:hAnsi="GHEA Grapalat"/>
          <w:sz w:val="20"/>
          <w:szCs w:val="20"/>
        </w:rPr>
        <w:t xml:space="preserve">по заявке </w:t>
      </w:r>
      <w:r w:rsidR="00FA2B47" w:rsidRPr="006436C8">
        <w:rPr>
          <w:rFonts w:ascii="GHEA Grapalat" w:hAnsi="GHEA Grapalat"/>
          <w:sz w:val="20"/>
          <w:szCs w:val="20"/>
        </w:rPr>
        <w:t>подтверждени</w:t>
      </w:r>
      <w:r w:rsidR="00F763EC" w:rsidRPr="006436C8">
        <w:rPr>
          <w:rFonts w:ascii="GHEA Grapalat" w:hAnsi="GHEA Grapalat"/>
          <w:sz w:val="20"/>
          <w:szCs w:val="20"/>
        </w:rPr>
        <w:t>е</w:t>
      </w:r>
      <w:r w:rsidR="00FA2B47" w:rsidRPr="006436C8">
        <w:rPr>
          <w:rFonts w:ascii="GHEA Grapalat" w:hAnsi="GHEA Grapalat"/>
          <w:sz w:val="20"/>
          <w:szCs w:val="20"/>
        </w:rPr>
        <w:t xml:space="preserve"> </w:t>
      </w:r>
      <w:r w:rsidRPr="006436C8">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6436C8">
        <w:rPr>
          <w:rFonts w:ascii="GHEA Grapalat" w:hAnsi="GHEA Grapalat"/>
          <w:sz w:val="20"/>
          <w:szCs w:val="20"/>
        </w:rPr>
        <w:t xml:space="preserve">соответствующее </w:t>
      </w:r>
      <w:r w:rsidRPr="006436C8">
        <w:rPr>
          <w:rFonts w:ascii="GHEA Grapalat" w:hAnsi="GHEA Grapalat"/>
          <w:sz w:val="20"/>
          <w:szCs w:val="20"/>
        </w:rPr>
        <w:t xml:space="preserve">действительности </w:t>
      </w:r>
      <w:r w:rsidR="00F763EC" w:rsidRPr="006436C8">
        <w:rPr>
          <w:rFonts w:ascii="GHEA Grapalat" w:hAnsi="GHEA Grapalat"/>
          <w:sz w:val="20"/>
          <w:szCs w:val="20"/>
        </w:rPr>
        <w:t xml:space="preserve">либо </w:t>
      </w:r>
      <w:r w:rsidRPr="006436C8">
        <w:rPr>
          <w:rFonts w:ascii="GHEA Grapalat" w:hAnsi="GHEA Grapalat"/>
          <w:sz w:val="20"/>
          <w:szCs w:val="20"/>
        </w:rPr>
        <w:t xml:space="preserve">участник в установленные </w:t>
      </w:r>
      <w:r w:rsidR="004623A3" w:rsidRPr="006436C8">
        <w:rPr>
          <w:rFonts w:ascii="GHEA Grapalat" w:hAnsi="GHEA Grapalat"/>
          <w:sz w:val="20"/>
          <w:szCs w:val="20"/>
        </w:rPr>
        <w:t xml:space="preserve">настоящим </w:t>
      </w:r>
      <w:r w:rsidRPr="006436C8">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6436C8">
        <w:rPr>
          <w:rFonts w:ascii="GHEA Grapalat" w:hAnsi="GHEA Grapalat"/>
          <w:sz w:val="20"/>
          <w:szCs w:val="20"/>
        </w:rPr>
        <w:t>или отобранный участник не представляет обеспечение квалификации,</w:t>
      </w:r>
      <w:r w:rsidR="00F73D7F" w:rsidRPr="006436C8">
        <w:rPr>
          <w:rFonts w:ascii="GHEA Grapalat" w:hAnsi="GHEA Grapalat"/>
          <w:sz w:val="20"/>
          <w:szCs w:val="20"/>
        </w:rPr>
        <w:t xml:space="preserve"> </w:t>
      </w:r>
      <w:r w:rsidRPr="006436C8">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6436C8" w:rsidRDefault="00A63D83" w:rsidP="00BE7160">
      <w:pPr>
        <w:widowControl w:val="0"/>
        <w:tabs>
          <w:tab w:val="left" w:pos="1276"/>
        </w:tabs>
        <w:jc w:val="both"/>
        <w:rPr>
          <w:rFonts w:ascii="GHEA Grapalat" w:hAnsi="GHEA Grapalat"/>
          <w:sz w:val="20"/>
          <w:szCs w:val="20"/>
        </w:rPr>
      </w:pPr>
      <w:r w:rsidRPr="006436C8">
        <w:rPr>
          <w:rFonts w:ascii="GHEA Grapalat" w:hAnsi="GHEA Grapalat"/>
          <w:sz w:val="20"/>
          <w:szCs w:val="20"/>
        </w:rPr>
        <w:t>8.1</w:t>
      </w:r>
      <w:r w:rsidR="00077036" w:rsidRPr="006436C8">
        <w:rPr>
          <w:rFonts w:ascii="GHEA Grapalat" w:hAnsi="GHEA Grapalat"/>
          <w:sz w:val="20"/>
          <w:szCs w:val="20"/>
        </w:rPr>
        <w:t>3</w:t>
      </w:r>
      <w:r w:rsidR="00A31DCA" w:rsidRPr="006436C8">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436C8" w:rsidRDefault="00E64D24" w:rsidP="00BE7160">
      <w:pPr>
        <w:pStyle w:val="norm"/>
        <w:widowControl w:val="0"/>
        <w:tabs>
          <w:tab w:val="left" w:pos="1276"/>
        </w:tabs>
        <w:spacing w:line="240" w:lineRule="auto"/>
        <w:ind w:firstLine="0"/>
        <w:rPr>
          <w:rFonts w:ascii="GHEA Grapalat" w:hAnsi="GHEA Grapalat" w:cs="Sylfaen"/>
          <w:sz w:val="20"/>
        </w:rPr>
      </w:pPr>
      <w:r w:rsidRPr="006436C8">
        <w:rPr>
          <w:rFonts w:ascii="GHEA Grapalat" w:hAnsi="GHEA Grapalat"/>
          <w:sz w:val="20"/>
        </w:rPr>
        <w:t>8.1</w:t>
      </w:r>
      <w:r w:rsidR="00B4489A" w:rsidRPr="006436C8">
        <w:rPr>
          <w:rFonts w:ascii="GHEA Grapalat" w:hAnsi="GHEA Grapalat"/>
          <w:sz w:val="20"/>
        </w:rPr>
        <w:t>4</w:t>
      </w:r>
      <w:r w:rsidRPr="006436C8">
        <w:rPr>
          <w:rFonts w:ascii="GHEA Grapalat" w:hAnsi="GHEA Grapalat"/>
          <w:sz w:val="20"/>
        </w:rPr>
        <w:t xml:space="preserve"> </w:t>
      </w:r>
      <w:r w:rsidR="00A74478" w:rsidRPr="006436C8">
        <w:rPr>
          <w:rFonts w:ascii="GHEA Grapalat" w:hAnsi="GHEA Grapalat"/>
          <w:sz w:val="20"/>
        </w:rPr>
        <w:t>Документы, указанные в пунктах 8.</w:t>
      </w:r>
      <w:r w:rsidR="0047567E" w:rsidRPr="006436C8">
        <w:rPr>
          <w:rFonts w:ascii="GHEA Grapalat" w:hAnsi="GHEA Grapalat"/>
          <w:sz w:val="20"/>
        </w:rPr>
        <w:t>8</w:t>
      </w:r>
      <w:r w:rsidR="00A74478" w:rsidRPr="006436C8">
        <w:rPr>
          <w:rFonts w:ascii="GHEA Grapalat" w:hAnsi="GHEA Grapalat"/>
          <w:sz w:val="20"/>
        </w:rPr>
        <w:t xml:space="preserve"> и 8.</w:t>
      </w:r>
      <w:r w:rsidR="0047567E" w:rsidRPr="006436C8">
        <w:rPr>
          <w:rFonts w:ascii="GHEA Grapalat" w:hAnsi="GHEA Grapalat"/>
          <w:sz w:val="20"/>
        </w:rPr>
        <w:t>9</w:t>
      </w:r>
      <w:r w:rsidR="00A74478" w:rsidRPr="006436C8">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6436C8">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436C8" w:rsidRDefault="00A150A9" w:rsidP="00BE7160">
      <w:pPr>
        <w:pStyle w:val="BodyTextIndent2"/>
        <w:widowControl w:val="0"/>
        <w:tabs>
          <w:tab w:val="left" w:pos="1276"/>
        </w:tabs>
        <w:spacing w:line="240" w:lineRule="auto"/>
        <w:ind w:firstLine="0"/>
        <w:rPr>
          <w:rFonts w:ascii="GHEA Grapalat" w:hAnsi="GHEA Grapalat" w:cs="Sylfaen"/>
          <w:spacing w:val="-4"/>
        </w:rPr>
      </w:pPr>
      <w:r w:rsidRPr="006436C8">
        <w:rPr>
          <w:rFonts w:ascii="GHEA Grapalat" w:hAnsi="GHEA Grapalat"/>
        </w:rPr>
        <w:t>8.</w:t>
      </w:r>
      <w:r w:rsidR="0093610F" w:rsidRPr="006436C8">
        <w:rPr>
          <w:rFonts w:ascii="GHEA Grapalat" w:hAnsi="GHEA Grapalat"/>
        </w:rPr>
        <w:t>1</w:t>
      </w:r>
      <w:r w:rsidR="00A66F8E" w:rsidRPr="006436C8">
        <w:rPr>
          <w:rFonts w:ascii="GHEA Grapalat" w:hAnsi="GHEA Grapalat"/>
        </w:rPr>
        <w:t>5</w:t>
      </w:r>
      <w:r w:rsidR="00EE0CB1" w:rsidRPr="006436C8">
        <w:rPr>
          <w:rFonts w:ascii="GHEA Grapalat" w:hAnsi="GHEA Grapalat"/>
        </w:rPr>
        <w:t>.</w:t>
      </w:r>
      <w:r w:rsidRPr="006436C8">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6436C8" w:rsidRDefault="00B5219E" w:rsidP="00BE7160">
      <w:pPr>
        <w:widowControl w:val="0"/>
        <w:tabs>
          <w:tab w:val="left" w:pos="1276"/>
        </w:tabs>
        <w:jc w:val="both"/>
        <w:rPr>
          <w:rFonts w:ascii="GHEA Grapalat" w:hAnsi="GHEA Grapalat"/>
          <w:sz w:val="20"/>
          <w:szCs w:val="20"/>
        </w:rPr>
      </w:pPr>
      <w:r w:rsidRPr="006436C8">
        <w:rPr>
          <w:rFonts w:ascii="GHEA Grapalat" w:hAnsi="GHEA Grapalat"/>
          <w:sz w:val="20"/>
          <w:szCs w:val="20"/>
        </w:rPr>
        <w:t>8</w:t>
      </w:r>
      <w:r w:rsidR="00A150A9" w:rsidRPr="006436C8">
        <w:rPr>
          <w:rFonts w:ascii="GHEA Grapalat" w:hAnsi="GHEA Grapalat"/>
          <w:sz w:val="20"/>
          <w:szCs w:val="20"/>
        </w:rPr>
        <w:t>.</w:t>
      </w:r>
      <w:r w:rsidR="0093610F" w:rsidRPr="006436C8">
        <w:rPr>
          <w:rFonts w:ascii="GHEA Grapalat" w:hAnsi="GHEA Grapalat"/>
          <w:sz w:val="20"/>
          <w:szCs w:val="20"/>
        </w:rPr>
        <w:t>1</w:t>
      </w:r>
      <w:r w:rsidR="00FA1A78" w:rsidRPr="006436C8">
        <w:rPr>
          <w:rFonts w:ascii="GHEA Grapalat" w:hAnsi="GHEA Grapalat"/>
          <w:sz w:val="20"/>
          <w:szCs w:val="20"/>
        </w:rPr>
        <w:t>6</w:t>
      </w:r>
      <w:r w:rsidR="00BE7160">
        <w:rPr>
          <w:rFonts w:ascii="GHEA Grapalat" w:hAnsi="GHEA Grapalat"/>
          <w:sz w:val="20"/>
          <w:szCs w:val="20"/>
        </w:rPr>
        <w:t>.</w:t>
      </w:r>
      <w:r w:rsidR="009302D2" w:rsidRPr="006436C8">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6436C8" w:rsidRDefault="00265D18" w:rsidP="00BE7160">
      <w:pPr>
        <w:widowControl w:val="0"/>
        <w:tabs>
          <w:tab w:val="left" w:pos="1276"/>
        </w:tabs>
        <w:jc w:val="both"/>
        <w:rPr>
          <w:rFonts w:ascii="GHEA Grapalat" w:hAnsi="GHEA Grapalat"/>
          <w:sz w:val="20"/>
          <w:szCs w:val="20"/>
        </w:rPr>
      </w:pPr>
      <w:r w:rsidRPr="006436C8">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6436C8" w:rsidRDefault="00A150A9" w:rsidP="00BE7160">
      <w:pPr>
        <w:pStyle w:val="BodyTextIndent2"/>
        <w:widowControl w:val="0"/>
        <w:tabs>
          <w:tab w:val="left" w:pos="1276"/>
        </w:tabs>
        <w:spacing w:line="240" w:lineRule="auto"/>
        <w:ind w:firstLine="0"/>
        <w:rPr>
          <w:rFonts w:ascii="GHEA Grapalat" w:hAnsi="GHEA Grapalat"/>
        </w:rPr>
      </w:pPr>
      <w:r w:rsidRPr="006436C8">
        <w:rPr>
          <w:rFonts w:ascii="GHEA Grapalat" w:hAnsi="GHEA Grapalat"/>
        </w:rPr>
        <w:t>8.</w:t>
      </w:r>
      <w:r w:rsidR="000E624C" w:rsidRPr="006436C8">
        <w:rPr>
          <w:rFonts w:ascii="GHEA Grapalat" w:hAnsi="GHEA Grapalat"/>
          <w:lang w:val="hy-AM"/>
        </w:rPr>
        <w:t>1</w:t>
      </w:r>
      <w:r w:rsidR="00F64849" w:rsidRPr="006436C8">
        <w:rPr>
          <w:rFonts w:ascii="GHEA Grapalat" w:hAnsi="GHEA Grapalat"/>
        </w:rPr>
        <w:t>7</w:t>
      </w:r>
      <w:r w:rsidRPr="006436C8">
        <w:rPr>
          <w:rFonts w:ascii="GHEA Grapalat" w:hAnsi="GHEA Grapalat"/>
        </w:rPr>
        <w:t>.Оценка заявок и определение отобранного участника осуществляются по отдельным лотам</w:t>
      </w:r>
      <w:r w:rsidR="00F64849" w:rsidRPr="006436C8">
        <w:rPr>
          <w:rStyle w:val="FootnoteReference"/>
          <w:rFonts w:ascii="GHEA Grapalat" w:hAnsi="GHEA Grapalat"/>
        </w:rPr>
        <w:footnoteReference w:customMarkFollows="1" w:id="6"/>
        <w:t>11</w:t>
      </w:r>
      <w:r w:rsidRPr="006436C8">
        <w:rPr>
          <w:rFonts w:ascii="GHEA Grapalat" w:hAnsi="GHEA Grapalat"/>
        </w:rPr>
        <w:t xml:space="preserve">. </w:t>
      </w:r>
    </w:p>
    <w:p w:rsidR="00583092" w:rsidRPr="006436C8" w:rsidRDefault="00A150A9" w:rsidP="00BE7160">
      <w:pPr>
        <w:widowControl w:val="0"/>
        <w:tabs>
          <w:tab w:val="left" w:pos="1276"/>
        </w:tabs>
        <w:jc w:val="both"/>
        <w:rPr>
          <w:rFonts w:ascii="GHEA Grapalat" w:hAnsi="GHEA Grapalat"/>
          <w:sz w:val="20"/>
          <w:szCs w:val="20"/>
        </w:rPr>
      </w:pPr>
      <w:r w:rsidRPr="006436C8">
        <w:rPr>
          <w:rFonts w:ascii="GHEA Grapalat" w:hAnsi="GHEA Grapalat"/>
          <w:sz w:val="20"/>
          <w:szCs w:val="20"/>
        </w:rPr>
        <w:t>8.</w:t>
      </w:r>
      <w:r w:rsidR="005C20A6" w:rsidRPr="006436C8">
        <w:rPr>
          <w:rFonts w:ascii="GHEA Grapalat" w:hAnsi="GHEA Grapalat"/>
          <w:sz w:val="20"/>
          <w:szCs w:val="20"/>
        </w:rPr>
        <w:t>18</w:t>
      </w:r>
      <w:r w:rsidR="00BE7160">
        <w:rPr>
          <w:rFonts w:ascii="GHEA Grapalat" w:hAnsi="GHEA Grapalat"/>
          <w:sz w:val="20"/>
          <w:szCs w:val="20"/>
        </w:rPr>
        <w:t>.</w:t>
      </w:r>
      <w:r w:rsidRPr="006436C8">
        <w:rPr>
          <w:rFonts w:ascii="GHEA Grapalat" w:hAnsi="GHEA Grapalat"/>
          <w:sz w:val="20"/>
          <w:szCs w:val="20"/>
        </w:rPr>
        <w:t>В случае если отобранный участник не заключает (отказывается</w:t>
      </w:r>
      <w:r w:rsidR="00521B59" w:rsidRPr="006436C8">
        <w:rPr>
          <w:rFonts w:ascii="Courier New" w:hAnsi="Courier New" w:cs="Courier New"/>
          <w:sz w:val="20"/>
          <w:szCs w:val="20"/>
          <w:lang w:val="en-US"/>
        </w:rPr>
        <w:t> </w:t>
      </w:r>
      <w:r w:rsidRPr="006436C8">
        <w:rPr>
          <w:rFonts w:ascii="GHEA Grapalat" w:hAnsi="GHEA Grapalat"/>
          <w:sz w:val="20"/>
          <w:szCs w:val="20"/>
        </w:rPr>
        <w:t xml:space="preserve">заключать) договор или лишается права на заключение договора, </w:t>
      </w:r>
      <w:r w:rsidR="000702A0" w:rsidRPr="006436C8">
        <w:rPr>
          <w:rFonts w:ascii="GHEA Grapalat" w:hAnsi="GHEA Grapalat"/>
          <w:sz w:val="20"/>
          <w:szCs w:val="20"/>
        </w:rPr>
        <w:t xml:space="preserve">решением комиссии </w:t>
      </w:r>
      <w:r w:rsidR="005F2F3B" w:rsidRPr="006436C8">
        <w:rPr>
          <w:rFonts w:ascii="GHEA Grapalat" w:hAnsi="GHEA Grapalat"/>
          <w:sz w:val="20"/>
          <w:szCs w:val="20"/>
        </w:rPr>
        <w:t xml:space="preserve">отобранным  </w:t>
      </w:r>
      <w:r w:rsidRPr="006436C8">
        <w:rPr>
          <w:rFonts w:ascii="GHEA Grapalat" w:hAnsi="GHEA Grapalat"/>
          <w:sz w:val="20"/>
          <w:szCs w:val="20"/>
        </w:rPr>
        <w:t>участник</w:t>
      </w:r>
      <w:r w:rsidR="005F2F3B" w:rsidRPr="006436C8">
        <w:rPr>
          <w:rFonts w:ascii="GHEA Grapalat" w:hAnsi="GHEA Grapalat"/>
          <w:sz w:val="20"/>
          <w:szCs w:val="20"/>
        </w:rPr>
        <w:t xml:space="preserve">ом </w:t>
      </w:r>
      <w:r w:rsidR="005F2F3B" w:rsidRPr="006436C8">
        <w:rPr>
          <w:rFonts w:ascii="GHEA Grapalat" w:hAnsi="GHEA Grapalat"/>
          <w:sz w:val="20"/>
          <w:szCs w:val="20"/>
          <w:lang w:val="hy-AM"/>
        </w:rPr>
        <w:t xml:space="preserve"> </w:t>
      </w:r>
      <w:r w:rsidR="005F2F3B" w:rsidRPr="006436C8">
        <w:rPr>
          <w:rFonts w:ascii="GHEA Grapalat" w:hAnsi="GHEA Grapalat"/>
          <w:sz w:val="20"/>
          <w:szCs w:val="20"/>
        </w:rPr>
        <w:t xml:space="preserve">признается участник занявший следующее </w:t>
      </w:r>
      <w:r w:rsidR="005F2F3B" w:rsidRPr="006436C8">
        <w:rPr>
          <w:rFonts w:ascii="GHEA Grapalat" w:hAnsi="GHEA Grapalat"/>
          <w:sz w:val="20"/>
          <w:szCs w:val="20"/>
        </w:rPr>
        <w:lastRenderedPageBreak/>
        <w:t>место</w:t>
      </w:r>
      <w:r w:rsidR="00951CE5" w:rsidRPr="006436C8">
        <w:rPr>
          <w:rFonts w:ascii="GHEA Grapalat" w:hAnsi="GHEA Grapalat"/>
          <w:sz w:val="20"/>
          <w:szCs w:val="20"/>
          <w:lang w:val="hy-AM"/>
        </w:rPr>
        <w:t xml:space="preserve"> </w:t>
      </w:r>
      <w:r w:rsidR="00951CE5" w:rsidRPr="006436C8">
        <w:rPr>
          <w:rFonts w:ascii="GHEA Grapalat" w:hAnsi="GHEA Grapalat"/>
          <w:sz w:val="20"/>
          <w:szCs w:val="20"/>
        </w:rPr>
        <w:t>с</w:t>
      </w:r>
      <w:r w:rsidRPr="006436C8">
        <w:rPr>
          <w:rFonts w:ascii="GHEA Grapalat" w:hAnsi="GHEA Grapalat"/>
          <w:sz w:val="20"/>
          <w:szCs w:val="20"/>
        </w:rPr>
        <w:t xml:space="preserve"> </w:t>
      </w:r>
      <w:r w:rsidR="00951CE5" w:rsidRPr="006436C8">
        <w:rPr>
          <w:rFonts w:ascii="GHEA Grapalat" w:hAnsi="GHEA Grapalat"/>
          <w:sz w:val="20"/>
          <w:szCs w:val="20"/>
        </w:rPr>
        <w:t>применением процедуры</w:t>
      </w:r>
      <w:r w:rsidRPr="006436C8">
        <w:rPr>
          <w:rFonts w:ascii="GHEA Grapalat" w:hAnsi="GHEA Grapalat"/>
          <w:sz w:val="20"/>
          <w:szCs w:val="20"/>
        </w:rPr>
        <w:t>, установленн</w:t>
      </w:r>
      <w:r w:rsidR="00951CE5" w:rsidRPr="006436C8">
        <w:rPr>
          <w:rFonts w:ascii="GHEA Grapalat" w:hAnsi="GHEA Grapalat"/>
          <w:sz w:val="20"/>
          <w:szCs w:val="20"/>
        </w:rPr>
        <w:t>ой</w:t>
      </w:r>
      <w:r w:rsidRPr="006436C8">
        <w:rPr>
          <w:rFonts w:ascii="GHEA Grapalat" w:hAnsi="GHEA Grapalat"/>
          <w:sz w:val="20"/>
          <w:szCs w:val="20"/>
        </w:rPr>
        <w:t xml:space="preserve"> пунктами 8.1</w:t>
      </w:r>
      <w:r w:rsidR="00C06B3A" w:rsidRPr="006436C8">
        <w:rPr>
          <w:rFonts w:ascii="GHEA Grapalat" w:hAnsi="GHEA Grapalat"/>
          <w:sz w:val="20"/>
          <w:szCs w:val="20"/>
        </w:rPr>
        <w:t>2</w:t>
      </w:r>
      <w:r w:rsidRPr="006436C8">
        <w:rPr>
          <w:rFonts w:ascii="GHEA Grapalat" w:hAnsi="GHEA Grapalat"/>
          <w:sz w:val="20"/>
          <w:szCs w:val="20"/>
        </w:rPr>
        <w:t>-8.</w:t>
      </w:r>
      <w:r w:rsidR="00246C8C" w:rsidRPr="006436C8">
        <w:rPr>
          <w:rFonts w:ascii="GHEA Grapalat" w:hAnsi="GHEA Grapalat"/>
          <w:sz w:val="20"/>
          <w:szCs w:val="20"/>
        </w:rPr>
        <w:t>19</w:t>
      </w:r>
      <w:r w:rsidR="007854B2" w:rsidRPr="006436C8">
        <w:rPr>
          <w:rFonts w:ascii="GHEA Grapalat" w:hAnsi="GHEA Grapalat"/>
          <w:sz w:val="20"/>
          <w:szCs w:val="20"/>
        </w:rPr>
        <w:t xml:space="preserve"> </w:t>
      </w:r>
      <w:r w:rsidRPr="006436C8">
        <w:rPr>
          <w:rFonts w:ascii="GHEA Grapalat" w:hAnsi="GHEA Grapalat"/>
          <w:sz w:val="20"/>
          <w:szCs w:val="20"/>
        </w:rPr>
        <w:t>части 1 настоящего Приглашения.</w:t>
      </w:r>
    </w:p>
    <w:p w:rsidR="00583092" w:rsidRPr="006436C8" w:rsidRDefault="00A150A9" w:rsidP="00BE7160">
      <w:pPr>
        <w:pStyle w:val="BodyTextIndent2"/>
        <w:widowControl w:val="0"/>
        <w:tabs>
          <w:tab w:val="left" w:pos="1276"/>
        </w:tabs>
        <w:spacing w:line="240" w:lineRule="auto"/>
        <w:ind w:firstLine="0"/>
        <w:rPr>
          <w:rFonts w:ascii="GHEA Grapalat" w:hAnsi="GHEA Grapalat" w:cs="Sylfaen"/>
        </w:rPr>
      </w:pPr>
      <w:r w:rsidRPr="006436C8">
        <w:rPr>
          <w:rFonts w:ascii="GHEA Grapalat" w:hAnsi="GHEA Grapalat"/>
        </w:rPr>
        <w:t>8.</w:t>
      </w:r>
      <w:r w:rsidR="005C20A6" w:rsidRPr="006436C8">
        <w:rPr>
          <w:rFonts w:ascii="GHEA Grapalat" w:hAnsi="GHEA Grapalat"/>
        </w:rPr>
        <w:t>19</w:t>
      </w:r>
      <w:r w:rsidR="00BE7160">
        <w:rPr>
          <w:rFonts w:ascii="GHEA Grapalat" w:hAnsi="GHEA Grapalat"/>
        </w:rPr>
        <w:t>.</w:t>
      </w:r>
      <w:r w:rsidRPr="006436C8">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436C8" w:rsidRDefault="00662165" w:rsidP="00BE7160">
      <w:pPr>
        <w:pStyle w:val="BodyTextIndent2"/>
        <w:widowControl w:val="0"/>
        <w:spacing w:line="240" w:lineRule="auto"/>
        <w:ind w:firstLine="567"/>
        <w:rPr>
          <w:rFonts w:ascii="GHEA Grapalat" w:hAnsi="GHEA Grapalat"/>
        </w:rPr>
      </w:pPr>
      <w:r w:rsidRPr="006436C8">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436C8" w:rsidRDefault="00A150A9" w:rsidP="00BE7160">
      <w:pPr>
        <w:pStyle w:val="BodyTextIndent2"/>
        <w:widowControl w:val="0"/>
        <w:tabs>
          <w:tab w:val="left" w:pos="1276"/>
        </w:tabs>
        <w:spacing w:line="240" w:lineRule="auto"/>
        <w:ind w:firstLine="0"/>
        <w:rPr>
          <w:rFonts w:ascii="GHEA Grapalat" w:hAnsi="GHEA Grapalat"/>
        </w:rPr>
      </w:pPr>
      <w:r w:rsidRPr="006436C8">
        <w:rPr>
          <w:rFonts w:ascii="GHEA Grapalat" w:hAnsi="GHEA Grapalat"/>
        </w:rPr>
        <w:t>8.</w:t>
      </w:r>
      <w:r w:rsidR="005A79EE" w:rsidRPr="006436C8">
        <w:rPr>
          <w:rFonts w:ascii="GHEA Grapalat" w:hAnsi="GHEA Grapalat"/>
        </w:rPr>
        <w:t>2</w:t>
      </w:r>
      <w:r w:rsidR="002E6A02" w:rsidRPr="006436C8">
        <w:rPr>
          <w:rFonts w:ascii="GHEA Grapalat" w:hAnsi="GHEA Grapalat"/>
        </w:rPr>
        <w:t>0</w:t>
      </w:r>
      <w:r w:rsidRPr="006436C8">
        <w:rPr>
          <w:rFonts w:ascii="GHEA Grapalat" w:hAnsi="GHEA Grapalat"/>
        </w:rPr>
        <w:t>.С целью применения пункта 8.</w:t>
      </w:r>
      <w:r w:rsidR="002E6A02" w:rsidRPr="006436C8">
        <w:rPr>
          <w:rFonts w:ascii="GHEA Grapalat" w:hAnsi="GHEA Grapalat"/>
        </w:rPr>
        <w:t>19</w:t>
      </w:r>
      <w:r w:rsidRPr="006436C8">
        <w:rPr>
          <w:rFonts w:ascii="GHEA Grapalat" w:hAnsi="GHEA Grapalat"/>
        </w:rPr>
        <w:t xml:space="preserve">. части 1 настоящего приглашения </w:t>
      </w:r>
      <w:r w:rsidR="005A79EE" w:rsidRPr="006436C8">
        <w:rPr>
          <w:rFonts w:ascii="GHEA Grapalat" w:hAnsi="GHEA Grapalat"/>
        </w:rPr>
        <w:t xml:space="preserve">может быть созвано </w:t>
      </w:r>
      <w:r w:rsidRPr="006436C8">
        <w:rPr>
          <w:rFonts w:ascii="GHEA Grapalat" w:hAnsi="GHEA Grapalat"/>
        </w:rPr>
        <w:t>внеочередное заседание комиссии.</w:t>
      </w:r>
    </w:p>
    <w:p w:rsidR="00E45ACA" w:rsidRPr="006436C8" w:rsidRDefault="00A150A9" w:rsidP="00BE7160">
      <w:pPr>
        <w:pStyle w:val="norm"/>
        <w:widowControl w:val="0"/>
        <w:tabs>
          <w:tab w:val="left" w:pos="1276"/>
        </w:tabs>
        <w:spacing w:line="240" w:lineRule="auto"/>
        <w:ind w:firstLine="0"/>
        <w:rPr>
          <w:rFonts w:ascii="GHEA Grapalat" w:hAnsi="GHEA Grapalat"/>
          <w:sz w:val="20"/>
        </w:rPr>
      </w:pPr>
      <w:r w:rsidRPr="006436C8">
        <w:rPr>
          <w:rFonts w:ascii="GHEA Grapalat" w:hAnsi="GHEA Grapalat"/>
          <w:spacing w:val="-6"/>
          <w:sz w:val="20"/>
        </w:rPr>
        <w:t>8.</w:t>
      </w:r>
      <w:r w:rsidR="004D0EA7" w:rsidRPr="006436C8">
        <w:rPr>
          <w:rFonts w:ascii="GHEA Grapalat" w:hAnsi="GHEA Grapalat"/>
          <w:spacing w:val="-6"/>
          <w:sz w:val="20"/>
        </w:rPr>
        <w:t>2</w:t>
      </w:r>
      <w:r w:rsidR="00B41F31" w:rsidRPr="006436C8">
        <w:rPr>
          <w:rFonts w:ascii="GHEA Grapalat" w:hAnsi="GHEA Grapalat"/>
          <w:spacing w:val="-6"/>
          <w:sz w:val="20"/>
        </w:rPr>
        <w:t>1</w:t>
      </w:r>
      <w:r w:rsidR="00BE7160">
        <w:rPr>
          <w:rFonts w:ascii="GHEA Grapalat" w:hAnsi="GHEA Grapalat"/>
          <w:spacing w:val="-6"/>
          <w:sz w:val="20"/>
        </w:rPr>
        <w:t>.</w:t>
      </w:r>
      <w:r w:rsidRPr="006436C8">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436C8">
        <w:rPr>
          <w:rFonts w:ascii="GHEA Grapalat" w:hAnsi="GHEA Grapalat"/>
          <w:sz w:val="20"/>
        </w:rPr>
        <w:t xml:space="preserve"> Решение о</w:t>
      </w:r>
      <w:r w:rsidR="00BA2853" w:rsidRPr="006436C8">
        <w:rPr>
          <w:rFonts w:ascii="Courier New" w:hAnsi="Courier New" w:cs="Courier New"/>
          <w:sz w:val="20"/>
          <w:lang w:val="en-US"/>
        </w:rPr>
        <w:t> </w:t>
      </w:r>
      <w:r w:rsidRPr="006436C8">
        <w:rPr>
          <w:rFonts w:ascii="GHEA Grapalat" w:hAnsi="GHEA Grapalat"/>
          <w:sz w:val="20"/>
        </w:rPr>
        <w:t>заключении договора содержит краткую информацию об оценке заявок, о</w:t>
      </w:r>
      <w:r w:rsidR="00BA2853" w:rsidRPr="006436C8">
        <w:rPr>
          <w:rFonts w:ascii="Courier New" w:hAnsi="Courier New" w:cs="Courier New"/>
          <w:sz w:val="20"/>
          <w:lang w:val="en-US"/>
        </w:rPr>
        <w:t> </w:t>
      </w:r>
      <w:r w:rsidRPr="006436C8">
        <w:rPr>
          <w:rFonts w:ascii="GHEA Grapalat" w:hAnsi="GHEA Grapalat"/>
          <w:sz w:val="20"/>
        </w:rPr>
        <w:t>причинах, обосновывающих выбор отобранного участника, и объявление о</w:t>
      </w:r>
      <w:r w:rsidR="00BA2853" w:rsidRPr="006436C8">
        <w:rPr>
          <w:rFonts w:ascii="Courier New" w:hAnsi="Courier New" w:cs="Courier New"/>
          <w:sz w:val="20"/>
          <w:lang w:val="en-US"/>
        </w:rPr>
        <w:t> </w:t>
      </w:r>
      <w:r w:rsidRPr="006436C8">
        <w:rPr>
          <w:rFonts w:ascii="GHEA Grapalat" w:hAnsi="GHEA Grapalat"/>
          <w:sz w:val="20"/>
        </w:rPr>
        <w:t>периоде ожидания.</w:t>
      </w:r>
    </w:p>
    <w:p w:rsidR="00583092" w:rsidRPr="006436C8" w:rsidRDefault="00A150A9" w:rsidP="00BE7160">
      <w:pPr>
        <w:pStyle w:val="BodyTextIndent2"/>
        <w:widowControl w:val="0"/>
        <w:tabs>
          <w:tab w:val="left" w:pos="1276"/>
        </w:tabs>
        <w:spacing w:line="240" w:lineRule="auto"/>
        <w:ind w:firstLine="0"/>
        <w:rPr>
          <w:rFonts w:ascii="GHEA Grapalat" w:hAnsi="GHEA Grapalat" w:cs="Sylfaen"/>
        </w:rPr>
      </w:pPr>
      <w:r w:rsidRPr="006436C8">
        <w:rPr>
          <w:rFonts w:ascii="GHEA Grapalat" w:hAnsi="GHEA Grapalat"/>
        </w:rPr>
        <w:t>8.</w:t>
      </w:r>
      <w:r w:rsidR="00163324" w:rsidRPr="006436C8">
        <w:rPr>
          <w:rFonts w:ascii="GHEA Grapalat" w:hAnsi="GHEA Grapalat"/>
        </w:rPr>
        <w:t>2</w:t>
      </w:r>
      <w:r w:rsidR="00F72026" w:rsidRPr="006436C8">
        <w:rPr>
          <w:rFonts w:ascii="GHEA Grapalat" w:hAnsi="GHEA Grapalat"/>
        </w:rPr>
        <w:t>2</w:t>
      </w:r>
      <w:r w:rsidR="00BA2853" w:rsidRPr="006436C8">
        <w:rPr>
          <w:rFonts w:ascii="GHEA Grapalat" w:hAnsi="GHEA Grapalat"/>
        </w:rPr>
        <w:t>.</w:t>
      </w:r>
      <w:r w:rsidR="0022457E" w:rsidRPr="006436C8">
        <w:rPr>
          <w:rFonts w:ascii="GHEA Grapalat" w:hAnsi="GHEA Grapalat"/>
        </w:rPr>
        <w:t xml:space="preserve"> </w:t>
      </w:r>
      <w:r w:rsidRPr="006436C8">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BF0FB8" w:rsidRDefault="00583092" w:rsidP="00BE7160">
      <w:pPr>
        <w:pStyle w:val="BodyTextIndent2"/>
        <w:widowControl w:val="0"/>
        <w:spacing w:line="240" w:lineRule="auto"/>
        <w:ind w:firstLine="567"/>
        <w:rPr>
          <w:rFonts w:ascii="GHEA Grapalat" w:hAnsi="GHEA Grapalat"/>
          <w:b/>
          <w:i/>
        </w:rPr>
      </w:pPr>
      <w:r w:rsidRPr="00BF0FB8">
        <w:rPr>
          <w:rFonts w:ascii="GHEA Grapalat" w:hAnsi="GHEA Grapalat"/>
          <w:b/>
        </w:rPr>
        <w:t>Период ожидания в случае настоящей процедуры составляет "</w:t>
      </w:r>
      <w:r w:rsidR="00D5443D" w:rsidRPr="00BF0FB8">
        <w:rPr>
          <w:rFonts w:ascii="GHEA Grapalat" w:hAnsi="GHEA Grapalat"/>
          <w:b/>
        </w:rPr>
        <w:t xml:space="preserve"> </w:t>
      </w:r>
      <w:r w:rsidR="00BE7160" w:rsidRPr="00BF0FB8">
        <w:rPr>
          <w:rFonts w:ascii="GHEA Grapalat" w:hAnsi="GHEA Grapalat"/>
          <w:b/>
        </w:rPr>
        <w:t>10</w:t>
      </w:r>
      <w:r w:rsidRPr="00BF0FB8">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Default="00583092" w:rsidP="00BE7160">
      <w:pPr>
        <w:pStyle w:val="BodyTextIndent2"/>
        <w:widowControl w:val="0"/>
        <w:spacing w:line="240" w:lineRule="auto"/>
        <w:ind w:firstLine="0"/>
        <w:rPr>
          <w:rFonts w:ascii="GHEA Grapalat" w:hAnsi="GHEA Grapalat"/>
        </w:rPr>
      </w:pPr>
      <w:r w:rsidRPr="006436C8">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E7160" w:rsidRPr="006436C8" w:rsidRDefault="00BE7160" w:rsidP="00BE7160">
      <w:pPr>
        <w:pStyle w:val="BodyTextIndent2"/>
        <w:widowControl w:val="0"/>
        <w:spacing w:line="240" w:lineRule="auto"/>
        <w:ind w:firstLine="0"/>
        <w:rPr>
          <w:rFonts w:ascii="GHEA Grapalat" w:hAnsi="GHEA Grapalat" w:cs="Sylfaen"/>
        </w:rPr>
      </w:pPr>
    </w:p>
    <w:p w:rsidR="000313A6" w:rsidRPr="006436C8" w:rsidRDefault="00AA0AD8" w:rsidP="006436C8">
      <w:pPr>
        <w:widowControl w:val="0"/>
        <w:spacing w:after="160"/>
        <w:jc w:val="center"/>
        <w:rPr>
          <w:rFonts w:ascii="GHEA Grapalat" w:hAnsi="GHEA Grapalat" w:cs="Arial"/>
          <w:b/>
          <w:iCs/>
          <w:sz w:val="20"/>
          <w:szCs w:val="20"/>
        </w:rPr>
      </w:pPr>
      <w:r w:rsidRPr="006436C8">
        <w:rPr>
          <w:rFonts w:ascii="GHEA Grapalat" w:hAnsi="GHEA Grapalat"/>
          <w:b/>
          <w:sz w:val="20"/>
          <w:szCs w:val="20"/>
        </w:rPr>
        <w:t xml:space="preserve">9. ЗАКЛЮЧЕНИЕ ДОГОВОРА </w:t>
      </w:r>
    </w:p>
    <w:p w:rsidR="00BE7160" w:rsidRDefault="00AA0AD8" w:rsidP="00BE7160">
      <w:pPr>
        <w:widowControl w:val="0"/>
        <w:tabs>
          <w:tab w:val="left" w:pos="1134"/>
        </w:tabs>
        <w:jc w:val="both"/>
        <w:rPr>
          <w:rFonts w:ascii="GHEA Grapalat" w:hAnsi="GHEA Grapalat" w:cs="Sylfaen"/>
          <w:sz w:val="20"/>
          <w:szCs w:val="20"/>
        </w:rPr>
      </w:pPr>
      <w:r w:rsidRPr="006436C8">
        <w:rPr>
          <w:rFonts w:ascii="GHEA Grapalat" w:hAnsi="GHEA Grapalat"/>
          <w:sz w:val="20"/>
          <w:szCs w:val="20"/>
        </w:rPr>
        <w:t>9.1</w:t>
      </w:r>
      <w:r w:rsidR="00BE7160">
        <w:rPr>
          <w:rFonts w:ascii="GHEA Grapalat" w:hAnsi="GHEA Grapalat"/>
          <w:sz w:val="20"/>
          <w:szCs w:val="20"/>
        </w:rPr>
        <w:t>.</w:t>
      </w:r>
      <w:r w:rsidRPr="006436C8">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436C8" w:rsidRDefault="00AA0AD8" w:rsidP="00BE7160">
      <w:pPr>
        <w:widowControl w:val="0"/>
        <w:tabs>
          <w:tab w:val="left" w:pos="1134"/>
        </w:tabs>
        <w:jc w:val="both"/>
        <w:rPr>
          <w:rFonts w:ascii="GHEA Grapalat" w:hAnsi="GHEA Grapalat" w:cs="Sylfaen"/>
          <w:sz w:val="20"/>
          <w:szCs w:val="20"/>
        </w:rPr>
      </w:pPr>
      <w:r w:rsidRPr="006436C8">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24BAD" w:rsidRPr="006436C8">
        <w:rPr>
          <w:rFonts w:ascii="GHEA Grapalat" w:hAnsi="GHEA Grapalat"/>
          <w:sz w:val="20"/>
          <w:szCs w:val="20"/>
        </w:rPr>
        <w:t>22</w:t>
      </w:r>
      <w:r w:rsidRPr="006436C8">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436C8">
        <w:rPr>
          <w:rFonts w:ascii="GHEA Grapalat" w:hAnsi="GHEA Grapalat"/>
          <w:sz w:val="20"/>
          <w:szCs w:val="20"/>
        </w:rPr>
        <w:t>2</w:t>
      </w:r>
      <w:r w:rsidR="00D24BAD" w:rsidRPr="006436C8">
        <w:rPr>
          <w:rFonts w:ascii="GHEA Grapalat" w:hAnsi="GHEA Grapalat"/>
          <w:sz w:val="20"/>
          <w:szCs w:val="20"/>
        </w:rPr>
        <w:t xml:space="preserve">2 </w:t>
      </w:r>
      <w:r w:rsidRPr="006436C8">
        <w:rPr>
          <w:rFonts w:ascii="GHEA Grapalat" w:hAnsi="GHEA Grapalat"/>
          <w:sz w:val="20"/>
          <w:szCs w:val="20"/>
        </w:rPr>
        <w:t>части 1 настоящего Приглашения.</w:t>
      </w:r>
    </w:p>
    <w:p w:rsidR="00F23A51" w:rsidRPr="006436C8" w:rsidRDefault="00AA0AD8" w:rsidP="00BE7160">
      <w:pPr>
        <w:widowControl w:val="0"/>
        <w:tabs>
          <w:tab w:val="left" w:pos="1134"/>
        </w:tabs>
        <w:jc w:val="both"/>
        <w:rPr>
          <w:rFonts w:ascii="GHEA Grapalat" w:hAnsi="GHEA Grapalat" w:cs="Sylfaen"/>
          <w:sz w:val="20"/>
          <w:szCs w:val="20"/>
        </w:rPr>
      </w:pPr>
      <w:r w:rsidRPr="006436C8">
        <w:rPr>
          <w:rFonts w:ascii="GHEA Grapalat" w:hAnsi="GHEA Grapalat"/>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36C8">
        <w:rPr>
          <w:rFonts w:ascii="GHEA Grapalat" w:hAnsi="GHEA Grapalat"/>
          <w:sz w:val="20"/>
          <w:szCs w:val="20"/>
        </w:rPr>
        <w:t xml:space="preserve">При этом, при закупке строительных работ, в договор включаются </w:t>
      </w:r>
      <w:r w:rsidR="00B55057" w:rsidRPr="006436C8">
        <w:rPr>
          <w:rFonts w:ascii="GHEA Grapalat" w:hAnsi="GHEA Grapalat"/>
          <w:sz w:val="20"/>
          <w:szCs w:val="20"/>
        </w:rPr>
        <w:t>приборы</w:t>
      </w:r>
      <w:r w:rsidR="00645866" w:rsidRPr="006436C8">
        <w:rPr>
          <w:rFonts w:ascii="GHEA Grapalat" w:hAnsi="GHEA Grapalat"/>
          <w:sz w:val="20"/>
          <w:szCs w:val="20"/>
        </w:rPr>
        <w:t xml:space="preserve"> и оборудование, представленные по заявке отобранного участника</w:t>
      </w:r>
      <w:r w:rsidRPr="006436C8">
        <w:rPr>
          <w:rFonts w:ascii="GHEA Grapalat" w:hAnsi="GHEA Grapalat"/>
          <w:sz w:val="20"/>
          <w:szCs w:val="20"/>
        </w:rPr>
        <w:t xml:space="preserve">. </w:t>
      </w:r>
    </w:p>
    <w:p w:rsidR="00096865" w:rsidRPr="006436C8" w:rsidRDefault="00AA0AD8" w:rsidP="00BE7160">
      <w:pPr>
        <w:widowControl w:val="0"/>
        <w:tabs>
          <w:tab w:val="left" w:pos="1134"/>
        </w:tabs>
        <w:jc w:val="both"/>
        <w:rPr>
          <w:rFonts w:ascii="GHEA Grapalat" w:hAnsi="GHEA Grapalat" w:cs="Sylfaen"/>
          <w:sz w:val="20"/>
          <w:szCs w:val="20"/>
        </w:rPr>
      </w:pPr>
      <w:r w:rsidRPr="006436C8">
        <w:rPr>
          <w:rFonts w:ascii="GHEA Grapalat" w:hAnsi="GHEA Grapalat"/>
          <w:sz w:val="20"/>
          <w:szCs w:val="20"/>
        </w:rPr>
        <w:t>9.</w:t>
      </w:r>
      <w:r w:rsidR="009C5CB9" w:rsidRPr="006436C8">
        <w:rPr>
          <w:rFonts w:ascii="GHEA Grapalat" w:hAnsi="GHEA Grapalat"/>
          <w:sz w:val="20"/>
          <w:szCs w:val="20"/>
        </w:rPr>
        <w:t>4</w:t>
      </w:r>
      <w:r w:rsidR="00BE7160">
        <w:rPr>
          <w:rFonts w:ascii="GHEA Grapalat" w:hAnsi="GHEA Grapalat"/>
          <w:sz w:val="20"/>
          <w:szCs w:val="20"/>
        </w:rPr>
        <w:t>.</w:t>
      </w:r>
      <w:r w:rsidRPr="006436C8">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436C8">
        <w:rPr>
          <w:rFonts w:ascii="GHEA Grapalat" w:hAnsi="GHEA Grapalat"/>
          <w:sz w:val="20"/>
          <w:szCs w:val="20"/>
        </w:rPr>
        <w:t xml:space="preserve"> квалификации и</w:t>
      </w:r>
      <w:r w:rsidRPr="006436C8">
        <w:rPr>
          <w:rFonts w:ascii="GHEA Grapalat" w:hAnsi="GHEA Grapalat"/>
          <w:sz w:val="20"/>
          <w:szCs w:val="20"/>
        </w:rPr>
        <w:t xml:space="preserve"> договора, то он лишается права подписания договора. </w:t>
      </w:r>
    </w:p>
    <w:p w:rsidR="000313A6" w:rsidRPr="006436C8" w:rsidRDefault="000313A6" w:rsidP="00BE7160">
      <w:pPr>
        <w:widowControl w:val="0"/>
        <w:jc w:val="both"/>
        <w:rPr>
          <w:rFonts w:ascii="GHEA Grapalat" w:hAnsi="GHEA Grapalat" w:cs="Sylfaen"/>
          <w:sz w:val="20"/>
          <w:szCs w:val="20"/>
        </w:rPr>
      </w:pPr>
      <w:r w:rsidRPr="006436C8">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436C8">
        <w:rPr>
          <w:rFonts w:ascii="GHEA Grapalat" w:hAnsi="GHEA Grapalat"/>
          <w:sz w:val="20"/>
          <w:szCs w:val="20"/>
        </w:rPr>
        <w:t xml:space="preserve"> </w:t>
      </w:r>
      <w:r w:rsidRPr="006436C8">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E7160">
      <w:pPr>
        <w:pStyle w:val="BodyTextIndent"/>
        <w:widowControl w:val="0"/>
        <w:tabs>
          <w:tab w:val="left" w:pos="1134"/>
        </w:tabs>
        <w:spacing w:line="240" w:lineRule="auto"/>
        <w:ind w:firstLine="0"/>
        <w:rPr>
          <w:rFonts w:ascii="GHEA Grapalat" w:hAnsi="GHEA Grapalat"/>
          <w:spacing w:val="-8"/>
        </w:rPr>
      </w:pPr>
      <w:r w:rsidRPr="006436C8">
        <w:rPr>
          <w:rFonts w:ascii="GHEA Grapalat" w:hAnsi="GHEA Grapalat"/>
          <w:i w:val="0"/>
        </w:rPr>
        <w:t>9.</w:t>
      </w:r>
      <w:r w:rsidR="001611D8" w:rsidRPr="006436C8">
        <w:rPr>
          <w:rFonts w:ascii="GHEA Grapalat" w:hAnsi="GHEA Grapalat"/>
          <w:i w:val="0"/>
        </w:rPr>
        <w:t>5</w:t>
      </w:r>
      <w:r w:rsidR="00BE7160">
        <w:rPr>
          <w:rFonts w:ascii="GHEA Grapalat" w:hAnsi="GHEA Grapalat"/>
          <w:i w:val="0"/>
        </w:rPr>
        <w:t>.</w:t>
      </w:r>
      <w:r w:rsidRPr="006436C8">
        <w:rPr>
          <w:rFonts w:ascii="GHEA Grapalat" w:hAnsi="GHEA Grapalat"/>
          <w:i w:val="0"/>
        </w:rPr>
        <w:t>До истечения срока, предусмотренного пунктом 9.</w:t>
      </w:r>
      <w:r w:rsidR="00AA064A" w:rsidRPr="006436C8">
        <w:rPr>
          <w:rFonts w:ascii="GHEA Grapalat" w:hAnsi="GHEA Grapalat"/>
          <w:i w:val="0"/>
          <w:lang w:val="hy-AM"/>
        </w:rPr>
        <w:t>4</w:t>
      </w:r>
      <w:r w:rsidRPr="006436C8">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436C8">
        <w:rPr>
          <w:rFonts w:ascii="GHEA Grapalat" w:hAnsi="GHEA Grapalat"/>
          <w:spacing w:val="-8"/>
        </w:rPr>
        <w:t xml:space="preserve"> </w:t>
      </w:r>
    </w:p>
    <w:p w:rsidR="00BE7160" w:rsidRPr="006436C8" w:rsidRDefault="00BE7160" w:rsidP="00BE7160">
      <w:pPr>
        <w:pStyle w:val="BodyTextIndent"/>
        <w:widowControl w:val="0"/>
        <w:tabs>
          <w:tab w:val="left" w:pos="1134"/>
        </w:tabs>
        <w:spacing w:line="240" w:lineRule="auto"/>
        <w:ind w:firstLine="0"/>
        <w:rPr>
          <w:rFonts w:ascii="GHEA Grapalat" w:hAnsi="GHEA Grapalat" w:cs="Sylfaen"/>
          <w:i w:val="0"/>
        </w:rPr>
      </w:pPr>
    </w:p>
    <w:p w:rsidR="00096865" w:rsidRPr="006436C8" w:rsidRDefault="00030D40" w:rsidP="006436C8">
      <w:pPr>
        <w:widowControl w:val="0"/>
        <w:spacing w:after="160"/>
        <w:jc w:val="center"/>
        <w:rPr>
          <w:rFonts w:ascii="GHEA Grapalat" w:hAnsi="GHEA Grapalat" w:cs="Arial"/>
          <w:b/>
          <w:iCs/>
          <w:sz w:val="20"/>
          <w:szCs w:val="20"/>
        </w:rPr>
      </w:pPr>
      <w:r w:rsidRPr="006436C8">
        <w:rPr>
          <w:rFonts w:ascii="GHEA Grapalat" w:hAnsi="GHEA Grapalat"/>
          <w:b/>
          <w:sz w:val="20"/>
          <w:szCs w:val="20"/>
        </w:rPr>
        <w:t xml:space="preserve">10. </w:t>
      </w:r>
      <w:r w:rsidR="00F83409" w:rsidRPr="006436C8">
        <w:rPr>
          <w:rFonts w:ascii="GHEA Grapalat" w:hAnsi="GHEA Grapalat"/>
          <w:b/>
          <w:sz w:val="20"/>
          <w:szCs w:val="20"/>
        </w:rPr>
        <w:t xml:space="preserve">ОБЕСПЕЧЕНИЯ КВАЛИФИКАЦИИ И </w:t>
      </w:r>
      <w:r w:rsidRPr="006436C8">
        <w:rPr>
          <w:rFonts w:ascii="GHEA Grapalat" w:hAnsi="GHEA Grapalat"/>
          <w:b/>
          <w:sz w:val="20"/>
          <w:szCs w:val="20"/>
        </w:rPr>
        <w:t xml:space="preserve">ДОГОВОРА </w:t>
      </w:r>
    </w:p>
    <w:p w:rsidR="00096865" w:rsidRPr="006436C8" w:rsidRDefault="00030D40" w:rsidP="00BE7160">
      <w:pPr>
        <w:widowControl w:val="0"/>
        <w:tabs>
          <w:tab w:val="left" w:pos="1276"/>
        </w:tabs>
        <w:jc w:val="both"/>
        <w:rPr>
          <w:rFonts w:ascii="GHEA Grapalat" w:hAnsi="GHEA Grapalat"/>
          <w:sz w:val="20"/>
          <w:szCs w:val="20"/>
        </w:rPr>
      </w:pPr>
      <w:r w:rsidRPr="006436C8">
        <w:rPr>
          <w:rFonts w:ascii="GHEA Grapalat" w:hAnsi="GHEA Grapalat"/>
          <w:sz w:val="20"/>
          <w:szCs w:val="20"/>
        </w:rPr>
        <w:t>10.1</w:t>
      </w:r>
      <w:r w:rsidR="00BE7160">
        <w:rPr>
          <w:rFonts w:ascii="GHEA Grapalat" w:hAnsi="GHEA Grapalat"/>
          <w:sz w:val="20"/>
          <w:szCs w:val="20"/>
        </w:rPr>
        <w:t>.</w:t>
      </w:r>
      <w:r w:rsidRPr="006436C8">
        <w:rPr>
          <w:rFonts w:ascii="GHEA Grapalat" w:hAnsi="GHEA Grapalat"/>
          <w:sz w:val="20"/>
          <w:szCs w:val="20"/>
        </w:rPr>
        <w:t xml:space="preserve">На основании требования о предоставлении </w:t>
      </w:r>
      <w:r w:rsidR="000E4039" w:rsidRPr="006436C8">
        <w:rPr>
          <w:rFonts w:ascii="GHEA Grapalat" w:hAnsi="GHEA Grapalat"/>
          <w:sz w:val="20"/>
          <w:szCs w:val="20"/>
        </w:rPr>
        <w:t xml:space="preserve">обеспечений квалификации и </w:t>
      </w:r>
      <w:r w:rsidRPr="006436C8">
        <w:rPr>
          <w:rFonts w:ascii="GHEA Grapalat" w:hAnsi="GHEA Grapalat"/>
          <w:sz w:val="20"/>
          <w:szCs w:val="20"/>
        </w:rPr>
        <w:t>договора отобранный участник в течение 10</w:t>
      </w:r>
      <w:r w:rsidR="00BE7160">
        <w:rPr>
          <w:rFonts w:ascii="GHEA Grapalat" w:hAnsi="GHEA Grapalat"/>
          <w:sz w:val="20"/>
          <w:szCs w:val="20"/>
        </w:rPr>
        <w:t>-и</w:t>
      </w:r>
      <w:r w:rsidRPr="006436C8">
        <w:rPr>
          <w:rFonts w:ascii="GHEA Grapalat" w:hAnsi="GHEA Grapalat"/>
          <w:sz w:val="20"/>
          <w:szCs w:val="20"/>
        </w:rPr>
        <w:t xml:space="preserve"> </w:t>
      </w:r>
      <w:r w:rsidR="000E4039" w:rsidRPr="006436C8">
        <w:rPr>
          <w:rFonts w:ascii="GHEA Grapalat" w:hAnsi="GHEA Grapalat"/>
          <w:sz w:val="20"/>
          <w:szCs w:val="20"/>
        </w:rPr>
        <w:t xml:space="preserve">рабочих дней со дня его получения, </w:t>
      </w:r>
      <w:r w:rsidRPr="006436C8">
        <w:rPr>
          <w:rFonts w:ascii="GHEA Grapalat" w:hAnsi="GHEA Grapalat"/>
          <w:sz w:val="20"/>
          <w:szCs w:val="20"/>
        </w:rPr>
        <w:t xml:space="preserve">обязан представить </w:t>
      </w:r>
      <w:r w:rsidR="000E4039" w:rsidRPr="006436C8">
        <w:rPr>
          <w:rFonts w:ascii="GHEA Grapalat" w:hAnsi="GHEA Grapalat"/>
          <w:sz w:val="20"/>
          <w:szCs w:val="20"/>
        </w:rPr>
        <w:t xml:space="preserve">обеспечения квалификации и </w:t>
      </w:r>
      <w:r w:rsidRPr="006436C8">
        <w:rPr>
          <w:rFonts w:ascii="GHEA Grapalat" w:hAnsi="GHEA Grapalat"/>
          <w:sz w:val="20"/>
          <w:szCs w:val="20"/>
        </w:rPr>
        <w:t xml:space="preserve">договора. С отобранным участником заключается договор, если он представляет </w:t>
      </w:r>
      <w:r w:rsidR="000E4039" w:rsidRPr="006436C8">
        <w:rPr>
          <w:rFonts w:ascii="GHEA Grapalat" w:hAnsi="GHEA Grapalat"/>
          <w:sz w:val="20"/>
          <w:szCs w:val="20"/>
        </w:rPr>
        <w:t xml:space="preserve">обеспечения квалификации и  </w:t>
      </w:r>
      <w:r w:rsidRPr="006436C8">
        <w:rPr>
          <w:rFonts w:ascii="GHEA Grapalat" w:hAnsi="GHEA Grapalat"/>
          <w:sz w:val="20"/>
          <w:szCs w:val="20"/>
        </w:rPr>
        <w:t>договора.</w:t>
      </w:r>
    </w:p>
    <w:p w:rsidR="00D2548C" w:rsidRPr="00BE7160" w:rsidRDefault="00A6609C" w:rsidP="00BE7160">
      <w:pPr>
        <w:widowControl w:val="0"/>
        <w:tabs>
          <w:tab w:val="left" w:pos="1276"/>
        </w:tabs>
        <w:jc w:val="both"/>
        <w:rPr>
          <w:rFonts w:ascii="GHEA Grapalat" w:hAnsi="GHEA Grapalat"/>
          <w:b/>
          <w:sz w:val="20"/>
          <w:szCs w:val="20"/>
        </w:rPr>
      </w:pPr>
      <w:r w:rsidRPr="00BF0FB8">
        <w:rPr>
          <w:rFonts w:ascii="GHEA Grapalat" w:hAnsi="GHEA Grapalat"/>
          <w:b/>
          <w:sz w:val="20"/>
          <w:szCs w:val="20"/>
        </w:rPr>
        <w:t xml:space="preserve">10.2 </w:t>
      </w:r>
      <w:r w:rsidR="008A3CE7" w:rsidRPr="00BF0FB8">
        <w:rPr>
          <w:rFonts w:ascii="GHEA Grapalat" w:hAnsi="GHEA Grapalat"/>
          <w:b/>
          <w:sz w:val="20"/>
          <w:szCs w:val="20"/>
        </w:rPr>
        <w:t xml:space="preserve">Размер обеспечения квалификации равен </w:t>
      </w:r>
      <w:r w:rsidR="00495AE0" w:rsidRPr="00BF0FB8">
        <w:rPr>
          <w:rFonts w:ascii="GHEA Grapalat" w:hAnsi="GHEA Grapalat"/>
          <w:b/>
          <w:sz w:val="20"/>
          <w:szCs w:val="20"/>
        </w:rPr>
        <w:t>30</w:t>
      </w:r>
      <w:r w:rsidR="008A3CE7" w:rsidRPr="00BF0FB8">
        <w:rPr>
          <w:rFonts w:ascii="GHEA Grapalat" w:hAnsi="GHEA Grapalat"/>
          <w:b/>
          <w:sz w:val="20"/>
          <w:szCs w:val="20"/>
        </w:rPr>
        <w:t xml:space="preserve"> процентам ценового предложения отобранного участника.Обеспечение квалификации представляется в виде </w:t>
      </w:r>
      <w:r w:rsidR="00495AE0" w:rsidRPr="00BF0FB8">
        <w:rPr>
          <w:rFonts w:ascii="GHEA Grapalat" w:hAnsi="GHEA Grapalat"/>
          <w:b/>
          <w:sz w:val="20"/>
          <w:szCs w:val="20"/>
        </w:rPr>
        <w:t>(приложение4.</w:t>
      </w:r>
      <w:r w:rsidR="00BE7160" w:rsidRPr="00BF0FB8">
        <w:rPr>
          <w:rFonts w:ascii="GHEA Grapalat" w:hAnsi="GHEA Grapalat"/>
          <w:b/>
          <w:sz w:val="20"/>
          <w:szCs w:val="20"/>
        </w:rPr>
        <w:t xml:space="preserve">1), </w:t>
      </w:r>
      <w:r w:rsidR="008A3CE7" w:rsidRPr="00BF0FB8">
        <w:rPr>
          <w:rFonts w:ascii="GHEA Grapalat" w:hAnsi="GHEA Grapalat"/>
          <w:b/>
          <w:sz w:val="20"/>
          <w:szCs w:val="20"/>
        </w:rPr>
        <w:t xml:space="preserve">гарантий, предоставленных банками или страховыми организациями. Причем  обеспечение должно быть действительным как минимум </w:t>
      </w:r>
      <w:r w:rsidR="008A3CE7" w:rsidRPr="00BF0FB8">
        <w:rPr>
          <w:rFonts w:ascii="GHEA Grapalat" w:hAnsi="GHEA Grapalat"/>
          <w:b/>
          <w:sz w:val="20"/>
          <w:szCs w:val="20"/>
        </w:rPr>
        <w:lastRenderedPageBreak/>
        <w:t xml:space="preserve">включительно до </w:t>
      </w:r>
      <w:r w:rsidR="00BE7160" w:rsidRPr="00BF0FB8">
        <w:rPr>
          <w:rFonts w:ascii="GHEA Grapalat" w:hAnsi="GHEA Grapalat"/>
          <w:b/>
          <w:sz w:val="20"/>
          <w:szCs w:val="20"/>
        </w:rPr>
        <w:t>9</w:t>
      </w:r>
      <w:r w:rsidR="008A3CE7" w:rsidRPr="00BF0FB8">
        <w:rPr>
          <w:rFonts w:ascii="GHEA Grapalat" w:hAnsi="GHEA Grapalat"/>
          <w:b/>
          <w:sz w:val="20"/>
          <w:szCs w:val="20"/>
        </w:rPr>
        <w:t>0-го рабочего дня, следующего за днем полного принятия заказчиком результата выполнения контракта</w:t>
      </w:r>
      <w:r w:rsidR="0063365D" w:rsidRPr="00BF0FB8">
        <w:rPr>
          <w:rFonts w:ascii="GHEA Grapalat" w:hAnsi="GHEA Grapalat"/>
          <w:b/>
          <w:sz w:val="20"/>
          <w:szCs w:val="20"/>
        </w:rPr>
        <w:t>.</w:t>
      </w:r>
      <w:r w:rsidR="0063365D" w:rsidRPr="00BF0FB8">
        <w:rPr>
          <w:rFonts w:ascii="GHEA Grapalat" w:hAnsi="GHEA Grapalat"/>
          <w:b/>
          <w:sz w:val="20"/>
          <w:szCs w:val="20"/>
          <w:vertAlign w:val="superscript"/>
        </w:rPr>
        <w:t>11.1</w:t>
      </w:r>
    </w:p>
    <w:p w:rsidR="00D2548C" w:rsidRPr="006436C8" w:rsidRDefault="00D2548C" w:rsidP="00BE7160">
      <w:pPr>
        <w:widowControl w:val="0"/>
        <w:tabs>
          <w:tab w:val="left" w:pos="1276"/>
        </w:tabs>
        <w:ind w:firstLine="567"/>
        <w:jc w:val="both"/>
        <w:rPr>
          <w:rFonts w:ascii="GHEA Grapalat" w:hAnsi="GHEA Grapalat" w:cs="Sylfaen"/>
          <w:sz w:val="20"/>
          <w:szCs w:val="20"/>
        </w:rPr>
      </w:pPr>
      <w:r w:rsidRPr="006436C8">
        <w:rPr>
          <w:rFonts w:ascii="GHEA Grapalat" w:hAnsi="GHEA Grapalat" w:cs="Sylfaen"/>
          <w:sz w:val="20"/>
          <w:szCs w:val="20"/>
        </w:rPr>
        <w:t xml:space="preserve">Если процедура закупки организована </w:t>
      </w:r>
      <w:r w:rsidR="004B5371" w:rsidRPr="006436C8">
        <w:rPr>
          <w:rFonts w:ascii="GHEA Grapalat" w:hAnsi="GHEA Grapalat" w:cs="Sylfaen"/>
          <w:sz w:val="20"/>
          <w:szCs w:val="20"/>
        </w:rPr>
        <w:t>по</w:t>
      </w:r>
      <w:r w:rsidRPr="006436C8">
        <w:rPr>
          <w:rFonts w:ascii="GHEA Grapalat" w:hAnsi="GHEA Grapalat" w:cs="Sylfaen"/>
          <w:sz w:val="20"/>
          <w:szCs w:val="20"/>
        </w:rPr>
        <w:t xml:space="preserve"> лот</w:t>
      </w:r>
      <w:r w:rsidR="004B5371" w:rsidRPr="006436C8">
        <w:rPr>
          <w:rFonts w:ascii="GHEA Grapalat" w:hAnsi="GHEA Grapalat" w:cs="Sylfaen"/>
          <w:sz w:val="20"/>
          <w:szCs w:val="20"/>
        </w:rPr>
        <w:t>ам</w:t>
      </w:r>
      <w:r w:rsidRPr="006436C8">
        <w:rPr>
          <w:rFonts w:ascii="GHEA Grapalat" w:hAnsi="GHEA Grapalat" w:cs="Sylfaen"/>
          <w:sz w:val="20"/>
          <w:szCs w:val="20"/>
        </w:rPr>
        <w:t xml:space="preserve"> и участник признается отобранным участником по более чем одному лоту</w:t>
      </w:r>
      <w:r w:rsidR="00477F1C" w:rsidRPr="006436C8">
        <w:rPr>
          <w:rFonts w:ascii="GHEA Grapalat" w:hAnsi="GHEA Grapalat" w:cs="Sylfaen"/>
          <w:sz w:val="20"/>
          <w:szCs w:val="20"/>
        </w:rPr>
        <w:t>, то</w:t>
      </w:r>
      <w:r w:rsidRPr="006436C8">
        <w:rPr>
          <w:rFonts w:ascii="GHEA Grapalat" w:hAnsi="GHEA Grapalat" w:cs="Sylfaen"/>
          <w:sz w:val="20"/>
          <w:szCs w:val="20"/>
        </w:rPr>
        <w:t xml:space="preserve"> </w:t>
      </w:r>
      <w:r w:rsidR="003642DD" w:rsidRPr="006436C8">
        <w:rPr>
          <w:rFonts w:ascii="GHEA Grapalat" w:hAnsi="GHEA Grapalat" w:cs="Sylfaen"/>
          <w:sz w:val="20"/>
          <w:szCs w:val="20"/>
        </w:rPr>
        <w:t xml:space="preserve">он может предоставить обеспечение квалификации как </w:t>
      </w:r>
      <w:r w:rsidR="003642DD" w:rsidRPr="006436C8">
        <w:rPr>
          <w:rFonts w:ascii="GHEA Grapalat" w:hAnsi="GHEA Grapalat"/>
          <w:sz w:val="20"/>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6436C8">
        <w:rPr>
          <w:rFonts w:ascii="GHEA Grapalat" w:hAnsi="GHEA Grapalat" w:cs="Sylfaen"/>
          <w:sz w:val="20"/>
          <w:szCs w:val="20"/>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6436C8" w:rsidRDefault="00D2548C" w:rsidP="00BE7160">
      <w:pPr>
        <w:widowControl w:val="0"/>
        <w:tabs>
          <w:tab w:val="left" w:pos="1276"/>
        </w:tabs>
        <w:jc w:val="both"/>
        <w:rPr>
          <w:rFonts w:ascii="GHEA Grapalat" w:hAnsi="GHEA Grapalat"/>
          <w:sz w:val="20"/>
          <w:szCs w:val="20"/>
        </w:rPr>
      </w:pPr>
      <w:r w:rsidRPr="006436C8">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6436C8" w:rsidRDefault="00D2548C" w:rsidP="00BE7160">
      <w:pPr>
        <w:widowControl w:val="0"/>
        <w:tabs>
          <w:tab w:val="left" w:pos="1276"/>
        </w:tabs>
        <w:jc w:val="both"/>
        <w:rPr>
          <w:rFonts w:ascii="GHEA Grapalat" w:hAnsi="GHEA Grapalat"/>
          <w:sz w:val="20"/>
          <w:szCs w:val="20"/>
        </w:rPr>
      </w:pPr>
      <w:r w:rsidRPr="006436C8">
        <w:rPr>
          <w:rFonts w:ascii="GHEA Grapalat" w:hAnsi="GHEA Grapalat"/>
          <w:sz w:val="20"/>
          <w:szCs w:val="20"/>
        </w:rPr>
        <w:t xml:space="preserve">Если выполнение договора поэтапное и выполнение каждого этапа </w:t>
      </w:r>
      <w:r w:rsidR="002E4BC5" w:rsidRPr="006436C8">
        <w:rPr>
          <w:rFonts w:ascii="GHEA Grapalat" w:hAnsi="GHEA Grapalat"/>
          <w:sz w:val="20"/>
          <w:szCs w:val="20"/>
        </w:rPr>
        <w:t>непосредственно</w:t>
      </w:r>
      <w:r w:rsidRPr="006436C8">
        <w:rPr>
          <w:rFonts w:ascii="GHEA Grapalat" w:hAnsi="GHEA Grapalat"/>
          <w:sz w:val="20"/>
          <w:szCs w:val="20"/>
        </w:rPr>
        <w:t xml:space="preserve"> не</w:t>
      </w:r>
      <w:r w:rsidR="002E4BC5" w:rsidRPr="006436C8">
        <w:rPr>
          <w:rFonts w:ascii="GHEA Grapalat" w:hAnsi="GHEA Grapalat"/>
          <w:sz w:val="20"/>
          <w:szCs w:val="20"/>
        </w:rPr>
        <w:t xml:space="preserve"> взаимос</w:t>
      </w:r>
      <w:r w:rsidRPr="006436C8">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6436C8">
        <w:rPr>
          <w:rFonts w:ascii="GHEA Grapalat" w:hAnsi="GHEA Grapalat"/>
          <w:sz w:val="20"/>
          <w:szCs w:val="20"/>
        </w:rPr>
        <w:t>в пропорции, исчисленной в отношении суммы этого этапа.</w:t>
      </w:r>
    </w:p>
    <w:p w:rsidR="0035631F" w:rsidRPr="00BF0FB8" w:rsidRDefault="00D2548C" w:rsidP="00BE7160">
      <w:pPr>
        <w:widowControl w:val="0"/>
        <w:tabs>
          <w:tab w:val="left" w:pos="1276"/>
        </w:tabs>
        <w:jc w:val="both"/>
        <w:rPr>
          <w:rFonts w:ascii="GHEA Grapalat" w:hAnsi="GHEA Grapalat"/>
          <w:sz w:val="20"/>
          <w:szCs w:val="20"/>
        </w:rPr>
      </w:pPr>
      <w:r w:rsidRPr="00BF0FB8">
        <w:rPr>
          <w:rFonts w:ascii="GHEA Grapalat" w:hAnsi="GHEA Grapalat" w:cs="Sylfaen"/>
          <w:b/>
          <w:sz w:val="20"/>
          <w:szCs w:val="20"/>
        </w:rPr>
        <w:t>Обеспечение квалификации в виде гарантии отобранный участник представляет согласно приложению 4 или приложению 4.1</w:t>
      </w:r>
      <w:r w:rsidR="00512362" w:rsidRPr="00BF0FB8">
        <w:rPr>
          <w:rFonts w:ascii="GHEA Grapalat" w:hAnsi="GHEA Grapalat" w:cs="Sylfaen"/>
          <w:sz w:val="20"/>
          <w:szCs w:val="20"/>
        </w:rPr>
        <w:t>.</w:t>
      </w:r>
      <w:r w:rsidR="00B71FA8" w:rsidRPr="00BF0FB8">
        <w:rPr>
          <w:rStyle w:val="FootnoteReference"/>
          <w:rFonts w:ascii="GHEA Grapalat" w:hAnsi="GHEA Grapalat"/>
          <w:sz w:val="20"/>
          <w:szCs w:val="20"/>
        </w:rPr>
        <w:footnoteReference w:customMarkFollows="1" w:id="7"/>
        <w:t>12</w:t>
      </w:r>
      <w:r w:rsidR="00A6609C" w:rsidRPr="00BF0FB8">
        <w:rPr>
          <w:rFonts w:ascii="GHEA Grapalat" w:hAnsi="GHEA Grapalat"/>
          <w:sz w:val="20"/>
          <w:szCs w:val="20"/>
        </w:rPr>
        <w:t xml:space="preserve"> </w:t>
      </w:r>
    </w:p>
    <w:p w:rsidR="002406D8" w:rsidRPr="00BF0FB8" w:rsidRDefault="002406D8" w:rsidP="00BE7160">
      <w:pPr>
        <w:widowControl w:val="0"/>
        <w:tabs>
          <w:tab w:val="left" w:pos="1276"/>
        </w:tabs>
        <w:jc w:val="both"/>
        <w:rPr>
          <w:rFonts w:ascii="GHEA Grapalat" w:hAnsi="GHEA Grapalat" w:cs="Sylfaen"/>
          <w:sz w:val="20"/>
          <w:szCs w:val="20"/>
        </w:rPr>
      </w:pPr>
      <w:r w:rsidRPr="00BF0FB8">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BF0FB8" w:rsidRDefault="00030D40" w:rsidP="00BE7160">
      <w:pPr>
        <w:widowControl w:val="0"/>
        <w:tabs>
          <w:tab w:val="left" w:pos="1276"/>
        </w:tabs>
        <w:jc w:val="both"/>
        <w:rPr>
          <w:rFonts w:ascii="GHEA Grapalat" w:hAnsi="GHEA Grapalat"/>
          <w:sz w:val="20"/>
          <w:szCs w:val="20"/>
        </w:rPr>
      </w:pPr>
      <w:r w:rsidRPr="00BF0FB8">
        <w:rPr>
          <w:rFonts w:ascii="GHEA Grapalat" w:hAnsi="GHEA Grapalat"/>
          <w:b/>
          <w:sz w:val="20"/>
          <w:szCs w:val="20"/>
        </w:rPr>
        <w:t>10.</w:t>
      </w:r>
      <w:r w:rsidR="001723D6" w:rsidRPr="00BF0FB8">
        <w:rPr>
          <w:rFonts w:ascii="GHEA Grapalat" w:hAnsi="GHEA Grapalat"/>
          <w:b/>
          <w:sz w:val="20"/>
          <w:szCs w:val="20"/>
        </w:rPr>
        <w:t>3</w:t>
      </w:r>
      <w:r w:rsidR="00BE7160" w:rsidRPr="00BF0FB8">
        <w:rPr>
          <w:rFonts w:ascii="GHEA Grapalat" w:hAnsi="GHEA Grapalat"/>
          <w:b/>
          <w:sz w:val="20"/>
          <w:szCs w:val="20"/>
        </w:rPr>
        <w:t>.</w:t>
      </w:r>
      <w:r w:rsidRPr="00BF0FB8">
        <w:rPr>
          <w:rFonts w:ascii="GHEA Grapalat" w:hAnsi="GHEA Grapalat"/>
          <w:b/>
          <w:sz w:val="20"/>
          <w:szCs w:val="20"/>
        </w:rPr>
        <w:t xml:space="preserve">Размер обеспечения договора составляет 10 процентов от цены договора. </w:t>
      </w:r>
      <w:r w:rsidR="001723D6" w:rsidRPr="00BF0FB8">
        <w:rPr>
          <w:rFonts w:ascii="GHEA Grapalat" w:hAnsi="GHEA Grapalat"/>
          <w:b/>
          <w:sz w:val="20"/>
          <w:szCs w:val="20"/>
        </w:rPr>
        <w:t xml:space="preserve">Обеспечение </w:t>
      </w:r>
      <w:r w:rsidR="00896AAF" w:rsidRPr="00BF0FB8">
        <w:rPr>
          <w:rFonts w:ascii="GHEA Grapalat" w:hAnsi="GHEA Grapalat"/>
          <w:b/>
          <w:sz w:val="20"/>
          <w:szCs w:val="20"/>
        </w:rPr>
        <w:t>договора</w:t>
      </w:r>
      <w:r w:rsidR="001723D6" w:rsidRPr="00BF0FB8">
        <w:rPr>
          <w:rFonts w:ascii="GHEA Grapalat" w:hAnsi="GHEA Grapalat"/>
          <w:b/>
          <w:sz w:val="20"/>
          <w:szCs w:val="20"/>
        </w:rPr>
        <w:t xml:space="preserve"> представляется в </w:t>
      </w:r>
      <w:r w:rsidR="005876A3" w:rsidRPr="00BF0FB8">
        <w:rPr>
          <w:rFonts w:ascii="GHEA Grapalat" w:hAnsi="GHEA Grapalat"/>
          <w:b/>
          <w:sz w:val="20"/>
          <w:szCs w:val="20"/>
        </w:rPr>
        <w:t>виде</w:t>
      </w:r>
      <w:r w:rsidR="001723D6" w:rsidRPr="00BF0FB8">
        <w:rPr>
          <w:rFonts w:ascii="GHEA Grapalat" w:hAnsi="GHEA Grapalat"/>
          <w:b/>
          <w:sz w:val="20"/>
          <w:szCs w:val="20"/>
        </w:rPr>
        <w:t xml:space="preserve"> банковской гарантии (Приложение 5)</w:t>
      </w:r>
      <w:r w:rsidR="00375E5E" w:rsidRPr="00BF0FB8">
        <w:rPr>
          <w:rFonts w:ascii="GHEA Grapalat" w:hAnsi="GHEA Grapalat"/>
          <w:b/>
          <w:sz w:val="20"/>
          <w:szCs w:val="20"/>
        </w:rPr>
        <w:t xml:space="preserve"> или наличных денег</w:t>
      </w:r>
      <w:r w:rsidR="00C108EE" w:rsidRPr="00BF0FB8">
        <w:rPr>
          <w:rStyle w:val="FootnoteReference"/>
          <w:rFonts w:ascii="GHEA Grapalat" w:hAnsi="GHEA Grapalat"/>
          <w:b/>
          <w:sz w:val="20"/>
          <w:szCs w:val="20"/>
        </w:rPr>
        <w:footnoteReference w:customMarkFollows="1" w:id="8"/>
        <w:t>13</w:t>
      </w:r>
      <w:r w:rsidR="00375E5E" w:rsidRPr="00BF0FB8">
        <w:rPr>
          <w:rFonts w:ascii="GHEA Grapalat" w:hAnsi="GHEA Grapalat"/>
          <w:sz w:val="20"/>
          <w:szCs w:val="20"/>
        </w:rPr>
        <w:t>.</w:t>
      </w:r>
    </w:p>
    <w:p w:rsidR="00574B01" w:rsidRPr="006436C8" w:rsidRDefault="00574B01" w:rsidP="00BF0FB8">
      <w:pPr>
        <w:widowControl w:val="0"/>
        <w:tabs>
          <w:tab w:val="left" w:pos="1276"/>
        </w:tabs>
        <w:jc w:val="both"/>
        <w:rPr>
          <w:rFonts w:ascii="GHEA Grapalat" w:hAnsi="GHEA Grapalat"/>
          <w:sz w:val="20"/>
          <w:szCs w:val="20"/>
        </w:rPr>
      </w:pPr>
      <w:r w:rsidRPr="00BF0FB8">
        <w:rPr>
          <w:rFonts w:ascii="GHEA Grapalat" w:hAnsi="GHEA Grapalat"/>
          <w:sz w:val="20"/>
          <w:szCs w:val="20"/>
        </w:rPr>
        <w:t>Если процедура закупки организована по лотам и участник признается отобранным участником</w:t>
      </w:r>
      <w:r w:rsidRPr="006436C8">
        <w:rPr>
          <w:rFonts w:ascii="GHEA Grapalat" w:hAnsi="GHEA Grapalat"/>
          <w:sz w:val="20"/>
          <w:szCs w:val="20"/>
        </w:rPr>
        <w:t xml:space="preserve"> по более чем одному лоту,</w:t>
      </w:r>
      <w:r w:rsidRPr="006436C8">
        <w:rPr>
          <w:rFonts w:ascii="GHEA Grapalat" w:hAnsi="GHEA Grapalat" w:cs="Sylfaen"/>
          <w:sz w:val="20"/>
          <w:szCs w:val="20"/>
        </w:rPr>
        <w:t xml:space="preserve"> то он может предоставить обеспечение договора как </w:t>
      </w:r>
      <w:r w:rsidRPr="006436C8">
        <w:rPr>
          <w:rFonts w:ascii="GHEA Grapalat" w:hAnsi="GHEA Grapalat"/>
          <w:sz w:val="20"/>
          <w:szCs w:val="20"/>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6436C8" w:rsidRDefault="00030D40" w:rsidP="00BF0FB8">
      <w:pPr>
        <w:widowControl w:val="0"/>
        <w:tabs>
          <w:tab w:val="left" w:pos="1276"/>
        </w:tabs>
        <w:jc w:val="both"/>
        <w:rPr>
          <w:rFonts w:ascii="GHEA Grapalat" w:hAnsi="GHEA Grapalat"/>
          <w:sz w:val="20"/>
          <w:szCs w:val="20"/>
        </w:rPr>
      </w:pPr>
      <w:r w:rsidRPr="006436C8">
        <w:rPr>
          <w:rFonts w:ascii="GHEA Grapalat" w:hAnsi="GHEA Grapalat"/>
          <w:sz w:val="20"/>
          <w:szCs w:val="20"/>
        </w:rPr>
        <w:t xml:space="preserve">Обеспечение договора должно быть действительно как минимум включительно до </w:t>
      </w:r>
      <w:r w:rsidR="00F65E20" w:rsidRPr="006436C8">
        <w:rPr>
          <w:rFonts w:ascii="GHEA Grapalat" w:hAnsi="GHEA Grapalat"/>
          <w:sz w:val="20"/>
          <w:szCs w:val="20"/>
        </w:rPr>
        <w:t>90</w:t>
      </w:r>
      <w:r w:rsidRPr="006436C8">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436C8">
        <w:rPr>
          <w:rFonts w:ascii="GHEA Grapalat" w:hAnsi="GHEA Grapalat"/>
          <w:sz w:val="20"/>
          <w:szCs w:val="20"/>
        </w:rPr>
        <w:t xml:space="preserve">пяти </w:t>
      </w:r>
      <w:r w:rsidRPr="006436C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6436C8">
        <w:rPr>
          <w:rFonts w:ascii="GHEA Grapalat" w:hAnsi="GHEA Grapalat"/>
          <w:sz w:val="20"/>
          <w:szCs w:val="20"/>
        </w:rPr>
        <w:t>договору.</w:t>
      </w:r>
    </w:p>
    <w:p w:rsidR="00F0759D" w:rsidRPr="006436C8" w:rsidRDefault="00F92A53" w:rsidP="00BF0FB8">
      <w:pPr>
        <w:widowControl w:val="0"/>
        <w:tabs>
          <w:tab w:val="left" w:pos="1276"/>
        </w:tabs>
        <w:jc w:val="both"/>
        <w:rPr>
          <w:rFonts w:ascii="GHEA Grapalat" w:hAnsi="GHEA Grapalat"/>
          <w:sz w:val="20"/>
          <w:szCs w:val="20"/>
        </w:rPr>
      </w:pPr>
      <w:r w:rsidRPr="006436C8">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6436C8">
        <w:rPr>
          <w:rFonts w:ascii="Courier New" w:hAnsi="Courier New" w:cs="Courier New"/>
          <w:sz w:val="20"/>
          <w:szCs w:val="20"/>
        </w:rPr>
        <w:t> </w:t>
      </w:r>
      <w:r w:rsidRPr="006436C8">
        <w:rPr>
          <w:rFonts w:ascii="GHEA Grapalat" w:hAnsi="GHEA Grapalat"/>
          <w:sz w:val="20"/>
          <w:szCs w:val="20"/>
        </w:rPr>
        <w:t>"900008000</w:t>
      </w:r>
      <w:r w:rsidR="00B66AB9" w:rsidRPr="006436C8">
        <w:rPr>
          <w:rFonts w:ascii="GHEA Grapalat" w:hAnsi="GHEA Grapalat"/>
          <w:sz w:val="20"/>
          <w:szCs w:val="20"/>
        </w:rPr>
        <w:t>66</w:t>
      </w:r>
      <w:r w:rsidRPr="006436C8">
        <w:rPr>
          <w:rFonts w:ascii="GHEA Grapalat" w:hAnsi="GHEA Grapalat"/>
          <w:sz w:val="20"/>
          <w:szCs w:val="20"/>
        </w:rPr>
        <w:t>4", открытый в Центральном казначействе на имя уполномоченного органа.</w:t>
      </w:r>
    </w:p>
    <w:p w:rsidR="00D32092" w:rsidRPr="006436C8" w:rsidRDefault="004A0321" w:rsidP="00BE7160">
      <w:pPr>
        <w:widowControl w:val="0"/>
        <w:tabs>
          <w:tab w:val="left" w:pos="1276"/>
        </w:tabs>
        <w:jc w:val="both"/>
        <w:rPr>
          <w:rFonts w:ascii="GHEA Grapalat" w:hAnsi="GHEA Grapalat" w:cs="Sylfaen"/>
          <w:sz w:val="20"/>
          <w:szCs w:val="20"/>
        </w:rPr>
      </w:pPr>
      <w:r w:rsidRPr="006436C8">
        <w:rPr>
          <w:rFonts w:ascii="GHEA Grapalat" w:hAnsi="GHEA Grapalat"/>
          <w:sz w:val="20"/>
          <w:szCs w:val="20"/>
        </w:rPr>
        <w:t>10.4</w:t>
      </w:r>
      <w:r w:rsidR="00251CF9" w:rsidRPr="006436C8">
        <w:rPr>
          <w:rFonts w:ascii="GHEA Grapalat" w:hAnsi="GHEA Grapalat"/>
          <w:sz w:val="20"/>
          <w:szCs w:val="20"/>
        </w:rPr>
        <w:t xml:space="preserve"> </w:t>
      </w:r>
      <w:r w:rsidR="0076763C" w:rsidRPr="006436C8">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436C8">
        <w:rPr>
          <w:rFonts w:ascii="GHEA Grapalat" w:hAnsi="GHEA Grapalat"/>
          <w:sz w:val="20"/>
          <w:szCs w:val="20"/>
        </w:rPr>
        <w:t>я квалификации и</w:t>
      </w:r>
      <w:r w:rsidR="0076763C" w:rsidRPr="006436C8">
        <w:rPr>
          <w:rFonts w:ascii="GHEA Grapalat" w:hAnsi="GHEA Grapalat"/>
          <w:sz w:val="20"/>
          <w:szCs w:val="20"/>
        </w:rPr>
        <w:t xml:space="preserve"> договора представля</w:t>
      </w:r>
      <w:r w:rsidR="00DE7753" w:rsidRPr="006436C8">
        <w:rPr>
          <w:rFonts w:ascii="GHEA Grapalat" w:hAnsi="GHEA Grapalat"/>
          <w:sz w:val="20"/>
          <w:szCs w:val="20"/>
        </w:rPr>
        <w:t>ю</w:t>
      </w:r>
      <w:r w:rsidR="0076763C" w:rsidRPr="006436C8">
        <w:rPr>
          <w:rFonts w:ascii="GHEA Grapalat" w:hAnsi="GHEA Grapalat"/>
          <w:sz w:val="20"/>
          <w:szCs w:val="20"/>
        </w:rPr>
        <w:t>тся</w:t>
      </w:r>
      <w:r w:rsidR="00180134" w:rsidRPr="006436C8">
        <w:rPr>
          <w:rFonts w:ascii="GHEA Grapalat" w:hAnsi="GHEA Grapalat"/>
          <w:sz w:val="20"/>
          <w:szCs w:val="20"/>
        </w:rPr>
        <w:t xml:space="preserve"> в виде заключенного в одностороннем порядке </w:t>
      </w:r>
      <w:r w:rsidR="00A9694C" w:rsidRPr="006436C8">
        <w:rPr>
          <w:rFonts w:ascii="GHEA Grapalat" w:hAnsi="GHEA Grapalat"/>
          <w:sz w:val="20"/>
          <w:szCs w:val="20"/>
        </w:rPr>
        <w:t>за</w:t>
      </w:r>
      <w:r w:rsidR="00180134" w:rsidRPr="006436C8">
        <w:rPr>
          <w:rFonts w:ascii="GHEA Grapalat" w:hAnsi="GHEA Grapalat"/>
          <w:sz w:val="20"/>
          <w:szCs w:val="20"/>
        </w:rPr>
        <w:t>явления - в виде неустойки или наличных денег</w:t>
      </w:r>
      <w:r w:rsidR="006D7219" w:rsidRPr="006436C8">
        <w:rPr>
          <w:rFonts w:ascii="GHEA Grapalat" w:hAnsi="GHEA Grapalat"/>
          <w:sz w:val="20"/>
          <w:szCs w:val="20"/>
        </w:rPr>
        <w:t>. Если на момент возникновения правомочия по заключению договора</w:t>
      </w:r>
      <w:r w:rsidR="006A132A" w:rsidRPr="006436C8">
        <w:rPr>
          <w:rFonts w:ascii="GHEA Grapalat" w:hAnsi="GHEA Grapalat"/>
          <w:sz w:val="20"/>
          <w:szCs w:val="20"/>
        </w:rPr>
        <w:t xml:space="preserve"> </w:t>
      </w:r>
      <w:r w:rsidR="00D32092" w:rsidRPr="006436C8">
        <w:rPr>
          <w:rFonts w:ascii="GHEA Grapalat" w:hAnsi="GHEA Grapalat" w:cs="Sylfaen"/>
          <w:sz w:val="20"/>
          <w:szCs w:val="20"/>
        </w:rPr>
        <w:t xml:space="preserve">предусмотренные финансовые средства превышают </w:t>
      </w:r>
      <w:r w:rsidR="006A132A" w:rsidRPr="006436C8">
        <w:rPr>
          <w:rFonts w:ascii="GHEA Grapalat" w:hAnsi="GHEA Grapalat" w:cs="Sylfaen"/>
          <w:sz w:val="20"/>
          <w:szCs w:val="20"/>
        </w:rPr>
        <w:t>25</w:t>
      </w:r>
      <w:r w:rsidR="00D32092" w:rsidRPr="006436C8">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3203EF" w:rsidRPr="006436C8">
        <w:rPr>
          <w:rFonts w:ascii="GHEA Grapalat" w:hAnsi="GHEA Grapalat" w:cs="Sylfaen"/>
          <w:sz w:val="20"/>
          <w:szCs w:val="20"/>
        </w:rPr>
        <w:t>я квалификации и</w:t>
      </w:r>
      <w:r w:rsidR="00D32092" w:rsidRPr="006436C8">
        <w:rPr>
          <w:rFonts w:ascii="GHEA Grapalat" w:hAnsi="GHEA Grapalat" w:cs="Sylfaen"/>
          <w:sz w:val="20"/>
          <w:szCs w:val="20"/>
        </w:rPr>
        <w:t xml:space="preserve"> договора, по части выделенных финансовых средств, представля</w:t>
      </w:r>
      <w:r w:rsidR="003203EF" w:rsidRPr="006436C8">
        <w:rPr>
          <w:rFonts w:ascii="GHEA Grapalat" w:hAnsi="GHEA Grapalat" w:cs="Sylfaen"/>
          <w:sz w:val="20"/>
          <w:szCs w:val="20"/>
        </w:rPr>
        <w:t>ю</w:t>
      </w:r>
      <w:r w:rsidR="00D32092" w:rsidRPr="006436C8">
        <w:rPr>
          <w:rFonts w:ascii="GHEA Grapalat" w:hAnsi="GHEA Grapalat" w:cs="Sylfaen"/>
          <w:sz w:val="20"/>
          <w:szCs w:val="20"/>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6436C8">
        <w:rPr>
          <w:rFonts w:ascii="GHEA Grapalat" w:hAnsi="GHEA Grapalat" w:cs="Sylfaen"/>
          <w:sz w:val="20"/>
          <w:szCs w:val="20"/>
        </w:rPr>
        <w:t>.</w:t>
      </w:r>
    </w:p>
    <w:p w:rsidR="008F0732" w:rsidRPr="006436C8" w:rsidRDefault="00030D40" w:rsidP="00BE7160">
      <w:pPr>
        <w:widowControl w:val="0"/>
        <w:tabs>
          <w:tab w:val="left" w:pos="1276"/>
        </w:tabs>
        <w:jc w:val="both"/>
        <w:rPr>
          <w:rFonts w:ascii="GHEA Grapalat" w:hAnsi="GHEA Grapalat"/>
          <w:i/>
          <w:sz w:val="20"/>
          <w:szCs w:val="20"/>
        </w:rPr>
      </w:pPr>
      <w:r w:rsidRPr="006436C8">
        <w:rPr>
          <w:rFonts w:ascii="GHEA Grapalat" w:hAnsi="GHEA Grapalat"/>
          <w:sz w:val="20"/>
          <w:szCs w:val="20"/>
        </w:rPr>
        <w:t>10.</w:t>
      </w:r>
      <w:r w:rsidR="00DF09E7" w:rsidRPr="006436C8">
        <w:rPr>
          <w:rFonts w:ascii="GHEA Grapalat" w:hAnsi="GHEA Grapalat"/>
          <w:sz w:val="20"/>
          <w:szCs w:val="20"/>
        </w:rPr>
        <w:t>5</w:t>
      </w:r>
      <w:r w:rsidR="00BE7160">
        <w:rPr>
          <w:rFonts w:ascii="GHEA Grapalat" w:hAnsi="GHEA Grapalat"/>
          <w:sz w:val="20"/>
          <w:szCs w:val="20"/>
        </w:rPr>
        <w:t>.</w:t>
      </w:r>
      <w:r w:rsidRPr="006436C8">
        <w:rPr>
          <w:rFonts w:ascii="GHEA Grapalat" w:hAnsi="GHEA Grapalat"/>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w:t>
      </w:r>
      <w:r w:rsidRPr="006436C8">
        <w:rPr>
          <w:rFonts w:ascii="GHEA Grapalat" w:hAnsi="GHEA Grapalat"/>
          <w:sz w:val="20"/>
          <w:szCs w:val="20"/>
        </w:rPr>
        <w:lastRenderedPageBreak/>
        <w:t>гарантии</w:t>
      </w:r>
      <w:r w:rsidR="00C8509E" w:rsidRPr="006436C8">
        <w:rPr>
          <w:rFonts w:ascii="GHEA Grapalat" w:hAnsi="GHEA Grapalat"/>
          <w:sz w:val="20"/>
          <w:szCs w:val="20"/>
        </w:rPr>
        <w:t xml:space="preserve"> (Приложение 5.2)</w:t>
      </w:r>
      <w:r w:rsidRPr="006436C8">
        <w:rPr>
          <w:rFonts w:ascii="GHEA Grapalat" w:hAnsi="GHEA Grapalat"/>
          <w:sz w:val="20"/>
          <w:szCs w:val="20"/>
        </w:rPr>
        <w:t>.</w:t>
      </w:r>
      <w:r w:rsidRPr="006436C8">
        <w:rPr>
          <w:rFonts w:ascii="GHEA Grapalat" w:hAnsi="GHEA Grapalat"/>
          <w:i/>
          <w:sz w:val="20"/>
          <w:szCs w:val="20"/>
        </w:rPr>
        <w:t xml:space="preserve"> </w:t>
      </w:r>
    </w:p>
    <w:p w:rsidR="005162B1" w:rsidRPr="006436C8" w:rsidRDefault="00030D40" w:rsidP="00BE7160">
      <w:pPr>
        <w:widowControl w:val="0"/>
        <w:tabs>
          <w:tab w:val="left" w:pos="1276"/>
        </w:tabs>
        <w:jc w:val="both"/>
        <w:rPr>
          <w:rFonts w:ascii="GHEA Grapalat" w:hAnsi="GHEA Grapalat"/>
          <w:sz w:val="20"/>
          <w:szCs w:val="20"/>
        </w:rPr>
      </w:pPr>
      <w:r w:rsidRPr="006436C8">
        <w:rPr>
          <w:rFonts w:ascii="GHEA Grapalat" w:hAnsi="GHEA Grapalat"/>
          <w:sz w:val="20"/>
          <w:szCs w:val="20"/>
        </w:rPr>
        <w:t>10.</w:t>
      </w:r>
      <w:r w:rsidR="00401B30" w:rsidRPr="006436C8">
        <w:rPr>
          <w:rFonts w:ascii="GHEA Grapalat" w:hAnsi="GHEA Grapalat"/>
          <w:sz w:val="20"/>
          <w:szCs w:val="20"/>
        </w:rPr>
        <w:t>6</w:t>
      </w:r>
      <w:r w:rsidR="003E194D" w:rsidRPr="006436C8">
        <w:rPr>
          <w:rFonts w:ascii="GHEA Grapalat" w:hAnsi="GHEA Grapalat"/>
          <w:sz w:val="20"/>
          <w:szCs w:val="20"/>
        </w:rPr>
        <w:t>.</w:t>
      </w:r>
      <w:r w:rsidR="008F0732" w:rsidRPr="006436C8">
        <w:rPr>
          <w:rFonts w:ascii="GHEA Grapalat" w:hAnsi="GHEA Grapalat"/>
          <w:sz w:val="20"/>
          <w:szCs w:val="20"/>
        </w:rPr>
        <w:t xml:space="preserve"> </w:t>
      </w:r>
      <w:r w:rsidRPr="006436C8">
        <w:rPr>
          <w:rFonts w:ascii="GHEA Grapalat" w:hAnsi="GHEA Grapalat"/>
          <w:sz w:val="20"/>
          <w:szCs w:val="20"/>
        </w:rPr>
        <w:t>Если в рамках процедуры закупки, организованной по лотам</w:t>
      </w:r>
      <w:r w:rsidR="00DC14CE" w:rsidRPr="006436C8">
        <w:rPr>
          <w:rFonts w:ascii="GHEA Grapalat" w:hAnsi="GHEA Grapalat"/>
          <w:sz w:val="20"/>
          <w:szCs w:val="20"/>
        </w:rPr>
        <w:t xml:space="preserve"> </w:t>
      </w:r>
      <w:r w:rsidR="00125AA6" w:rsidRPr="006436C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436C8">
        <w:rPr>
          <w:rFonts w:ascii="GHEA Grapalat" w:hAnsi="GHEA Grapalat"/>
          <w:sz w:val="20"/>
          <w:szCs w:val="20"/>
        </w:rPr>
        <w:t>я квалификации и</w:t>
      </w:r>
      <w:r w:rsidR="00125AA6" w:rsidRPr="006436C8">
        <w:rPr>
          <w:rFonts w:ascii="GHEA Grapalat" w:hAnsi="GHEA Grapalat"/>
          <w:sz w:val="20"/>
          <w:szCs w:val="20"/>
        </w:rPr>
        <w:t xml:space="preserve"> договора выплачива</w:t>
      </w:r>
      <w:r w:rsidR="00DC14CE" w:rsidRPr="006436C8">
        <w:rPr>
          <w:rFonts w:ascii="GHEA Grapalat" w:hAnsi="GHEA Grapalat"/>
          <w:sz w:val="20"/>
          <w:szCs w:val="20"/>
        </w:rPr>
        <w:t>ю</w:t>
      </w:r>
      <w:r w:rsidR="00125AA6" w:rsidRPr="006436C8">
        <w:rPr>
          <w:rFonts w:ascii="GHEA Grapalat" w:hAnsi="GHEA Grapalat"/>
          <w:sz w:val="20"/>
          <w:szCs w:val="20"/>
        </w:rPr>
        <w:t>тся в размере суммы, исчисленной только за этот лот</w:t>
      </w:r>
      <w:r w:rsidR="00DC14CE" w:rsidRPr="006436C8">
        <w:rPr>
          <w:rFonts w:ascii="GHEA Grapalat" w:hAnsi="GHEA Grapalat"/>
          <w:sz w:val="20"/>
          <w:szCs w:val="20"/>
        </w:rPr>
        <w:t>.</w:t>
      </w:r>
    </w:p>
    <w:p w:rsidR="003E194D" w:rsidRPr="006436C8" w:rsidRDefault="003E194D" w:rsidP="006436C8">
      <w:pPr>
        <w:widowControl w:val="0"/>
        <w:tabs>
          <w:tab w:val="left" w:pos="1134"/>
        </w:tabs>
        <w:spacing w:after="160"/>
        <w:ind w:firstLine="567"/>
        <w:jc w:val="both"/>
        <w:rPr>
          <w:rFonts w:ascii="GHEA Grapalat" w:hAnsi="GHEA Grapalat"/>
          <w:b/>
          <w:sz w:val="20"/>
          <w:szCs w:val="20"/>
        </w:rPr>
      </w:pPr>
      <w:r w:rsidRPr="006436C8">
        <w:rPr>
          <w:rFonts w:ascii="GHEA Grapalat" w:hAnsi="GHEA Grapalat"/>
          <w:sz w:val="20"/>
          <w:szCs w:val="20"/>
        </w:rPr>
        <w:tab/>
      </w:r>
    </w:p>
    <w:p w:rsidR="00096865" w:rsidRPr="006436C8" w:rsidRDefault="008D5016" w:rsidP="006436C8">
      <w:pPr>
        <w:widowControl w:val="0"/>
        <w:spacing w:after="160"/>
        <w:jc w:val="center"/>
        <w:rPr>
          <w:rFonts w:ascii="GHEA Grapalat" w:hAnsi="GHEA Grapalat" w:cs="Arial"/>
          <w:b/>
          <w:sz w:val="20"/>
          <w:szCs w:val="20"/>
        </w:rPr>
      </w:pPr>
      <w:r w:rsidRPr="006436C8">
        <w:rPr>
          <w:rFonts w:ascii="GHEA Grapalat" w:hAnsi="GHEA Grapalat"/>
          <w:b/>
          <w:sz w:val="20"/>
          <w:szCs w:val="20"/>
        </w:rPr>
        <w:t>11. ОБЪЯВЛЕНИЕ ПРОЦЕДУРЫ НЕСОСТОЯВШЕЙСЯ</w:t>
      </w:r>
    </w:p>
    <w:p w:rsidR="00096865" w:rsidRPr="006436C8" w:rsidRDefault="00096865" w:rsidP="00BE7160">
      <w:pPr>
        <w:widowControl w:val="0"/>
        <w:tabs>
          <w:tab w:val="left" w:pos="1276"/>
        </w:tabs>
        <w:jc w:val="both"/>
        <w:rPr>
          <w:rFonts w:ascii="GHEA Grapalat" w:hAnsi="GHEA Grapalat" w:cs="Sylfaen"/>
          <w:sz w:val="20"/>
          <w:szCs w:val="20"/>
        </w:rPr>
      </w:pPr>
      <w:r w:rsidRPr="006436C8">
        <w:rPr>
          <w:rFonts w:ascii="GHEA Grapalat" w:hAnsi="GHEA Grapalat"/>
          <w:sz w:val="20"/>
          <w:szCs w:val="20"/>
        </w:rPr>
        <w:t>11.1</w:t>
      </w:r>
      <w:r w:rsidR="00BE7160">
        <w:rPr>
          <w:rFonts w:ascii="GHEA Grapalat" w:hAnsi="GHEA Grapalat"/>
          <w:sz w:val="20"/>
          <w:szCs w:val="20"/>
        </w:rPr>
        <w:t>.</w:t>
      </w:r>
      <w:r w:rsidRPr="006436C8">
        <w:rPr>
          <w:rFonts w:ascii="GHEA Grapalat" w:hAnsi="GHEA Grapalat"/>
          <w:sz w:val="20"/>
          <w:szCs w:val="20"/>
        </w:rPr>
        <w:t xml:space="preserve">Согласно статье 37 Закона, </w:t>
      </w:r>
      <w:r w:rsidRPr="00A655F4">
        <w:rPr>
          <w:rFonts w:ascii="GHEA Grapalat" w:hAnsi="GHEA Grapalat"/>
          <w:b/>
          <w:sz w:val="20"/>
          <w:szCs w:val="20"/>
        </w:rPr>
        <w:t>Комиссия объявляет настоящую процедуру несостоявшейся, если</w:t>
      </w:r>
      <w:r w:rsidRPr="006436C8">
        <w:rPr>
          <w:rFonts w:ascii="GHEA Grapalat" w:hAnsi="GHEA Grapalat"/>
          <w:sz w:val="20"/>
          <w:szCs w:val="20"/>
        </w:rPr>
        <w:t>:</w:t>
      </w:r>
    </w:p>
    <w:p w:rsidR="00096865" w:rsidRPr="00A655F4" w:rsidRDefault="00096865" w:rsidP="00BE7160">
      <w:pPr>
        <w:widowControl w:val="0"/>
        <w:tabs>
          <w:tab w:val="left" w:pos="1134"/>
        </w:tabs>
        <w:jc w:val="both"/>
        <w:rPr>
          <w:rFonts w:ascii="GHEA Grapalat" w:hAnsi="GHEA Grapalat" w:cs="Sylfaen"/>
          <w:b/>
          <w:sz w:val="20"/>
          <w:szCs w:val="20"/>
        </w:rPr>
      </w:pPr>
      <w:r w:rsidRPr="00A655F4">
        <w:rPr>
          <w:rFonts w:ascii="GHEA Grapalat" w:hAnsi="GHEA Grapalat"/>
          <w:b/>
          <w:sz w:val="20"/>
          <w:szCs w:val="20"/>
        </w:rPr>
        <w:t>1)ни одна из заявок не соответствует условиям приглашения;</w:t>
      </w:r>
    </w:p>
    <w:p w:rsidR="00096865" w:rsidRPr="006436C8" w:rsidRDefault="00096865" w:rsidP="00BE7160">
      <w:pPr>
        <w:widowControl w:val="0"/>
        <w:tabs>
          <w:tab w:val="left" w:pos="1134"/>
        </w:tabs>
        <w:jc w:val="both"/>
        <w:rPr>
          <w:rFonts w:ascii="GHEA Grapalat" w:hAnsi="GHEA Grapalat" w:cs="Sylfaen"/>
          <w:sz w:val="20"/>
          <w:szCs w:val="20"/>
        </w:rPr>
      </w:pPr>
      <w:r w:rsidRPr="00A655F4">
        <w:rPr>
          <w:rFonts w:ascii="GHEA Grapalat" w:hAnsi="GHEA Grapalat"/>
          <w:b/>
          <w:sz w:val="20"/>
          <w:szCs w:val="20"/>
        </w:rPr>
        <w:t>2)прекращается потребность в закупке.</w:t>
      </w:r>
      <w:r w:rsidRPr="006436C8">
        <w:rPr>
          <w:rFonts w:ascii="GHEA Grapalat" w:hAnsi="GHEA Grapalat"/>
          <w:sz w:val="20"/>
          <w:szCs w:val="20"/>
        </w:rPr>
        <w:t xml:space="preserve">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436C8">
        <w:rPr>
          <w:sz w:val="20"/>
          <w:szCs w:val="20"/>
          <w:lang w:val="en-US"/>
        </w:rPr>
        <w:t> </w:t>
      </w:r>
      <w:r w:rsidRPr="006436C8">
        <w:rPr>
          <w:rFonts w:ascii="GHEA Grapalat" w:hAnsi="GHEA Grapalat"/>
          <w:sz w:val="20"/>
          <w:szCs w:val="20"/>
        </w:rPr>
        <w:t>— Совета попечителей</w:t>
      </w:r>
      <w:r w:rsidR="0011605E" w:rsidRPr="006436C8">
        <w:rPr>
          <w:rStyle w:val="FootnoteReference"/>
          <w:rFonts w:ascii="GHEA Grapalat" w:hAnsi="GHEA Grapalat"/>
          <w:sz w:val="20"/>
          <w:szCs w:val="20"/>
        </w:rPr>
        <w:footnoteReference w:customMarkFollows="1" w:id="9"/>
        <w:t>14</w:t>
      </w:r>
      <w:r w:rsidRPr="006436C8">
        <w:rPr>
          <w:rFonts w:ascii="GHEA Grapalat" w:hAnsi="GHEA Grapalat"/>
          <w:sz w:val="20"/>
          <w:szCs w:val="20"/>
        </w:rPr>
        <w:t>.</w:t>
      </w:r>
    </w:p>
    <w:p w:rsidR="00096865" w:rsidRPr="00A655F4" w:rsidRDefault="00096865" w:rsidP="00BE7160">
      <w:pPr>
        <w:widowControl w:val="0"/>
        <w:tabs>
          <w:tab w:val="left" w:pos="1134"/>
        </w:tabs>
        <w:jc w:val="both"/>
        <w:rPr>
          <w:rFonts w:ascii="GHEA Grapalat" w:hAnsi="GHEA Grapalat" w:cs="Sylfaen"/>
          <w:b/>
          <w:sz w:val="20"/>
          <w:szCs w:val="20"/>
        </w:rPr>
      </w:pPr>
      <w:r w:rsidRPr="00A655F4">
        <w:rPr>
          <w:rFonts w:ascii="GHEA Grapalat" w:hAnsi="GHEA Grapalat"/>
          <w:b/>
          <w:sz w:val="20"/>
          <w:szCs w:val="20"/>
        </w:rPr>
        <w:t>3)не подано ни одной заявки;</w:t>
      </w:r>
    </w:p>
    <w:p w:rsidR="00096865" w:rsidRPr="00A655F4" w:rsidRDefault="00096865" w:rsidP="00BE7160">
      <w:pPr>
        <w:widowControl w:val="0"/>
        <w:tabs>
          <w:tab w:val="left" w:pos="1134"/>
        </w:tabs>
        <w:jc w:val="both"/>
        <w:rPr>
          <w:rFonts w:ascii="GHEA Grapalat" w:hAnsi="GHEA Grapalat"/>
          <w:b/>
          <w:sz w:val="20"/>
          <w:szCs w:val="20"/>
        </w:rPr>
      </w:pPr>
      <w:r w:rsidRPr="00A655F4">
        <w:rPr>
          <w:rFonts w:ascii="GHEA Grapalat" w:hAnsi="GHEA Grapalat"/>
          <w:b/>
          <w:sz w:val="20"/>
          <w:szCs w:val="20"/>
        </w:rPr>
        <w:t>4)договор не заключается.</w:t>
      </w:r>
    </w:p>
    <w:p w:rsidR="00CA1C11" w:rsidRPr="006436C8" w:rsidRDefault="00731D26" w:rsidP="00BE7160">
      <w:pPr>
        <w:widowControl w:val="0"/>
        <w:tabs>
          <w:tab w:val="left" w:pos="1276"/>
        </w:tabs>
        <w:jc w:val="both"/>
        <w:rPr>
          <w:rFonts w:ascii="GHEA Grapalat" w:hAnsi="GHEA Grapalat" w:cs="Sylfaen"/>
          <w:sz w:val="20"/>
          <w:szCs w:val="20"/>
        </w:rPr>
      </w:pPr>
      <w:r w:rsidRPr="006436C8">
        <w:rPr>
          <w:rFonts w:ascii="GHEA Grapalat" w:hAnsi="GHEA Grapalat"/>
          <w:sz w:val="20"/>
          <w:szCs w:val="20"/>
        </w:rPr>
        <w:t>11.2</w:t>
      </w:r>
      <w:r w:rsidR="00BE7160">
        <w:rPr>
          <w:rFonts w:ascii="GHEA Grapalat" w:hAnsi="GHEA Grapalat"/>
          <w:sz w:val="20"/>
          <w:szCs w:val="20"/>
        </w:rPr>
        <w:t>.</w:t>
      </w:r>
      <w:r w:rsidRPr="006436C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E7160" w:rsidRDefault="00BE7160" w:rsidP="006436C8">
      <w:pPr>
        <w:widowControl w:val="0"/>
        <w:spacing w:after="160"/>
        <w:ind w:left="567" w:right="565"/>
        <w:jc w:val="center"/>
        <w:rPr>
          <w:rFonts w:ascii="GHEA Grapalat" w:hAnsi="GHEA Grapalat"/>
          <w:b/>
          <w:sz w:val="20"/>
          <w:szCs w:val="20"/>
        </w:rPr>
      </w:pPr>
    </w:p>
    <w:p w:rsidR="00096865" w:rsidRPr="006436C8" w:rsidRDefault="008D5016" w:rsidP="006436C8">
      <w:pPr>
        <w:widowControl w:val="0"/>
        <w:spacing w:after="160"/>
        <w:ind w:left="567" w:right="565"/>
        <w:jc w:val="center"/>
        <w:rPr>
          <w:rFonts w:ascii="GHEA Grapalat" w:hAnsi="GHEA Grapalat"/>
          <w:b/>
          <w:sz w:val="20"/>
          <w:szCs w:val="20"/>
        </w:rPr>
      </w:pPr>
      <w:r w:rsidRPr="006436C8">
        <w:rPr>
          <w:rFonts w:ascii="GHEA Grapalat" w:hAnsi="GHEA Grapalat"/>
          <w:b/>
          <w:sz w:val="20"/>
          <w:szCs w:val="20"/>
        </w:rPr>
        <w:t xml:space="preserve">12. ПРАВО УЧАСТНИКА И </w:t>
      </w:r>
      <w:r w:rsidR="008E3307" w:rsidRPr="006436C8">
        <w:rPr>
          <w:rFonts w:ascii="GHEA Grapalat" w:hAnsi="GHEA Grapalat"/>
          <w:b/>
          <w:sz w:val="20"/>
          <w:szCs w:val="20"/>
        </w:rPr>
        <w:t xml:space="preserve">ПОРЯДОК ОБЖАЛОВАНИЯ ИМ </w:t>
      </w:r>
      <w:r w:rsidR="00025A85" w:rsidRPr="006436C8">
        <w:rPr>
          <w:rFonts w:ascii="GHEA Grapalat" w:hAnsi="GHEA Grapalat"/>
          <w:b/>
          <w:sz w:val="20"/>
          <w:szCs w:val="20"/>
        </w:rPr>
        <w:br/>
      </w:r>
      <w:r w:rsidRPr="006436C8">
        <w:rPr>
          <w:rFonts w:ascii="GHEA Grapalat" w:hAnsi="GHEA Grapalat"/>
          <w:b/>
          <w:sz w:val="20"/>
          <w:szCs w:val="20"/>
        </w:rPr>
        <w:t>ДЕЙСТВИЙ И (ИЛИ) ПРИНЯТЫХ РЕШЕНИЙ, СВЯЗАННЫХ</w:t>
      </w:r>
      <w:r w:rsidR="00025A85" w:rsidRPr="006436C8">
        <w:rPr>
          <w:rFonts w:ascii="Courier New" w:hAnsi="Courier New" w:cs="Courier New"/>
          <w:b/>
          <w:sz w:val="20"/>
          <w:szCs w:val="20"/>
          <w:lang w:val="en-US"/>
        </w:rPr>
        <w:t> </w:t>
      </w:r>
      <w:r w:rsidRPr="006436C8">
        <w:rPr>
          <w:rFonts w:ascii="GHEA Grapalat" w:hAnsi="GHEA Grapalat"/>
          <w:b/>
          <w:sz w:val="20"/>
          <w:szCs w:val="20"/>
        </w:rPr>
        <w:t>С</w:t>
      </w:r>
      <w:r w:rsidR="00025A85" w:rsidRPr="006436C8">
        <w:rPr>
          <w:rFonts w:ascii="Courier New" w:hAnsi="Courier New" w:cs="Courier New"/>
          <w:b/>
          <w:sz w:val="20"/>
          <w:szCs w:val="20"/>
          <w:lang w:val="en-US"/>
        </w:rPr>
        <w:t> </w:t>
      </w:r>
      <w:r w:rsidRPr="006436C8">
        <w:rPr>
          <w:rFonts w:ascii="GHEA Grapalat" w:hAnsi="GHEA Grapalat"/>
          <w:b/>
          <w:sz w:val="20"/>
          <w:szCs w:val="20"/>
        </w:rPr>
        <w:t>ПРОЦЕССОМ ЗАКУПКИ</w:t>
      </w:r>
    </w:p>
    <w:p w:rsidR="00996C19" w:rsidRPr="006436C8" w:rsidRDefault="00996C19"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12.1</w:t>
      </w:r>
      <w:r w:rsidR="00DE015D">
        <w:rPr>
          <w:rFonts w:ascii="GHEA Grapalat" w:hAnsi="GHEA Grapalat"/>
          <w:sz w:val="20"/>
          <w:szCs w:val="20"/>
        </w:rPr>
        <w:t>.</w:t>
      </w:r>
      <w:r w:rsidRPr="006436C8">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6436C8">
        <w:rPr>
          <w:rFonts w:ascii="GHEA Grapalat" w:hAnsi="GHEA Grapalat"/>
          <w:sz w:val="20"/>
          <w:szCs w:val="20"/>
        </w:rPr>
        <w:t>связанные с закупками жалобы.</w:t>
      </w:r>
    </w:p>
    <w:p w:rsidR="00996C19" w:rsidRPr="006436C8" w:rsidRDefault="00996C19"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12.2</w:t>
      </w:r>
      <w:r w:rsidR="00DE015D">
        <w:rPr>
          <w:rFonts w:ascii="GHEA Grapalat" w:hAnsi="GHEA Grapalat"/>
          <w:sz w:val="20"/>
          <w:szCs w:val="20"/>
        </w:rPr>
        <w:t>.</w:t>
      </w:r>
      <w:r w:rsidRPr="006436C8">
        <w:rPr>
          <w:rFonts w:ascii="GHEA Grapalat" w:hAnsi="GHEA Grapalat"/>
          <w:sz w:val="20"/>
          <w:szCs w:val="20"/>
        </w:rPr>
        <w:t>Отношения, связанные с закупками, в том числе</w:t>
      </w:r>
      <w:r w:rsidR="00AA7117" w:rsidRPr="006436C8">
        <w:rPr>
          <w:rFonts w:ascii="GHEA Grapalat" w:hAnsi="GHEA Grapalat"/>
          <w:sz w:val="20"/>
          <w:szCs w:val="20"/>
        </w:rPr>
        <w:t xml:space="preserve"> </w:t>
      </w:r>
      <w:r w:rsidRPr="006436C8">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436C8" w:rsidRDefault="00996C19"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12.3</w:t>
      </w:r>
      <w:r w:rsidR="00DE015D">
        <w:rPr>
          <w:rFonts w:ascii="GHEA Grapalat" w:hAnsi="GHEA Grapalat"/>
          <w:sz w:val="20"/>
          <w:szCs w:val="20"/>
        </w:rPr>
        <w:t>.</w:t>
      </w:r>
      <w:r w:rsidRPr="006436C8">
        <w:rPr>
          <w:rFonts w:ascii="GHEA Grapalat" w:hAnsi="GHEA Grapalat"/>
          <w:sz w:val="20"/>
          <w:szCs w:val="20"/>
        </w:rPr>
        <w:t>Каждое лицо согласно Закону имеет право:</w:t>
      </w:r>
    </w:p>
    <w:p w:rsidR="00D51669" w:rsidRPr="006436C8" w:rsidRDefault="00996C19" w:rsidP="00DE015D">
      <w:pPr>
        <w:widowControl w:val="0"/>
        <w:tabs>
          <w:tab w:val="left" w:pos="1134"/>
        </w:tabs>
        <w:jc w:val="both"/>
        <w:rPr>
          <w:rFonts w:ascii="GHEA Grapalat" w:hAnsi="GHEA Grapalat"/>
          <w:sz w:val="20"/>
          <w:szCs w:val="20"/>
        </w:rPr>
      </w:pPr>
      <w:r w:rsidRPr="006436C8">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6436C8">
        <w:rPr>
          <w:rFonts w:ascii="GHEA Grapalat" w:hAnsi="GHEA Grapalat"/>
          <w:sz w:val="20"/>
          <w:szCs w:val="20"/>
        </w:rPr>
        <w:t>связанные с закупками жалобы.</w:t>
      </w:r>
      <w:r w:rsidR="00D51669" w:rsidRPr="006436C8">
        <w:rPr>
          <w:rFonts w:ascii="Sylfaen" w:hAnsi="Sylfaen"/>
          <w:sz w:val="20"/>
          <w:szCs w:val="20"/>
          <w:lang w:val="hy-AM"/>
        </w:rPr>
        <w:t xml:space="preserve"> </w:t>
      </w:r>
      <w:r w:rsidR="00D51669" w:rsidRPr="006436C8">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436C8" w:rsidRDefault="00DE015D" w:rsidP="00DE015D">
      <w:pPr>
        <w:widowControl w:val="0"/>
        <w:tabs>
          <w:tab w:val="left" w:pos="1134"/>
        </w:tabs>
        <w:jc w:val="both"/>
        <w:rPr>
          <w:rFonts w:ascii="GHEA Grapalat" w:hAnsi="GHEA Grapalat" w:cs="Sylfaen"/>
          <w:sz w:val="20"/>
          <w:szCs w:val="20"/>
        </w:rPr>
      </w:pPr>
      <w:r>
        <w:rPr>
          <w:rFonts w:ascii="GHEA Grapalat" w:hAnsi="GHEA Grapalat"/>
          <w:sz w:val="20"/>
          <w:szCs w:val="20"/>
        </w:rPr>
        <w:t>2</w:t>
      </w:r>
      <w:r w:rsidR="00996C19" w:rsidRPr="006436C8">
        <w:rPr>
          <w:rFonts w:ascii="GHEA Grapalat" w:hAnsi="GHEA Grapalat"/>
          <w:sz w:val="20"/>
          <w:szCs w:val="20"/>
        </w:rPr>
        <w:t xml:space="preserve">)на обжалование в судебном порядке действий (бездействия) и решений лица, </w:t>
      </w:r>
      <w:r w:rsidR="00B716B0" w:rsidRPr="006436C8">
        <w:rPr>
          <w:rFonts w:ascii="GHEA Grapalat" w:hAnsi="GHEA Grapalat"/>
          <w:sz w:val="20"/>
          <w:szCs w:val="20"/>
        </w:rPr>
        <w:t>рассматривающего связанные с закупками жалобы</w:t>
      </w:r>
      <w:r w:rsidR="00996C19" w:rsidRPr="006436C8">
        <w:rPr>
          <w:rFonts w:ascii="GHEA Grapalat" w:hAnsi="GHEA Grapalat"/>
          <w:sz w:val="20"/>
          <w:szCs w:val="20"/>
        </w:rPr>
        <w:t>, заказчика и Комиссии.</w:t>
      </w:r>
    </w:p>
    <w:p w:rsidR="00996C19" w:rsidRPr="006436C8" w:rsidRDefault="00996C19"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12.4</w:t>
      </w:r>
      <w:r w:rsidR="00DE015D">
        <w:rPr>
          <w:rFonts w:ascii="GHEA Grapalat" w:hAnsi="GHEA Grapalat"/>
          <w:sz w:val="20"/>
          <w:szCs w:val="20"/>
        </w:rPr>
        <w:t>.</w:t>
      </w:r>
      <w:r w:rsidRPr="006436C8">
        <w:rPr>
          <w:rFonts w:ascii="GHEA Grapalat" w:hAnsi="GHEA Grapalat"/>
          <w:sz w:val="20"/>
          <w:szCs w:val="20"/>
        </w:rPr>
        <w:t>Если подавшее жалобу лицо обжалует:</w:t>
      </w:r>
    </w:p>
    <w:p w:rsidR="00996C19" w:rsidRPr="006436C8" w:rsidRDefault="00996C19"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1)решение о заключении договора, то жалоба подается в период ожидания, предусмотренный пунктом 8.2</w:t>
      </w:r>
      <w:r w:rsidR="00E23E9C" w:rsidRPr="006436C8">
        <w:rPr>
          <w:rFonts w:ascii="GHEA Grapalat" w:hAnsi="GHEA Grapalat"/>
          <w:sz w:val="20"/>
          <w:szCs w:val="20"/>
        </w:rPr>
        <w:t>2</w:t>
      </w:r>
      <w:r w:rsidRPr="006436C8">
        <w:rPr>
          <w:rFonts w:ascii="GHEA Grapalat" w:hAnsi="GHEA Grapalat"/>
          <w:sz w:val="20"/>
          <w:szCs w:val="20"/>
        </w:rPr>
        <w:t xml:space="preserve"> части 1 настоящего Приглашения;</w:t>
      </w:r>
    </w:p>
    <w:p w:rsidR="00996C19" w:rsidRPr="006436C8" w:rsidRDefault="00996C19"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2)характеристики предмета закупки или требования приглашения, то</w:t>
      </w:r>
      <w:r w:rsidR="00720542" w:rsidRPr="006436C8">
        <w:rPr>
          <w:rFonts w:ascii="Courier New" w:hAnsi="Courier New" w:cs="Courier New"/>
          <w:sz w:val="20"/>
          <w:szCs w:val="20"/>
          <w:lang w:val="en-US"/>
        </w:rPr>
        <w:t> </w:t>
      </w:r>
      <w:r w:rsidRPr="006436C8">
        <w:rPr>
          <w:rFonts w:ascii="GHEA Grapalat" w:hAnsi="GHEA Grapalat"/>
          <w:sz w:val="20"/>
          <w:szCs w:val="20"/>
        </w:rPr>
        <w:t>жалоба подается до истечения окончательного срока подачи заявок.</w:t>
      </w:r>
      <w:r w:rsidR="00AA7117" w:rsidRPr="006436C8">
        <w:rPr>
          <w:rFonts w:ascii="GHEA Grapalat" w:hAnsi="GHEA Grapalat"/>
          <w:sz w:val="20"/>
          <w:szCs w:val="20"/>
        </w:rPr>
        <w:t xml:space="preserve"> </w:t>
      </w:r>
    </w:p>
    <w:p w:rsidR="00996C19" w:rsidRPr="006436C8" w:rsidRDefault="00996C19"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12.5</w:t>
      </w:r>
      <w:r w:rsidR="00DE015D">
        <w:rPr>
          <w:rFonts w:ascii="GHEA Grapalat" w:hAnsi="GHEA Grapalat"/>
          <w:sz w:val="20"/>
          <w:szCs w:val="20"/>
        </w:rPr>
        <w:t>.</w:t>
      </w:r>
      <w:r w:rsidRPr="006436C8">
        <w:rPr>
          <w:rFonts w:ascii="GHEA Grapalat" w:hAnsi="GHEA Grapalat"/>
          <w:sz w:val="20"/>
          <w:szCs w:val="20"/>
        </w:rPr>
        <w:t xml:space="preserve">Жалоба подается лицу, рассматривающему </w:t>
      </w:r>
      <w:r w:rsidR="007E4355" w:rsidRPr="006436C8">
        <w:rPr>
          <w:rFonts w:ascii="GHEA Grapalat" w:hAnsi="GHEA Grapalat"/>
          <w:sz w:val="20"/>
          <w:szCs w:val="20"/>
        </w:rPr>
        <w:t>связанные с закупками жалобы</w:t>
      </w:r>
      <w:r w:rsidRPr="006436C8">
        <w:rPr>
          <w:rFonts w:ascii="GHEA Grapalat" w:hAnsi="GHEA Grapalat"/>
          <w:sz w:val="20"/>
          <w:szCs w:val="20"/>
        </w:rPr>
        <w:t>, в письменной форме, подписанной, с включением в нее:</w:t>
      </w:r>
    </w:p>
    <w:p w:rsidR="00996C19" w:rsidRPr="006436C8" w:rsidRDefault="00996C19"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6436C8" w:rsidRDefault="00996C19"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2)наименования и адреса заказчика;</w:t>
      </w:r>
    </w:p>
    <w:p w:rsidR="00996C19" w:rsidRPr="006436C8" w:rsidRDefault="00996C19"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3)кода и предмета обжалуемой процедуры закупки;</w:t>
      </w:r>
    </w:p>
    <w:p w:rsidR="00996C19" w:rsidRPr="006436C8" w:rsidRDefault="00996C19"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4)предмета спора и требования подавшего жалобу лица;</w:t>
      </w:r>
    </w:p>
    <w:p w:rsidR="00996C19" w:rsidRPr="006436C8" w:rsidRDefault="00996C19" w:rsidP="00DE015D">
      <w:pPr>
        <w:widowControl w:val="0"/>
        <w:tabs>
          <w:tab w:val="left" w:pos="1134"/>
        </w:tabs>
        <w:jc w:val="both"/>
        <w:rPr>
          <w:rFonts w:ascii="GHEA Grapalat" w:hAnsi="GHEA Grapalat"/>
          <w:sz w:val="20"/>
          <w:szCs w:val="20"/>
        </w:rPr>
      </w:pPr>
      <w:r w:rsidRPr="006436C8">
        <w:rPr>
          <w:rFonts w:ascii="GHEA Grapalat" w:hAnsi="GHEA Grapalat"/>
          <w:sz w:val="20"/>
          <w:szCs w:val="20"/>
        </w:rPr>
        <w:t>5)фактических и правовых оснований жалобы, доказательств по ней;</w:t>
      </w:r>
    </w:p>
    <w:p w:rsidR="00996C19" w:rsidRPr="006436C8" w:rsidRDefault="00996C19"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436C8" w:rsidRDefault="00996C19"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6436C8" w:rsidRDefault="00996C19" w:rsidP="00DE015D">
      <w:pPr>
        <w:widowControl w:val="0"/>
        <w:tabs>
          <w:tab w:val="left" w:pos="1134"/>
        </w:tabs>
        <w:jc w:val="both"/>
        <w:rPr>
          <w:rFonts w:ascii="GHEA Grapalat" w:hAnsi="GHEA Grapalat"/>
          <w:sz w:val="20"/>
          <w:szCs w:val="20"/>
        </w:rPr>
      </w:pPr>
      <w:r w:rsidRPr="006436C8">
        <w:rPr>
          <w:rFonts w:ascii="GHEA Grapalat" w:hAnsi="GHEA Grapalat"/>
          <w:sz w:val="20"/>
          <w:szCs w:val="20"/>
        </w:rPr>
        <w:t>8)иных необходимых сведений.</w:t>
      </w:r>
    </w:p>
    <w:p w:rsidR="00D51669" w:rsidRPr="006436C8" w:rsidRDefault="00D51669" w:rsidP="00DE015D">
      <w:pPr>
        <w:widowControl w:val="0"/>
        <w:tabs>
          <w:tab w:val="left" w:pos="1134"/>
        </w:tabs>
        <w:jc w:val="both"/>
        <w:rPr>
          <w:rFonts w:ascii="GHEA Grapalat" w:hAnsi="GHEA Grapalat"/>
          <w:sz w:val="20"/>
          <w:szCs w:val="20"/>
        </w:rPr>
      </w:pPr>
      <w:r w:rsidRPr="006436C8">
        <w:rPr>
          <w:rFonts w:ascii="GHEA Grapalat" w:hAnsi="GHEA Grapalat"/>
          <w:sz w:val="20"/>
          <w:szCs w:val="20"/>
        </w:rPr>
        <w:t>1</w:t>
      </w:r>
      <w:r w:rsidR="004F78B4" w:rsidRPr="006436C8">
        <w:rPr>
          <w:rFonts w:ascii="GHEA Grapalat" w:hAnsi="GHEA Grapalat"/>
          <w:sz w:val="20"/>
          <w:szCs w:val="20"/>
        </w:rPr>
        <w:t>2</w:t>
      </w:r>
      <w:r w:rsidRPr="006436C8">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w:t>
      </w:r>
      <w:r w:rsidRPr="006436C8">
        <w:rPr>
          <w:rFonts w:ascii="GHEA Grapalat" w:hAnsi="GHEA Grapalat"/>
          <w:sz w:val="20"/>
          <w:szCs w:val="20"/>
        </w:rPr>
        <w:lastRenderedPageBreak/>
        <w:t xml:space="preserve">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6436C8">
          <w:rPr>
            <w:rStyle w:val="Hyperlink"/>
            <w:rFonts w:ascii="GHEA Grapalat" w:hAnsi="GHEA Grapalat"/>
            <w:sz w:val="20"/>
            <w:szCs w:val="20"/>
          </w:rPr>
          <w:t>secretariat@minfin.am</w:t>
        </w:r>
      </w:hyperlink>
      <w:r w:rsidRPr="006436C8">
        <w:rPr>
          <w:rFonts w:ascii="GHEA Grapalat" w:hAnsi="GHEA Grapalat"/>
          <w:sz w:val="20"/>
          <w:szCs w:val="20"/>
        </w:rPr>
        <w:t xml:space="preserve">. </w:t>
      </w:r>
    </w:p>
    <w:p w:rsidR="00996C19" w:rsidRPr="006436C8" w:rsidRDefault="00996C19"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w:t>
      </w:r>
      <w:r w:rsidR="00D51669" w:rsidRPr="006436C8">
        <w:rPr>
          <w:rFonts w:ascii="GHEA Grapalat" w:hAnsi="GHEA Grapalat"/>
          <w:sz w:val="20"/>
          <w:szCs w:val="20"/>
        </w:rPr>
        <w:t>7</w:t>
      </w:r>
      <w:r w:rsidR="00DE015D">
        <w:rPr>
          <w:rFonts w:ascii="GHEA Grapalat" w:hAnsi="GHEA Grapalat"/>
          <w:sz w:val="20"/>
          <w:szCs w:val="20"/>
        </w:rPr>
        <w:t>.</w:t>
      </w:r>
      <w:r w:rsidRPr="006436C8">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436C8">
        <w:rPr>
          <w:rFonts w:ascii="Courier New" w:hAnsi="Courier New" w:cs="Courier New"/>
          <w:sz w:val="20"/>
          <w:szCs w:val="20"/>
        </w:rPr>
        <w:t> </w:t>
      </w:r>
      <w:r w:rsidRPr="006436C8">
        <w:rPr>
          <w:rFonts w:ascii="GHEA Grapalat" w:hAnsi="GHEA Grapalat"/>
          <w:sz w:val="20"/>
          <w:szCs w:val="20"/>
        </w:rPr>
        <w:t>уполномоченный орган копию документа, удостоверяющего внесение платы за</w:t>
      </w:r>
      <w:r w:rsidR="00EF11FF" w:rsidRPr="006436C8">
        <w:rPr>
          <w:rFonts w:ascii="Courier New" w:hAnsi="Courier New" w:cs="Courier New"/>
          <w:sz w:val="20"/>
          <w:szCs w:val="20"/>
        </w:rPr>
        <w:t> </w:t>
      </w:r>
      <w:r w:rsidRPr="006436C8">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6436C8">
        <w:rPr>
          <w:rFonts w:ascii="Courier New" w:hAnsi="Courier New" w:cs="Courier New"/>
          <w:sz w:val="20"/>
          <w:szCs w:val="20"/>
          <w:lang w:val="en-US"/>
        </w:rPr>
        <w:t> </w:t>
      </w:r>
      <w:r w:rsidRPr="006436C8">
        <w:rPr>
          <w:rFonts w:ascii="GHEA Grapalat" w:hAnsi="GHEA Grapalat"/>
          <w:sz w:val="20"/>
          <w:szCs w:val="20"/>
        </w:rPr>
        <w:t>лицу посредством совершения перевода на указанный банковский счет.</w:t>
      </w:r>
    </w:p>
    <w:p w:rsidR="00996C19" w:rsidRPr="006436C8" w:rsidRDefault="00DE015D" w:rsidP="00DE015D">
      <w:pPr>
        <w:widowControl w:val="0"/>
        <w:tabs>
          <w:tab w:val="left" w:pos="1276"/>
        </w:tabs>
        <w:jc w:val="both"/>
        <w:rPr>
          <w:rFonts w:ascii="GHEA Grapalat" w:hAnsi="GHEA Grapalat"/>
          <w:sz w:val="20"/>
          <w:szCs w:val="20"/>
        </w:rPr>
      </w:pPr>
      <w:r>
        <w:rPr>
          <w:rFonts w:ascii="GHEA Grapalat" w:hAnsi="GHEA Grapalat"/>
          <w:sz w:val="20"/>
          <w:szCs w:val="20"/>
        </w:rPr>
        <w:t>12.8.</w:t>
      </w:r>
      <w:r w:rsidR="00D51669" w:rsidRPr="006436C8">
        <w:rPr>
          <w:rFonts w:ascii="GHEA Grapalat" w:hAnsi="GHEA Grapalat"/>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00996C19" w:rsidRPr="006436C8">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6436C8" w:rsidRDefault="000473EF"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w:t>
      </w:r>
      <w:r w:rsidR="00A677CD" w:rsidRPr="006436C8">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6436C8">
        <w:rPr>
          <w:sz w:val="20"/>
          <w:szCs w:val="20"/>
        </w:rPr>
        <w:t xml:space="preserve"> </w:t>
      </w:r>
      <w:r w:rsidR="00A677CD" w:rsidRPr="006436C8">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6436C8">
        <w:rPr>
          <w:rFonts w:ascii="GHEA Grapalat" w:hAnsi="GHEA Grapalat"/>
          <w:sz w:val="20"/>
          <w:szCs w:val="20"/>
        </w:rPr>
        <w:t>2</w:t>
      </w:r>
      <w:r w:rsidR="00A677CD" w:rsidRPr="006436C8">
        <w:rPr>
          <w:rFonts w:ascii="GHEA Grapalat" w:hAnsi="GHEA Grapalat"/>
          <w:sz w:val="20"/>
          <w:szCs w:val="20"/>
        </w:rPr>
        <w:t>.</w:t>
      </w:r>
      <w:r w:rsidR="00A677CD" w:rsidRPr="006436C8">
        <w:rPr>
          <w:rFonts w:ascii="GHEA Grapalat" w:hAnsi="GHEA Grapalat"/>
          <w:sz w:val="20"/>
          <w:szCs w:val="20"/>
          <w:lang w:val="hy-AM"/>
        </w:rPr>
        <w:t>8</w:t>
      </w:r>
      <w:r w:rsidR="00A677CD" w:rsidRPr="006436C8">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436C8" w:rsidRDefault="000473EF" w:rsidP="00DE015D">
      <w:pPr>
        <w:widowControl w:val="0"/>
        <w:tabs>
          <w:tab w:val="left" w:pos="1276"/>
        </w:tabs>
        <w:jc w:val="both"/>
        <w:rPr>
          <w:rFonts w:ascii="GHEA Grapalat" w:hAnsi="GHEA Grapalat" w:cs="Sylfaen"/>
          <w:sz w:val="20"/>
          <w:szCs w:val="20"/>
        </w:rPr>
      </w:pPr>
      <w:r w:rsidRPr="006436C8">
        <w:rPr>
          <w:rFonts w:ascii="GHEA Grapalat" w:hAnsi="GHEA Grapalat" w:cs="Sylfaen"/>
          <w:sz w:val="20"/>
          <w:szCs w:val="20"/>
        </w:rPr>
        <w:t>12</w:t>
      </w:r>
      <w:r w:rsidR="00A677CD" w:rsidRPr="006436C8">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436C8">
        <w:rPr>
          <w:rFonts w:ascii="GHEA Grapalat" w:hAnsi="GHEA Grapalat" w:cs="Sylfaen"/>
          <w:sz w:val="20"/>
          <w:szCs w:val="20"/>
        </w:rPr>
        <w:t>2</w:t>
      </w:r>
      <w:r w:rsidR="00A677CD" w:rsidRPr="006436C8">
        <w:rPr>
          <w:rFonts w:ascii="GHEA Grapalat" w:hAnsi="GHEA Grapalat" w:cs="Sylfaen"/>
          <w:sz w:val="20"/>
          <w:szCs w:val="20"/>
        </w:rPr>
        <w:t>.5 части 1 настоящего приглашения.</w:t>
      </w:r>
    </w:p>
    <w:p w:rsidR="00A677CD" w:rsidRPr="006436C8" w:rsidRDefault="009619D8" w:rsidP="00DE015D">
      <w:pPr>
        <w:widowControl w:val="0"/>
        <w:tabs>
          <w:tab w:val="left" w:pos="1276"/>
        </w:tabs>
        <w:ind w:firstLine="567"/>
        <w:jc w:val="both"/>
        <w:rPr>
          <w:rFonts w:ascii="GHEA Grapalat" w:hAnsi="GHEA Grapalat" w:cs="Sylfaen"/>
          <w:sz w:val="20"/>
          <w:szCs w:val="20"/>
        </w:rPr>
      </w:pPr>
      <w:r w:rsidRPr="006436C8">
        <w:rPr>
          <w:rFonts w:ascii="GHEA Grapalat" w:hAnsi="GHEA Grapalat" w:cs="Sylfaen"/>
          <w:sz w:val="20"/>
          <w:szCs w:val="20"/>
        </w:rPr>
        <w:t xml:space="preserve"> </w:t>
      </w:r>
      <w:r w:rsidR="00A677CD" w:rsidRPr="006436C8">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436C8" w:rsidRDefault="00996C19"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w:t>
      </w:r>
      <w:r w:rsidR="002C605B" w:rsidRPr="006436C8">
        <w:rPr>
          <w:rFonts w:ascii="GHEA Grapalat" w:hAnsi="GHEA Grapalat"/>
          <w:sz w:val="20"/>
          <w:szCs w:val="20"/>
        </w:rPr>
        <w:t>11</w:t>
      </w:r>
      <w:r w:rsidR="00DE015D">
        <w:rPr>
          <w:rFonts w:ascii="GHEA Grapalat" w:hAnsi="GHEA Grapalat"/>
          <w:sz w:val="20"/>
          <w:szCs w:val="20"/>
        </w:rPr>
        <w:t>.</w:t>
      </w:r>
      <w:r w:rsidRPr="006436C8">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436C8" w:rsidRDefault="00996C19"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w:t>
      </w:r>
      <w:r w:rsidR="002C605B" w:rsidRPr="006436C8">
        <w:rPr>
          <w:rFonts w:ascii="GHEA Grapalat" w:hAnsi="GHEA Grapalat"/>
          <w:sz w:val="20"/>
          <w:szCs w:val="20"/>
        </w:rPr>
        <w:t>12</w:t>
      </w:r>
      <w:r w:rsidR="00DE015D">
        <w:rPr>
          <w:rFonts w:ascii="GHEA Grapalat" w:hAnsi="GHEA Grapalat"/>
          <w:sz w:val="20"/>
          <w:szCs w:val="20"/>
        </w:rPr>
        <w:t>.</w:t>
      </w:r>
      <w:r w:rsidR="002C605B" w:rsidRPr="006436C8">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6436C8">
        <w:rPr>
          <w:sz w:val="20"/>
          <w:szCs w:val="20"/>
        </w:rPr>
        <w:t xml:space="preserve"> </w:t>
      </w:r>
      <w:r w:rsidR="002C605B" w:rsidRPr="006436C8">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436C8">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436C8" w:rsidRDefault="00996C19"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w:t>
      </w:r>
      <w:r w:rsidR="0035482E" w:rsidRPr="006436C8">
        <w:rPr>
          <w:rFonts w:ascii="GHEA Grapalat" w:hAnsi="GHEA Grapalat"/>
          <w:sz w:val="20"/>
          <w:szCs w:val="20"/>
        </w:rPr>
        <w:t>13</w:t>
      </w:r>
      <w:r w:rsidR="00DE015D">
        <w:rPr>
          <w:rFonts w:ascii="GHEA Grapalat" w:hAnsi="GHEA Grapalat"/>
          <w:sz w:val="20"/>
          <w:szCs w:val="20"/>
        </w:rPr>
        <w:t>.</w:t>
      </w:r>
      <w:r w:rsidRPr="006436C8">
        <w:rPr>
          <w:rFonts w:ascii="GHEA Grapalat" w:hAnsi="GHEA Grapalat"/>
          <w:sz w:val="20"/>
          <w:szCs w:val="20"/>
        </w:rPr>
        <w:t xml:space="preserve">Лицо, рассматривающее </w:t>
      </w:r>
      <w:r w:rsidR="0035482E" w:rsidRPr="006436C8">
        <w:rPr>
          <w:rFonts w:ascii="GHEA Grapalat" w:hAnsi="GHEA Grapalat"/>
          <w:sz w:val="20"/>
          <w:szCs w:val="20"/>
        </w:rPr>
        <w:t xml:space="preserve">связанные с закупками </w:t>
      </w:r>
      <w:r w:rsidRPr="006436C8">
        <w:rPr>
          <w:rFonts w:ascii="GHEA Grapalat" w:hAnsi="GHEA Grapalat"/>
          <w:sz w:val="20"/>
          <w:szCs w:val="20"/>
        </w:rPr>
        <w:t>жалобы:</w:t>
      </w:r>
    </w:p>
    <w:p w:rsidR="00996C19" w:rsidRPr="006436C8" w:rsidRDefault="00996C19"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6436C8" w:rsidRDefault="00996C19"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а.запретить выполнение определенных действий и принятие решений;</w:t>
      </w:r>
    </w:p>
    <w:p w:rsidR="00996C19" w:rsidRPr="006436C8" w:rsidRDefault="00996C19"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436C8" w:rsidRDefault="00996C19"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2)принимает решение о включении участника в список участников, не</w:t>
      </w:r>
      <w:r w:rsidR="00720542" w:rsidRPr="006436C8">
        <w:rPr>
          <w:rFonts w:ascii="Courier New" w:hAnsi="Courier New" w:cs="Courier New"/>
          <w:sz w:val="20"/>
          <w:szCs w:val="20"/>
          <w:lang w:val="en-US"/>
        </w:rPr>
        <w:t> </w:t>
      </w:r>
      <w:r w:rsidRPr="006436C8">
        <w:rPr>
          <w:rFonts w:ascii="GHEA Grapalat" w:hAnsi="GHEA Grapalat"/>
          <w:sz w:val="20"/>
          <w:szCs w:val="20"/>
        </w:rPr>
        <w:t>имеющих права на участие в процессе закупок;</w:t>
      </w:r>
    </w:p>
    <w:p w:rsidR="00996C19" w:rsidRPr="006436C8" w:rsidRDefault="00996C19"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3)ведет учет решений, принятых лицом, рассматривающим жалобы в</w:t>
      </w:r>
      <w:r w:rsidR="00720542" w:rsidRPr="006436C8">
        <w:rPr>
          <w:rFonts w:ascii="Courier New" w:hAnsi="Courier New" w:cs="Courier New"/>
          <w:sz w:val="20"/>
          <w:szCs w:val="20"/>
          <w:lang w:val="en-US"/>
        </w:rPr>
        <w:t> </w:t>
      </w:r>
      <w:r w:rsidRPr="006436C8">
        <w:rPr>
          <w:rFonts w:ascii="GHEA Grapalat" w:hAnsi="GHEA Grapalat"/>
          <w:sz w:val="20"/>
          <w:szCs w:val="20"/>
        </w:rPr>
        <w:t>связи с закупками, и осуществляет контроль над их исполнением.</w:t>
      </w:r>
    </w:p>
    <w:p w:rsidR="00996C19" w:rsidRPr="006436C8" w:rsidRDefault="00996C19"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w:t>
      </w:r>
      <w:r w:rsidR="009639DF" w:rsidRPr="006436C8">
        <w:rPr>
          <w:rFonts w:ascii="GHEA Grapalat" w:hAnsi="GHEA Grapalat"/>
          <w:sz w:val="20"/>
          <w:szCs w:val="20"/>
        </w:rPr>
        <w:t>14</w:t>
      </w:r>
      <w:r w:rsidR="00DE015D">
        <w:rPr>
          <w:rFonts w:ascii="GHEA Grapalat" w:hAnsi="GHEA Grapalat"/>
          <w:sz w:val="20"/>
          <w:szCs w:val="20"/>
        </w:rPr>
        <w:t>.</w:t>
      </w:r>
      <w:r w:rsidRPr="006436C8">
        <w:rPr>
          <w:rFonts w:ascii="GHEA Grapalat" w:hAnsi="GHEA Grapalat"/>
          <w:sz w:val="20"/>
          <w:szCs w:val="20"/>
        </w:rPr>
        <w:t xml:space="preserve">В случае удовлетворения жалобы лицом, рассматривающим </w:t>
      </w:r>
      <w:r w:rsidR="00A32D42" w:rsidRPr="006436C8">
        <w:rPr>
          <w:rFonts w:ascii="GHEA Grapalat" w:hAnsi="GHEA Grapalat"/>
          <w:sz w:val="20"/>
          <w:szCs w:val="20"/>
        </w:rPr>
        <w:t>связанные с закупками жалобы</w:t>
      </w:r>
      <w:r w:rsidRPr="006436C8">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436C8" w:rsidRDefault="00996C19" w:rsidP="00DE015D">
      <w:pPr>
        <w:widowControl w:val="0"/>
        <w:tabs>
          <w:tab w:val="left" w:pos="1276"/>
        </w:tabs>
        <w:jc w:val="both"/>
        <w:rPr>
          <w:rFonts w:ascii="GHEA Grapalat" w:hAnsi="GHEA Grapalat"/>
          <w:sz w:val="20"/>
          <w:szCs w:val="20"/>
        </w:rPr>
      </w:pPr>
      <w:r w:rsidRPr="006436C8">
        <w:rPr>
          <w:rFonts w:ascii="GHEA Grapalat" w:hAnsi="GHEA Grapalat"/>
          <w:sz w:val="20"/>
          <w:szCs w:val="20"/>
        </w:rPr>
        <w:t>12.</w:t>
      </w:r>
      <w:r w:rsidR="009639DF" w:rsidRPr="006436C8">
        <w:rPr>
          <w:rFonts w:ascii="GHEA Grapalat" w:hAnsi="GHEA Grapalat"/>
          <w:sz w:val="20"/>
          <w:szCs w:val="20"/>
        </w:rPr>
        <w:t>15</w:t>
      </w:r>
      <w:r w:rsidR="00DE015D">
        <w:rPr>
          <w:rFonts w:ascii="GHEA Grapalat" w:hAnsi="GHEA Grapalat"/>
          <w:sz w:val="20"/>
          <w:szCs w:val="20"/>
        </w:rPr>
        <w:t>.</w:t>
      </w:r>
      <w:r w:rsidRPr="006436C8">
        <w:rPr>
          <w:rFonts w:ascii="GHEA Grapalat" w:hAnsi="GHEA Grapalat"/>
          <w:sz w:val="20"/>
          <w:szCs w:val="20"/>
        </w:rPr>
        <w:t>Рассмотрение жалобы является открытым для общественности</w:t>
      </w:r>
      <w:r w:rsidR="009639DF" w:rsidRPr="006436C8">
        <w:rPr>
          <w:rFonts w:ascii="GHEA Grapalat" w:hAnsi="GHEA Grapalat"/>
          <w:sz w:val="20"/>
          <w:szCs w:val="20"/>
        </w:rPr>
        <w:t xml:space="preserve">. Рассмотрение жалоб осуществляется </w:t>
      </w:r>
      <w:r w:rsidR="009639DF" w:rsidRPr="006436C8">
        <w:rPr>
          <w:rFonts w:ascii="GHEA Grapalat" w:hAnsi="GHEA Grapalat"/>
          <w:sz w:val="20"/>
          <w:szCs w:val="20"/>
        </w:rPr>
        <w:lastRenderedPageBreak/>
        <w:t>посредством заседаний. Заседания записываются и вместе с принятым решением по жалобе публикуются в бюллетене.</w:t>
      </w:r>
      <w:r w:rsidR="009639DF" w:rsidRPr="006436C8">
        <w:rPr>
          <w:sz w:val="20"/>
          <w:szCs w:val="20"/>
        </w:rPr>
        <w:t xml:space="preserve"> </w:t>
      </w:r>
      <w:r w:rsidR="009639DF" w:rsidRPr="006436C8">
        <w:rPr>
          <w:rFonts w:ascii="GHEA Grapalat" w:hAnsi="GHEA Grapalat"/>
          <w:sz w:val="20"/>
          <w:szCs w:val="20"/>
        </w:rPr>
        <w:t>В случае невозможности записи заседания стенографируются</w:t>
      </w:r>
      <w:r w:rsidR="009639DF" w:rsidRPr="006436C8">
        <w:rPr>
          <w:rFonts w:ascii="GHEA Grapalat" w:hAnsi="GHEA Grapalat"/>
          <w:sz w:val="20"/>
          <w:szCs w:val="20"/>
          <w:lang w:val="hy-AM"/>
        </w:rPr>
        <w:t>.</w:t>
      </w:r>
      <w:r w:rsidR="009639DF" w:rsidRPr="006436C8">
        <w:rPr>
          <w:rFonts w:ascii="GHEA Grapalat" w:hAnsi="GHEA Grapalat"/>
          <w:sz w:val="20"/>
          <w:szCs w:val="20"/>
        </w:rPr>
        <w:t xml:space="preserve"> Заседания онлайн транслируются также в интернете.</w:t>
      </w:r>
      <w:r w:rsidR="009639DF" w:rsidRPr="006436C8" w:rsidDel="009639DF">
        <w:rPr>
          <w:rFonts w:ascii="GHEA Grapalat" w:hAnsi="GHEA Grapalat"/>
          <w:sz w:val="20"/>
          <w:szCs w:val="20"/>
        </w:rPr>
        <w:t xml:space="preserve"> </w:t>
      </w:r>
    </w:p>
    <w:p w:rsidR="00996C19" w:rsidRPr="006436C8" w:rsidRDefault="00996C19"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w:t>
      </w:r>
      <w:r w:rsidR="009639DF" w:rsidRPr="006436C8">
        <w:rPr>
          <w:rFonts w:ascii="GHEA Grapalat" w:hAnsi="GHEA Grapalat"/>
          <w:sz w:val="20"/>
          <w:szCs w:val="20"/>
        </w:rPr>
        <w:t>16</w:t>
      </w:r>
      <w:r w:rsidR="00DE015D">
        <w:rPr>
          <w:rFonts w:ascii="GHEA Grapalat" w:hAnsi="GHEA Grapalat"/>
          <w:sz w:val="20"/>
          <w:szCs w:val="20"/>
        </w:rPr>
        <w:t>.</w:t>
      </w:r>
      <w:r w:rsidRPr="006436C8">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436C8">
        <w:rPr>
          <w:rFonts w:ascii="GHEA Grapalat" w:hAnsi="GHEA Grapalat"/>
          <w:sz w:val="20"/>
          <w:szCs w:val="20"/>
        </w:rPr>
        <w:t>связанные с закупками жалобы</w:t>
      </w:r>
      <w:r w:rsidRPr="006436C8">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436C8" w:rsidRDefault="00996C19"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w:t>
      </w:r>
      <w:r w:rsidR="009639DF" w:rsidRPr="006436C8">
        <w:rPr>
          <w:rFonts w:ascii="GHEA Grapalat" w:hAnsi="GHEA Grapalat"/>
          <w:sz w:val="20"/>
          <w:szCs w:val="20"/>
        </w:rPr>
        <w:t>17</w:t>
      </w:r>
      <w:r w:rsidR="00DE015D">
        <w:rPr>
          <w:rFonts w:ascii="GHEA Grapalat" w:hAnsi="GHEA Grapalat"/>
          <w:sz w:val="20"/>
          <w:szCs w:val="20"/>
        </w:rPr>
        <w:t>.</w:t>
      </w:r>
      <w:r w:rsidRPr="006436C8">
        <w:rPr>
          <w:rFonts w:ascii="GHEA Grapalat" w:hAnsi="GHEA Grapalat"/>
          <w:sz w:val="20"/>
          <w:szCs w:val="20"/>
        </w:rPr>
        <w:t xml:space="preserve">Лицо, рассматривающее </w:t>
      </w:r>
      <w:r w:rsidR="00723E02" w:rsidRPr="006436C8">
        <w:rPr>
          <w:rFonts w:ascii="GHEA Grapalat" w:hAnsi="GHEA Grapalat"/>
          <w:sz w:val="20"/>
          <w:szCs w:val="20"/>
        </w:rPr>
        <w:t xml:space="preserve">связанные </w:t>
      </w:r>
      <w:r w:rsidRPr="006436C8">
        <w:rPr>
          <w:rFonts w:ascii="GHEA Grapalat" w:hAnsi="GHEA Grapalat"/>
          <w:sz w:val="20"/>
          <w:szCs w:val="20"/>
        </w:rPr>
        <w:t>с закупками</w:t>
      </w:r>
      <w:r w:rsidR="00723E02" w:rsidRPr="006436C8">
        <w:rPr>
          <w:rFonts w:ascii="GHEA Grapalat" w:hAnsi="GHEA Grapalat"/>
          <w:sz w:val="20"/>
          <w:szCs w:val="20"/>
        </w:rPr>
        <w:t xml:space="preserve"> жалобы</w:t>
      </w:r>
      <w:r w:rsidRPr="006436C8">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436C8" w:rsidRDefault="00996C19" w:rsidP="00DE015D">
      <w:pPr>
        <w:widowControl w:val="0"/>
        <w:tabs>
          <w:tab w:val="left" w:pos="1276"/>
        </w:tabs>
        <w:jc w:val="both"/>
        <w:rPr>
          <w:rFonts w:ascii="GHEA Grapalat" w:hAnsi="GHEA Grapalat" w:cs="Sylfaen"/>
          <w:sz w:val="20"/>
          <w:szCs w:val="20"/>
        </w:rPr>
      </w:pPr>
      <w:r w:rsidRPr="006436C8">
        <w:rPr>
          <w:rFonts w:ascii="GHEA Grapalat" w:hAnsi="GHEA Grapalat"/>
          <w:sz w:val="20"/>
          <w:szCs w:val="20"/>
        </w:rPr>
        <w:t>12.</w:t>
      </w:r>
      <w:r w:rsidR="005D27D0" w:rsidRPr="006436C8">
        <w:rPr>
          <w:rFonts w:ascii="GHEA Grapalat" w:hAnsi="GHEA Grapalat"/>
          <w:sz w:val="20"/>
          <w:szCs w:val="20"/>
        </w:rPr>
        <w:t>18</w:t>
      </w:r>
      <w:r w:rsidR="00DE015D">
        <w:rPr>
          <w:rFonts w:ascii="GHEA Grapalat" w:hAnsi="GHEA Grapalat"/>
          <w:sz w:val="20"/>
          <w:szCs w:val="20"/>
        </w:rPr>
        <w:t>.</w:t>
      </w:r>
      <w:r w:rsidRPr="006436C8">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6436C8">
        <w:rPr>
          <w:rFonts w:ascii="GHEA Grapalat" w:hAnsi="GHEA Grapalat"/>
          <w:sz w:val="20"/>
          <w:szCs w:val="20"/>
        </w:rPr>
        <w:t>рассматривающего связанные с закупками жалобы</w:t>
      </w:r>
      <w:r w:rsidRPr="006436C8">
        <w:rPr>
          <w:rFonts w:ascii="GHEA Grapalat" w:hAnsi="GHEA Grapalat"/>
          <w:sz w:val="20"/>
          <w:szCs w:val="20"/>
        </w:rPr>
        <w:t>, вправе требовать в судебном порядке возмещения убытков.</w:t>
      </w:r>
    </w:p>
    <w:p w:rsidR="00996C19" w:rsidRPr="006436C8" w:rsidRDefault="00996C19" w:rsidP="00DE015D">
      <w:pPr>
        <w:widowControl w:val="0"/>
        <w:tabs>
          <w:tab w:val="left" w:pos="1276"/>
        </w:tabs>
        <w:jc w:val="both"/>
        <w:rPr>
          <w:rFonts w:ascii="GHEA Grapalat" w:hAnsi="GHEA Grapalat"/>
          <w:sz w:val="20"/>
          <w:szCs w:val="20"/>
        </w:rPr>
      </w:pPr>
      <w:r w:rsidRPr="006436C8">
        <w:rPr>
          <w:rFonts w:ascii="GHEA Grapalat" w:hAnsi="GHEA Grapalat"/>
          <w:sz w:val="20"/>
          <w:szCs w:val="20"/>
        </w:rPr>
        <w:t>12.</w:t>
      </w:r>
      <w:r w:rsidR="005D27D0" w:rsidRPr="006436C8">
        <w:rPr>
          <w:rFonts w:ascii="GHEA Grapalat" w:hAnsi="GHEA Grapalat"/>
          <w:sz w:val="20"/>
          <w:szCs w:val="20"/>
        </w:rPr>
        <w:t>19</w:t>
      </w:r>
      <w:r w:rsidR="00DE015D">
        <w:rPr>
          <w:rFonts w:ascii="GHEA Grapalat" w:hAnsi="GHEA Grapalat"/>
          <w:sz w:val="20"/>
          <w:szCs w:val="20"/>
        </w:rPr>
        <w:t>.</w:t>
      </w:r>
      <w:r w:rsidRPr="006436C8">
        <w:rPr>
          <w:rFonts w:ascii="GHEA Grapalat" w:hAnsi="GHEA Grapalat"/>
          <w:sz w:val="20"/>
          <w:szCs w:val="20"/>
        </w:rPr>
        <w:t xml:space="preserve">Представленная лицу, рассматривающему </w:t>
      </w:r>
      <w:r w:rsidR="00CA485E" w:rsidRPr="006436C8">
        <w:rPr>
          <w:rFonts w:ascii="GHEA Grapalat" w:hAnsi="GHEA Grapalat"/>
          <w:sz w:val="20"/>
          <w:szCs w:val="20"/>
        </w:rPr>
        <w:t>связанные с закупками жалобы</w:t>
      </w:r>
      <w:r w:rsidRPr="006436C8">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436C8">
        <w:rPr>
          <w:rFonts w:ascii="GHEA Grapalat" w:hAnsi="GHEA Grapalat"/>
          <w:sz w:val="20"/>
          <w:szCs w:val="20"/>
        </w:rPr>
        <w:t>зультатам рассмотрения жалобы.</w:t>
      </w:r>
    </w:p>
    <w:p w:rsidR="00AE679C" w:rsidRPr="006436C8" w:rsidRDefault="002004DB" w:rsidP="00DE015D">
      <w:pPr>
        <w:widowControl w:val="0"/>
        <w:jc w:val="both"/>
        <w:rPr>
          <w:rFonts w:ascii="GHEA Grapalat" w:hAnsi="GHEA Grapalat" w:cs="Sylfaen"/>
          <w:b/>
          <w:sz w:val="20"/>
          <w:szCs w:val="20"/>
        </w:rPr>
      </w:pPr>
      <w:r w:rsidRPr="006436C8">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436C8">
        <w:rPr>
          <w:rFonts w:ascii="GHEA Grapalat" w:hAnsi="GHEA Grapalat"/>
          <w:sz w:val="20"/>
          <w:szCs w:val="20"/>
        </w:rPr>
        <w:t>З</w:t>
      </w:r>
      <w:r w:rsidRPr="006436C8">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6436C8">
        <w:rPr>
          <w:rFonts w:ascii="GHEA Grapalat" w:hAnsi="GHEA Grapalat"/>
          <w:sz w:val="20"/>
          <w:szCs w:val="20"/>
        </w:rPr>
        <w:t>ых</w:t>
      </w:r>
      <w:r w:rsidRPr="006436C8">
        <w:rPr>
          <w:rFonts w:ascii="GHEA Grapalat" w:hAnsi="GHEA Grapalat"/>
          <w:sz w:val="20"/>
          <w:szCs w:val="20"/>
        </w:rPr>
        <w:t xml:space="preserve"> </w:t>
      </w:r>
      <w:r w:rsidR="006F2702" w:rsidRPr="006436C8">
        <w:rPr>
          <w:rFonts w:ascii="GHEA Grapalat" w:hAnsi="GHEA Grapalat"/>
          <w:sz w:val="20"/>
          <w:szCs w:val="20"/>
        </w:rPr>
        <w:t xml:space="preserve">интересов </w:t>
      </w:r>
      <w:r w:rsidRPr="006436C8">
        <w:rPr>
          <w:rFonts w:ascii="GHEA Grapalat" w:hAnsi="GHEA Grapalat"/>
          <w:sz w:val="20"/>
          <w:szCs w:val="20"/>
        </w:rPr>
        <w:t xml:space="preserve">или </w:t>
      </w:r>
      <w:r w:rsidR="006F2702" w:rsidRPr="006436C8">
        <w:rPr>
          <w:rFonts w:ascii="GHEA Grapalat" w:hAnsi="GHEA Grapalat"/>
          <w:sz w:val="20"/>
          <w:szCs w:val="20"/>
        </w:rPr>
        <w:t xml:space="preserve">интересов </w:t>
      </w:r>
      <w:r w:rsidRPr="006436C8">
        <w:rPr>
          <w:rFonts w:ascii="GHEA Grapalat" w:hAnsi="GHEA Grapalat"/>
          <w:sz w:val="20"/>
          <w:szCs w:val="20"/>
        </w:rPr>
        <w:t>обороны и национальной безопасности, необходимо продолжить процесс закупки.</w:t>
      </w:r>
      <w:r w:rsidR="00996C19" w:rsidRPr="006436C8">
        <w:rPr>
          <w:rFonts w:ascii="GHEA Grapalat" w:hAnsi="GHEA Grapalat"/>
          <w:sz w:val="20"/>
          <w:szCs w:val="20"/>
        </w:rPr>
        <w:t xml:space="preserve">Лицо, рассматривающее </w:t>
      </w:r>
      <w:r w:rsidR="00A31442" w:rsidRPr="006436C8">
        <w:rPr>
          <w:rFonts w:ascii="GHEA Grapalat" w:hAnsi="GHEA Grapalat"/>
          <w:sz w:val="20"/>
          <w:szCs w:val="20"/>
        </w:rPr>
        <w:t xml:space="preserve">связанные с закупками </w:t>
      </w:r>
      <w:r w:rsidR="00996C19" w:rsidRPr="006436C8">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436C8" w:rsidRDefault="00AE679C" w:rsidP="00DE015D">
      <w:pPr>
        <w:widowControl w:val="0"/>
        <w:jc w:val="both"/>
        <w:rPr>
          <w:rFonts w:ascii="GHEA Grapalat" w:hAnsi="GHEA Grapalat" w:cs="Sylfaen"/>
          <w:b/>
          <w:sz w:val="20"/>
          <w:szCs w:val="20"/>
        </w:rPr>
      </w:pPr>
    </w:p>
    <w:p w:rsidR="008842CE" w:rsidRPr="006436C8" w:rsidRDefault="004373E3" w:rsidP="00DE015D">
      <w:pPr>
        <w:jc w:val="both"/>
        <w:rPr>
          <w:rFonts w:ascii="GHEA Grapalat" w:hAnsi="GHEA Grapalat"/>
          <w:b/>
          <w:sz w:val="20"/>
          <w:szCs w:val="20"/>
        </w:rPr>
      </w:pPr>
      <w:r w:rsidRPr="006436C8">
        <w:rPr>
          <w:rFonts w:ascii="GHEA Grapalat" w:hAnsi="GHEA Grapalat"/>
          <w:b/>
          <w:sz w:val="20"/>
          <w:szCs w:val="20"/>
        </w:rPr>
        <w:br w:type="page"/>
      </w:r>
      <w:r w:rsidR="00DE015D">
        <w:rPr>
          <w:rFonts w:ascii="GHEA Grapalat" w:hAnsi="GHEA Grapalat"/>
          <w:b/>
          <w:sz w:val="20"/>
          <w:szCs w:val="20"/>
        </w:rPr>
        <w:lastRenderedPageBreak/>
        <w:t xml:space="preserve">                                                                                 </w:t>
      </w:r>
      <w:r w:rsidR="00096865" w:rsidRPr="006436C8">
        <w:rPr>
          <w:rFonts w:ascii="GHEA Grapalat" w:hAnsi="GHEA Grapalat"/>
          <w:b/>
          <w:sz w:val="20"/>
          <w:szCs w:val="20"/>
        </w:rPr>
        <w:t>ЧАСТЬ II</w:t>
      </w:r>
    </w:p>
    <w:p w:rsidR="00096865" w:rsidRPr="00DE015D" w:rsidRDefault="00096865" w:rsidP="00A655F4">
      <w:pPr>
        <w:pStyle w:val="BodyText"/>
        <w:widowControl w:val="0"/>
        <w:spacing w:after="0"/>
        <w:jc w:val="center"/>
        <w:rPr>
          <w:rFonts w:ascii="GHEA Grapalat" w:hAnsi="GHEA Grapalat"/>
          <w:b/>
          <w:sz w:val="20"/>
          <w:szCs w:val="20"/>
        </w:rPr>
      </w:pPr>
      <w:r w:rsidRPr="006436C8">
        <w:rPr>
          <w:rFonts w:ascii="GHEA Grapalat" w:hAnsi="GHEA Grapalat"/>
          <w:b/>
          <w:sz w:val="20"/>
          <w:szCs w:val="20"/>
        </w:rPr>
        <w:t>ИНСТРУКЦИЯ</w:t>
      </w:r>
      <w:r w:rsidR="00191D27" w:rsidRPr="006436C8">
        <w:rPr>
          <w:rFonts w:ascii="GHEA Grapalat" w:hAnsi="GHEA Grapalat"/>
          <w:b/>
          <w:sz w:val="20"/>
          <w:szCs w:val="20"/>
        </w:rPr>
        <w:t xml:space="preserve"> </w:t>
      </w:r>
      <w:r w:rsidRPr="006436C8">
        <w:rPr>
          <w:rFonts w:ascii="GHEA Grapalat" w:hAnsi="GHEA Grapalat"/>
          <w:b/>
          <w:sz w:val="20"/>
          <w:szCs w:val="20"/>
        </w:rPr>
        <w:t xml:space="preserve">ПО СОСТАВЛЕНИЮ </w:t>
      </w:r>
      <w:r w:rsidR="00191D27" w:rsidRPr="006436C8">
        <w:rPr>
          <w:rFonts w:ascii="GHEA Grapalat" w:hAnsi="GHEA Grapalat"/>
          <w:b/>
          <w:sz w:val="20"/>
          <w:szCs w:val="20"/>
        </w:rPr>
        <w:br/>
      </w:r>
      <w:r w:rsidRPr="006436C8">
        <w:rPr>
          <w:rFonts w:ascii="GHEA Grapalat" w:hAnsi="GHEA Grapalat"/>
          <w:b/>
          <w:sz w:val="20"/>
          <w:szCs w:val="20"/>
        </w:rPr>
        <w:t>ЗАЯВКИ НА ОТКРЫТЫЙ КОНКУРС</w:t>
      </w:r>
    </w:p>
    <w:p w:rsidR="00096865" w:rsidRPr="006436C8" w:rsidRDefault="008D5016" w:rsidP="006436C8">
      <w:pPr>
        <w:widowControl w:val="0"/>
        <w:jc w:val="center"/>
        <w:rPr>
          <w:rFonts w:ascii="GHEA Grapalat" w:hAnsi="GHEA Grapalat"/>
          <w:b/>
          <w:sz w:val="20"/>
          <w:szCs w:val="20"/>
        </w:rPr>
      </w:pPr>
      <w:r w:rsidRPr="006436C8">
        <w:rPr>
          <w:rFonts w:ascii="GHEA Grapalat" w:hAnsi="GHEA Grapalat"/>
          <w:b/>
          <w:sz w:val="20"/>
          <w:szCs w:val="20"/>
        </w:rPr>
        <w:t>1. ОБЩИЕ ПОЛОЖЕНИЯ</w:t>
      </w:r>
    </w:p>
    <w:p w:rsidR="00096865" w:rsidRPr="006436C8" w:rsidRDefault="00096865"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1.1</w:t>
      </w:r>
      <w:r w:rsidR="00DE015D">
        <w:rPr>
          <w:rFonts w:ascii="GHEA Grapalat" w:hAnsi="GHEA Grapalat"/>
          <w:sz w:val="20"/>
          <w:szCs w:val="20"/>
        </w:rPr>
        <w:t>.</w:t>
      </w:r>
      <w:r w:rsidRPr="006436C8">
        <w:rPr>
          <w:rFonts w:ascii="GHEA Grapalat" w:hAnsi="GHEA Grapalat"/>
          <w:sz w:val="20"/>
          <w:szCs w:val="20"/>
        </w:rPr>
        <w:t>Целью настоящей Инструкции является содействие участникам при подготовке заявки.</w:t>
      </w:r>
    </w:p>
    <w:p w:rsidR="00096865" w:rsidRPr="006436C8" w:rsidRDefault="00096865" w:rsidP="00DE015D">
      <w:pPr>
        <w:widowControl w:val="0"/>
        <w:tabs>
          <w:tab w:val="left" w:pos="1134"/>
        </w:tabs>
        <w:jc w:val="both"/>
        <w:rPr>
          <w:rFonts w:ascii="GHEA Grapalat" w:hAnsi="GHEA Grapalat" w:cs="Sylfaen"/>
          <w:sz w:val="20"/>
          <w:szCs w:val="20"/>
        </w:rPr>
      </w:pPr>
      <w:r w:rsidRPr="006436C8">
        <w:rPr>
          <w:rFonts w:ascii="GHEA Grapalat" w:hAnsi="GHEA Grapalat"/>
          <w:sz w:val="20"/>
          <w:szCs w:val="20"/>
        </w:rPr>
        <w:t>1.2</w:t>
      </w:r>
      <w:r w:rsidR="00DE015D">
        <w:rPr>
          <w:rFonts w:ascii="GHEA Grapalat" w:hAnsi="GHEA Grapalat"/>
          <w:sz w:val="20"/>
          <w:szCs w:val="20"/>
        </w:rPr>
        <w:t>.</w:t>
      </w:r>
      <w:r w:rsidRPr="006436C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DE015D" w:rsidRDefault="00096865" w:rsidP="00DE015D">
      <w:pPr>
        <w:widowControl w:val="0"/>
        <w:tabs>
          <w:tab w:val="left" w:pos="1134"/>
        </w:tabs>
        <w:jc w:val="both"/>
        <w:rPr>
          <w:rFonts w:ascii="GHEA Grapalat" w:hAnsi="GHEA Grapalat"/>
          <w:sz w:val="20"/>
          <w:szCs w:val="20"/>
        </w:rPr>
      </w:pPr>
      <w:r w:rsidRPr="006436C8">
        <w:rPr>
          <w:rFonts w:ascii="GHEA Grapalat" w:hAnsi="GHEA Grapalat"/>
          <w:sz w:val="20"/>
          <w:szCs w:val="20"/>
        </w:rPr>
        <w:t>1.3</w:t>
      </w:r>
      <w:r w:rsidR="00DE015D">
        <w:rPr>
          <w:rFonts w:ascii="GHEA Grapalat" w:hAnsi="GHEA Grapalat"/>
          <w:sz w:val="20"/>
          <w:szCs w:val="20"/>
        </w:rPr>
        <w:t>.</w:t>
      </w:r>
      <w:r w:rsidRPr="006436C8">
        <w:rPr>
          <w:rFonts w:ascii="GHEA Grapalat" w:hAnsi="GHEA Grapalat"/>
          <w:sz w:val="20"/>
          <w:szCs w:val="20"/>
        </w:rPr>
        <w:t>Кроме армянского языка, заявки могут быть поданы также н</w:t>
      </w:r>
      <w:r w:rsidR="00191D27" w:rsidRPr="006436C8">
        <w:rPr>
          <w:rFonts w:ascii="GHEA Grapalat" w:hAnsi="GHEA Grapalat"/>
          <w:sz w:val="20"/>
          <w:szCs w:val="20"/>
        </w:rPr>
        <w:t>а английском или русском языке.</w:t>
      </w:r>
    </w:p>
    <w:p w:rsidR="00DE015D" w:rsidRPr="00DE015D" w:rsidRDefault="00DE015D" w:rsidP="00DE015D">
      <w:pPr>
        <w:widowControl w:val="0"/>
        <w:tabs>
          <w:tab w:val="left" w:pos="1134"/>
        </w:tabs>
        <w:jc w:val="both"/>
        <w:rPr>
          <w:rFonts w:ascii="GHEA Grapalat" w:hAnsi="GHEA Grapalat"/>
          <w:sz w:val="20"/>
          <w:szCs w:val="20"/>
        </w:rPr>
      </w:pPr>
    </w:p>
    <w:p w:rsidR="00096865" w:rsidRPr="006436C8" w:rsidRDefault="008D5016" w:rsidP="006436C8">
      <w:pPr>
        <w:widowControl w:val="0"/>
        <w:jc w:val="center"/>
        <w:rPr>
          <w:rFonts w:ascii="GHEA Grapalat" w:hAnsi="GHEA Grapalat"/>
          <w:b/>
          <w:sz w:val="20"/>
          <w:szCs w:val="20"/>
        </w:rPr>
      </w:pPr>
      <w:r w:rsidRPr="006436C8">
        <w:rPr>
          <w:rFonts w:ascii="GHEA Grapalat" w:hAnsi="GHEA Grapalat"/>
          <w:b/>
          <w:sz w:val="20"/>
          <w:szCs w:val="20"/>
        </w:rPr>
        <w:t>2. ЗАЯВКА НА ПРОЦЕДУРУ</w:t>
      </w:r>
    </w:p>
    <w:p w:rsidR="00DE4E15" w:rsidRPr="006436C8" w:rsidRDefault="00DE4E15" w:rsidP="00DE015D">
      <w:pPr>
        <w:widowControl w:val="0"/>
        <w:jc w:val="both"/>
        <w:rPr>
          <w:rFonts w:ascii="GHEA Grapalat" w:hAnsi="GHEA Grapalat"/>
          <w:sz w:val="20"/>
          <w:szCs w:val="20"/>
        </w:rPr>
      </w:pPr>
      <w:r w:rsidRPr="006436C8">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6436C8" w:rsidRDefault="0078387F" w:rsidP="00DE015D">
      <w:pPr>
        <w:widowControl w:val="0"/>
        <w:jc w:val="both"/>
        <w:rPr>
          <w:rFonts w:ascii="GHEA Grapalat" w:hAnsi="GHEA Grapalat" w:cs="Sylfaen"/>
          <w:sz w:val="20"/>
          <w:szCs w:val="20"/>
        </w:rPr>
      </w:pPr>
      <w:r w:rsidRPr="006436C8">
        <w:rPr>
          <w:rFonts w:ascii="GHEA Grapalat" w:hAnsi="GHEA Grapalat"/>
          <w:sz w:val="20"/>
          <w:szCs w:val="20"/>
        </w:rPr>
        <w:t>Участник заявкой представляет утвержденные им:</w:t>
      </w:r>
    </w:p>
    <w:p w:rsidR="00096865" w:rsidRPr="00BF0FB8" w:rsidRDefault="002D5CF0" w:rsidP="00DE015D">
      <w:pPr>
        <w:widowControl w:val="0"/>
        <w:tabs>
          <w:tab w:val="left" w:pos="1134"/>
        </w:tabs>
        <w:jc w:val="both"/>
        <w:rPr>
          <w:rFonts w:ascii="GHEA Grapalat" w:hAnsi="GHEA Grapalat"/>
          <w:b/>
          <w:sz w:val="20"/>
          <w:szCs w:val="20"/>
        </w:rPr>
      </w:pPr>
      <w:r w:rsidRPr="00BF0FB8">
        <w:rPr>
          <w:rFonts w:ascii="GHEA Grapalat" w:hAnsi="GHEA Grapalat"/>
          <w:b/>
          <w:sz w:val="20"/>
          <w:szCs w:val="20"/>
        </w:rPr>
        <w:t>2.1</w:t>
      </w:r>
      <w:r w:rsidR="005114D0" w:rsidRPr="00BF0FB8">
        <w:rPr>
          <w:rFonts w:ascii="GHEA Grapalat" w:hAnsi="GHEA Grapalat"/>
          <w:b/>
          <w:sz w:val="20"/>
          <w:szCs w:val="20"/>
        </w:rPr>
        <w:t>.</w:t>
      </w:r>
      <w:r w:rsidRPr="00BF0FB8">
        <w:rPr>
          <w:rFonts w:ascii="GHEA Grapalat" w:hAnsi="GHEA Grapalat"/>
          <w:b/>
          <w:sz w:val="20"/>
          <w:szCs w:val="20"/>
        </w:rPr>
        <w:t>заявление</w:t>
      </w:r>
      <w:r w:rsidR="00EB3C28" w:rsidRPr="00BF0FB8">
        <w:rPr>
          <w:rFonts w:ascii="GHEA Grapalat" w:hAnsi="GHEA Grapalat"/>
          <w:b/>
          <w:sz w:val="20"/>
          <w:szCs w:val="20"/>
        </w:rPr>
        <w:t>--объявлени</w:t>
      </w:r>
      <w:r w:rsidR="00EB3C28" w:rsidRPr="00BF0FB8">
        <w:rPr>
          <w:rFonts w:ascii="GHEA Grapalat" w:hAnsi="GHEA Grapalat"/>
          <w:b/>
          <w:sz w:val="20"/>
          <w:szCs w:val="20"/>
          <w:lang w:val="en-US"/>
        </w:rPr>
        <w:t>e</w:t>
      </w:r>
      <w:r w:rsidR="00EB3C28" w:rsidRPr="00BF0FB8">
        <w:rPr>
          <w:rFonts w:ascii="GHEA Grapalat" w:hAnsi="GHEA Grapalat"/>
          <w:b/>
          <w:sz w:val="20"/>
          <w:szCs w:val="20"/>
        </w:rPr>
        <w:t xml:space="preserve"> </w:t>
      </w:r>
      <w:r w:rsidR="001504AC" w:rsidRPr="00BF0FB8">
        <w:rPr>
          <w:rFonts w:ascii="GHEA Grapalat" w:hAnsi="GHEA Grapalat"/>
          <w:b/>
          <w:sz w:val="20"/>
          <w:szCs w:val="20"/>
        </w:rPr>
        <w:t>н</w:t>
      </w:r>
      <w:r w:rsidRPr="00BF0FB8">
        <w:rPr>
          <w:rFonts w:ascii="GHEA Grapalat" w:hAnsi="GHEA Grapalat"/>
          <w:b/>
          <w:sz w:val="20"/>
          <w:szCs w:val="20"/>
        </w:rPr>
        <w:t>а участие в процедуре согласно Приложению №1;</w:t>
      </w:r>
    </w:p>
    <w:p w:rsidR="009D7EFF" w:rsidRPr="00BF0FB8" w:rsidRDefault="009D7EFF" w:rsidP="00DE015D">
      <w:pPr>
        <w:widowControl w:val="0"/>
        <w:tabs>
          <w:tab w:val="left" w:pos="1134"/>
        </w:tabs>
        <w:jc w:val="both"/>
        <w:rPr>
          <w:rFonts w:ascii="GHEA Grapalat" w:hAnsi="GHEA Grapalat"/>
          <w:b/>
          <w:sz w:val="20"/>
          <w:szCs w:val="20"/>
        </w:rPr>
      </w:pPr>
      <w:r w:rsidRPr="00BF0FB8">
        <w:rPr>
          <w:rFonts w:ascii="GHEA Grapalat" w:hAnsi="GHEA Grapalat"/>
          <w:b/>
          <w:sz w:val="20"/>
          <w:szCs w:val="20"/>
        </w:rPr>
        <w:t>2.</w:t>
      </w:r>
      <w:r w:rsidR="005A17BE" w:rsidRPr="00BF0FB8">
        <w:rPr>
          <w:rFonts w:ascii="GHEA Grapalat" w:hAnsi="GHEA Grapalat"/>
          <w:b/>
          <w:sz w:val="20"/>
          <w:szCs w:val="20"/>
        </w:rPr>
        <w:t>2</w:t>
      </w:r>
      <w:r w:rsidR="00EA7CA6" w:rsidRPr="00BF0FB8">
        <w:rPr>
          <w:rFonts w:ascii="GHEA Grapalat" w:hAnsi="GHEA Grapalat"/>
          <w:b/>
          <w:sz w:val="20"/>
          <w:szCs w:val="20"/>
        </w:rPr>
        <w:t xml:space="preserve"> </w:t>
      </w:r>
      <w:r w:rsidR="00524D3D" w:rsidRPr="00BF0FB8">
        <w:rPr>
          <w:rFonts w:ascii="GHEA Grapalat" w:hAnsi="GHEA Grapalat"/>
          <w:b/>
          <w:sz w:val="20"/>
          <w:szCs w:val="20"/>
        </w:rPr>
        <w:t xml:space="preserve"> </w:t>
      </w:r>
      <w:r w:rsidRPr="00BF0FB8">
        <w:rPr>
          <w:rFonts w:ascii="GHEA Grapalat" w:hAnsi="GHEA Grapalat"/>
          <w:b/>
          <w:sz w:val="20"/>
          <w:szCs w:val="20"/>
        </w:rPr>
        <w:t>копию договора</w:t>
      </w:r>
      <w:r w:rsidR="00AD6738" w:rsidRPr="00BF0FB8">
        <w:rPr>
          <w:rFonts w:ascii="GHEA Grapalat" w:hAnsi="GHEA Grapalat"/>
          <w:b/>
          <w:sz w:val="20"/>
          <w:szCs w:val="20"/>
        </w:rPr>
        <w:t xml:space="preserve"> субподряда</w:t>
      </w:r>
      <w:r w:rsidRPr="00BF0FB8">
        <w:rPr>
          <w:rFonts w:ascii="GHEA Grapalat" w:hAnsi="GHEA Grapalat"/>
          <w:b/>
          <w:sz w:val="20"/>
          <w:szCs w:val="20"/>
        </w:rPr>
        <w:t xml:space="preserve"> и данные лица, являющегося стороной этого договора, если Договор будет выполняться через </w:t>
      </w:r>
      <w:r w:rsidR="00771A24" w:rsidRPr="00BF0FB8">
        <w:rPr>
          <w:rFonts w:ascii="GHEA Grapalat" w:hAnsi="GHEA Grapalat"/>
          <w:b/>
          <w:sz w:val="20"/>
          <w:szCs w:val="20"/>
        </w:rPr>
        <w:t>субподряд</w:t>
      </w:r>
      <w:r w:rsidRPr="00BF0FB8">
        <w:rPr>
          <w:rFonts w:ascii="GHEA Grapalat" w:hAnsi="GHEA Grapalat"/>
          <w:b/>
          <w:sz w:val="20"/>
          <w:szCs w:val="20"/>
        </w:rPr>
        <w:t>;</w:t>
      </w:r>
    </w:p>
    <w:p w:rsidR="008D4137" w:rsidRDefault="008D4137" w:rsidP="00DE015D">
      <w:pPr>
        <w:widowControl w:val="0"/>
        <w:tabs>
          <w:tab w:val="left" w:pos="1134"/>
        </w:tabs>
        <w:jc w:val="both"/>
        <w:rPr>
          <w:rFonts w:ascii="GHEA Grapalat" w:hAnsi="GHEA Grapalat"/>
          <w:b/>
          <w:sz w:val="20"/>
          <w:szCs w:val="20"/>
          <w:lang w:val="hy-AM"/>
        </w:rPr>
      </w:pPr>
      <w:r w:rsidRPr="00BF0FB8">
        <w:rPr>
          <w:rFonts w:ascii="GHEA Grapalat" w:hAnsi="GHEA Grapalat"/>
          <w:b/>
          <w:sz w:val="20"/>
          <w:szCs w:val="20"/>
        </w:rPr>
        <w:t>2.</w:t>
      </w:r>
      <w:r w:rsidR="005A17BE" w:rsidRPr="00BF0FB8">
        <w:rPr>
          <w:rFonts w:ascii="GHEA Grapalat" w:hAnsi="GHEA Grapalat"/>
          <w:b/>
          <w:sz w:val="20"/>
          <w:szCs w:val="20"/>
        </w:rPr>
        <w:t>3</w:t>
      </w:r>
      <w:r w:rsidR="00EA7CA6" w:rsidRPr="00BF0FB8">
        <w:rPr>
          <w:rFonts w:ascii="GHEA Grapalat" w:hAnsi="GHEA Grapalat"/>
          <w:b/>
          <w:sz w:val="20"/>
          <w:szCs w:val="20"/>
        </w:rPr>
        <w:t xml:space="preserve"> </w:t>
      </w:r>
      <w:r w:rsidRPr="00BF0FB8">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BF0FB8">
        <w:rPr>
          <w:rStyle w:val="FootnoteReference"/>
          <w:rFonts w:ascii="GHEA Grapalat" w:hAnsi="GHEA Grapalat"/>
          <w:b/>
          <w:sz w:val="20"/>
          <w:szCs w:val="20"/>
        </w:rPr>
        <w:footnoteReference w:customMarkFollows="1" w:id="10"/>
        <w:t>15</w:t>
      </w:r>
    </w:p>
    <w:p w:rsidR="00A655F4" w:rsidRPr="00A655F4" w:rsidRDefault="00A655F4" w:rsidP="00DE015D">
      <w:pPr>
        <w:widowControl w:val="0"/>
        <w:tabs>
          <w:tab w:val="left" w:pos="1134"/>
        </w:tabs>
        <w:jc w:val="both"/>
        <w:rPr>
          <w:rFonts w:ascii="GHEA Grapalat" w:hAnsi="GHEA Grapalat"/>
          <w:b/>
          <w:sz w:val="20"/>
          <w:szCs w:val="20"/>
          <w:lang w:val="hy-AM"/>
        </w:rPr>
      </w:pPr>
      <w:r w:rsidRPr="008B1C24">
        <w:rPr>
          <w:rFonts w:ascii="GHEA Grapalat" w:hAnsi="GHEA Grapalat"/>
          <w:b/>
          <w:sz w:val="20"/>
          <w:szCs w:val="20"/>
        </w:rPr>
        <w:t>2.4.обеспечение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sidRPr="008B1C24">
        <w:rPr>
          <w:rStyle w:val="FootnoteReference"/>
          <w:rFonts w:ascii="GHEA Grapalat" w:hAnsi="GHEA Grapalat"/>
          <w:b/>
          <w:sz w:val="20"/>
          <w:szCs w:val="20"/>
        </w:rPr>
        <w:footnoteReference w:customMarkFollows="1" w:id="11"/>
        <w:t>16</w:t>
      </w:r>
    </w:p>
    <w:p w:rsidR="00E67BA7" w:rsidRPr="00BF0FB8" w:rsidRDefault="00096865" w:rsidP="00DE015D">
      <w:pPr>
        <w:widowControl w:val="0"/>
        <w:tabs>
          <w:tab w:val="left" w:pos="1134"/>
        </w:tabs>
        <w:jc w:val="both"/>
        <w:rPr>
          <w:rFonts w:ascii="GHEA Grapalat" w:hAnsi="GHEA Grapalat"/>
          <w:b/>
          <w:sz w:val="20"/>
          <w:szCs w:val="20"/>
        </w:rPr>
      </w:pPr>
      <w:r w:rsidRPr="00BF0FB8">
        <w:rPr>
          <w:rFonts w:ascii="GHEA Grapalat" w:hAnsi="GHEA Grapalat"/>
          <w:b/>
          <w:sz w:val="20"/>
          <w:szCs w:val="20"/>
        </w:rPr>
        <w:t>2.</w:t>
      </w:r>
      <w:r w:rsidR="005E7AC1" w:rsidRPr="00BF0FB8">
        <w:rPr>
          <w:rFonts w:ascii="GHEA Grapalat" w:hAnsi="GHEA Grapalat"/>
          <w:b/>
          <w:sz w:val="20"/>
          <w:szCs w:val="20"/>
        </w:rPr>
        <w:t>5</w:t>
      </w:r>
      <w:r w:rsidR="004413A5" w:rsidRPr="00BF0FB8">
        <w:rPr>
          <w:rFonts w:ascii="GHEA Grapalat" w:hAnsi="GHEA Grapalat"/>
          <w:b/>
          <w:sz w:val="20"/>
          <w:szCs w:val="20"/>
        </w:rPr>
        <w:t>.</w:t>
      </w:r>
      <w:r w:rsidRPr="00BF0FB8">
        <w:rPr>
          <w:rFonts w:ascii="GHEA Grapalat" w:hAnsi="GHEA Grapalat"/>
          <w:b/>
          <w:sz w:val="20"/>
          <w:szCs w:val="20"/>
        </w:rPr>
        <w:t>ценовое предложение согласно Приложению №</w:t>
      </w:r>
      <w:r w:rsidR="00385C27" w:rsidRPr="00BF0FB8">
        <w:rPr>
          <w:rFonts w:ascii="GHEA Grapalat" w:hAnsi="GHEA Grapalat"/>
          <w:b/>
          <w:sz w:val="20"/>
          <w:szCs w:val="20"/>
        </w:rPr>
        <w:t>2</w:t>
      </w:r>
      <w:r w:rsidRPr="00BF0FB8">
        <w:rPr>
          <w:rFonts w:ascii="GHEA Grapalat" w:hAnsi="GHEA Grapalat"/>
          <w:b/>
          <w:sz w:val="20"/>
          <w:szCs w:val="20"/>
        </w:rPr>
        <w:t>; Ценовое предложение представляется в форме расчета, состоящего из обобщенных компонентов стоимости</w:t>
      </w:r>
      <w:del w:id="2" w:author="Vardan" w:date="2020-06-03T18:32:00Z">
        <w:r w:rsidR="002C0665" w:rsidRPr="00BF0FB8" w:rsidDel="00C14716">
          <w:rPr>
            <w:rFonts w:ascii="GHEA Grapalat" w:hAnsi="GHEA Grapalat"/>
            <w:b/>
            <w:sz w:val="20"/>
            <w:szCs w:val="20"/>
          </w:rPr>
          <w:delText>,</w:delText>
        </w:r>
      </w:del>
      <w:ins w:id="3" w:author="Vardan" w:date="2020-06-03T18:33:00Z">
        <w:r w:rsidR="001D5C13" w:rsidRPr="00BF0FB8">
          <w:rPr>
            <w:rFonts w:ascii="GHEA Grapalat" w:hAnsi="GHEA Grapalat"/>
            <w:b/>
            <w:sz w:val="20"/>
            <w:szCs w:val="20"/>
          </w:rPr>
          <w:t xml:space="preserve"> </w:t>
        </w:r>
      </w:ins>
      <w:r w:rsidR="001D5C13" w:rsidRPr="00BF0FB8">
        <w:rPr>
          <w:rFonts w:ascii="GHEA Grapalat" w:hAnsi="GHEA Grapalat"/>
          <w:b/>
          <w:sz w:val="20"/>
          <w:szCs w:val="20"/>
        </w:rPr>
        <w:t>(совокупность себестоимости и прогнозируемой прибыли)</w:t>
      </w:r>
      <w:r w:rsidRPr="00BF0FB8">
        <w:rPr>
          <w:rFonts w:ascii="GHEA Grapalat" w:hAnsi="GHEA Grapalat"/>
          <w:b/>
          <w:sz w:val="20"/>
          <w:szCs w:val="20"/>
        </w:rPr>
        <w:t xml:space="preserve"> и налога на добавленную стоимость. Расчет компонентов стоимости — разбивка или другие детали — не</w:t>
      </w:r>
      <w:r w:rsidR="00E267E5" w:rsidRPr="00BF0FB8">
        <w:rPr>
          <w:rFonts w:ascii="GHEA Grapalat" w:hAnsi="GHEA Grapalat"/>
          <w:b/>
          <w:sz w:val="20"/>
          <w:szCs w:val="20"/>
        </w:rPr>
        <w:t xml:space="preserve"> требуются и не представляются.</w:t>
      </w:r>
    </w:p>
    <w:p w:rsidR="00F27A50" w:rsidRPr="00BF0FB8" w:rsidRDefault="005E7AC1" w:rsidP="00DE015D">
      <w:pPr>
        <w:pStyle w:val="norm"/>
        <w:widowControl w:val="0"/>
        <w:tabs>
          <w:tab w:val="left" w:pos="1134"/>
        </w:tabs>
        <w:spacing w:line="240" w:lineRule="auto"/>
        <w:ind w:firstLine="0"/>
        <w:rPr>
          <w:rFonts w:ascii="GHEA Grapalat" w:hAnsi="GHEA Grapalat"/>
          <w:b/>
          <w:sz w:val="20"/>
        </w:rPr>
      </w:pPr>
      <w:r w:rsidRPr="00BF0FB8">
        <w:rPr>
          <w:rFonts w:ascii="GHEA Grapalat" w:hAnsi="GHEA Grapalat"/>
          <w:b/>
          <w:sz w:val="20"/>
        </w:rPr>
        <w:t xml:space="preserve">2.6 </w:t>
      </w:r>
      <w:r w:rsidR="00F27A50" w:rsidRPr="00BF0FB8">
        <w:rPr>
          <w:rFonts w:ascii="GHEA Grapalat" w:hAnsi="GHEA Grapalat"/>
          <w:b/>
          <w:sz w:val="20"/>
        </w:rPr>
        <w:t>При закупке строительных работ:</w:t>
      </w:r>
    </w:p>
    <w:p w:rsidR="008B1F31" w:rsidRPr="00A655F4" w:rsidRDefault="00D70ABA" w:rsidP="00A655F4">
      <w:pPr>
        <w:jc w:val="both"/>
        <w:rPr>
          <w:rFonts w:ascii="GHEA Grapalat" w:hAnsi="GHEA Grapalat"/>
          <w:b/>
          <w:sz w:val="20"/>
          <w:szCs w:val="20"/>
          <w:lang w:val="hy-AM"/>
        </w:rPr>
      </w:pPr>
      <w:r w:rsidRPr="00BF0FB8">
        <w:rPr>
          <w:rFonts w:ascii="GHEA Grapalat" w:hAnsi="GHEA Grapalat"/>
          <w:b/>
          <w:sz w:val="20"/>
          <w:szCs w:val="20"/>
        </w:rPr>
        <w:t>-</w:t>
      </w:r>
      <w:r w:rsidR="006F2D9C" w:rsidRPr="00BF0FB8">
        <w:rPr>
          <w:rFonts w:ascii="GHEA Grapalat" w:hAnsi="GHEA Grapalat"/>
          <w:b/>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8B1F31" w:rsidRPr="006436C8" w:rsidRDefault="008B1F31" w:rsidP="006436C8">
      <w:pPr>
        <w:widowControl w:val="0"/>
        <w:spacing w:after="160"/>
        <w:jc w:val="center"/>
        <w:rPr>
          <w:rFonts w:ascii="GHEA Grapalat" w:hAnsi="GHEA Grapalat" w:cs="Sylfaen"/>
          <w:b/>
          <w:sz w:val="20"/>
          <w:szCs w:val="20"/>
        </w:rPr>
      </w:pPr>
      <w:r w:rsidRPr="006436C8">
        <w:rPr>
          <w:rFonts w:ascii="GHEA Grapalat" w:hAnsi="GHEA Grapalat"/>
          <w:b/>
          <w:sz w:val="20"/>
          <w:szCs w:val="20"/>
        </w:rPr>
        <w:t>3. ПОРЯДОК ПОДГОТОВКИ ЗАЯВКИ</w:t>
      </w:r>
    </w:p>
    <w:p w:rsidR="008B1F31" w:rsidRPr="006436C8" w:rsidRDefault="00DE015D" w:rsidP="00DE015D">
      <w:pPr>
        <w:widowControl w:val="0"/>
        <w:tabs>
          <w:tab w:val="left" w:pos="1134"/>
        </w:tabs>
        <w:jc w:val="both"/>
        <w:rPr>
          <w:rFonts w:ascii="GHEA Grapalat" w:hAnsi="GHEA Grapalat" w:cs="Sylfaen"/>
          <w:sz w:val="20"/>
          <w:szCs w:val="20"/>
        </w:rPr>
      </w:pPr>
      <w:r>
        <w:rPr>
          <w:rFonts w:ascii="GHEA Grapalat" w:hAnsi="GHEA Grapalat"/>
          <w:sz w:val="20"/>
          <w:szCs w:val="20"/>
        </w:rPr>
        <w:t>3.1.</w:t>
      </w:r>
      <w:r w:rsidR="008B1F31" w:rsidRPr="006436C8">
        <w:rPr>
          <w:rFonts w:ascii="GHEA Grapalat" w:hAnsi="GHEA Grapalat"/>
          <w:sz w:val="20"/>
          <w:szCs w:val="20"/>
        </w:rPr>
        <w:t xml:space="preserve">Участник подает заявку в порядке, установленном настоящим приглашением. </w:t>
      </w:r>
    </w:p>
    <w:p w:rsidR="008B1F31" w:rsidRPr="006436C8" w:rsidRDefault="008B1F31" w:rsidP="00DE015D">
      <w:pPr>
        <w:widowControl w:val="0"/>
        <w:jc w:val="both"/>
        <w:rPr>
          <w:rFonts w:ascii="GHEA Grapalat" w:hAnsi="GHEA Grapalat" w:cs="Sylfaen"/>
          <w:sz w:val="20"/>
          <w:szCs w:val="20"/>
        </w:rPr>
      </w:pPr>
      <w:r w:rsidRPr="006436C8">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436C8">
        <w:rPr>
          <w:rFonts w:ascii="Courier New" w:hAnsi="Courier New" w:cs="Courier New"/>
          <w:sz w:val="20"/>
          <w:szCs w:val="20"/>
        </w:rPr>
        <w:t> </w:t>
      </w:r>
      <w:r w:rsidRPr="006436C8">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6436C8">
        <w:rPr>
          <w:rFonts w:ascii="Courier New" w:hAnsi="Courier New" w:cs="Courier New"/>
          <w:sz w:val="20"/>
          <w:szCs w:val="20"/>
        </w:rPr>
        <w:t> </w:t>
      </w:r>
      <w:r w:rsidRPr="006436C8">
        <w:rPr>
          <w:rFonts w:ascii="GHEA Grapalat" w:hAnsi="GHEA Grapalat"/>
          <w:sz w:val="20"/>
          <w:szCs w:val="20"/>
        </w:rPr>
        <w:t xml:space="preserve">оригинала) и копий в </w:t>
      </w:r>
      <w:r w:rsidR="00DE015D">
        <w:rPr>
          <w:rFonts w:ascii="GHEA Grapalat" w:hAnsi="GHEA Grapalat"/>
          <w:sz w:val="20"/>
          <w:szCs w:val="20"/>
        </w:rPr>
        <w:t>2</w:t>
      </w:r>
      <w:r w:rsidRPr="006436C8">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6436C8" w:rsidRDefault="008B1F31" w:rsidP="00DE015D">
      <w:pPr>
        <w:widowControl w:val="0"/>
        <w:ind w:firstLine="567"/>
        <w:jc w:val="both"/>
        <w:rPr>
          <w:rFonts w:ascii="GHEA Grapalat" w:hAnsi="GHEA Grapalat"/>
          <w:sz w:val="20"/>
          <w:szCs w:val="20"/>
        </w:rPr>
      </w:pPr>
      <w:r w:rsidRPr="006436C8">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6436C8" w:rsidRDefault="00DE015D" w:rsidP="00DE015D">
      <w:pPr>
        <w:widowControl w:val="0"/>
        <w:tabs>
          <w:tab w:val="left" w:pos="1134"/>
        </w:tabs>
        <w:jc w:val="both"/>
        <w:rPr>
          <w:rFonts w:ascii="GHEA Grapalat" w:hAnsi="GHEA Grapalat"/>
          <w:sz w:val="20"/>
          <w:szCs w:val="20"/>
        </w:rPr>
      </w:pPr>
      <w:r>
        <w:rPr>
          <w:rFonts w:ascii="GHEA Grapalat" w:hAnsi="GHEA Grapalat"/>
          <w:sz w:val="20"/>
          <w:szCs w:val="20"/>
        </w:rPr>
        <w:t>3.2.</w:t>
      </w:r>
      <w:r w:rsidR="008B1F31" w:rsidRPr="006436C8">
        <w:rPr>
          <w:rFonts w:ascii="GHEA Grapalat" w:hAnsi="GHEA Grapalat"/>
          <w:sz w:val="20"/>
          <w:szCs w:val="20"/>
        </w:rPr>
        <w:t xml:space="preserve">На конверте, указанном в пункте 3.1 настоящей инструкции, на языке составления заявки указываются: </w:t>
      </w:r>
    </w:p>
    <w:p w:rsidR="008B1F31" w:rsidRPr="006436C8" w:rsidRDefault="00DE015D" w:rsidP="00DE015D">
      <w:pPr>
        <w:widowControl w:val="0"/>
        <w:tabs>
          <w:tab w:val="left" w:pos="1134"/>
        </w:tabs>
        <w:rPr>
          <w:rFonts w:ascii="GHEA Grapalat" w:hAnsi="GHEA Grapalat"/>
          <w:sz w:val="20"/>
          <w:szCs w:val="20"/>
        </w:rPr>
      </w:pPr>
      <w:r>
        <w:rPr>
          <w:rFonts w:ascii="GHEA Grapalat" w:hAnsi="GHEA Grapalat"/>
          <w:sz w:val="20"/>
          <w:szCs w:val="20"/>
        </w:rPr>
        <w:t>1)</w:t>
      </w:r>
      <w:r w:rsidR="008B1F31" w:rsidRPr="006436C8">
        <w:rPr>
          <w:rFonts w:ascii="GHEA Grapalat" w:hAnsi="GHEA Grapalat"/>
          <w:sz w:val="20"/>
          <w:szCs w:val="20"/>
        </w:rPr>
        <w:t>наименование заказчика и место (адрес) подачи заявки;</w:t>
      </w:r>
    </w:p>
    <w:p w:rsidR="008B1F31" w:rsidRPr="006436C8" w:rsidRDefault="00DE015D" w:rsidP="00DE015D">
      <w:pPr>
        <w:widowControl w:val="0"/>
        <w:tabs>
          <w:tab w:val="left" w:pos="1134"/>
          <w:tab w:val="left" w:pos="6284"/>
        </w:tabs>
        <w:jc w:val="both"/>
        <w:rPr>
          <w:rFonts w:ascii="GHEA Grapalat" w:hAnsi="GHEA Grapalat"/>
          <w:sz w:val="20"/>
          <w:szCs w:val="20"/>
        </w:rPr>
      </w:pPr>
      <w:r>
        <w:rPr>
          <w:rFonts w:ascii="GHEA Grapalat" w:hAnsi="GHEA Grapalat"/>
          <w:sz w:val="20"/>
          <w:szCs w:val="20"/>
        </w:rPr>
        <w:t>2)</w:t>
      </w:r>
      <w:r w:rsidR="008B1F31" w:rsidRPr="006436C8">
        <w:rPr>
          <w:rFonts w:ascii="GHEA Grapalat" w:hAnsi="GHEA Grapalat"/>
          <w:sz w:val="20"/>
          <w:szCs w:val="20"/>
        </w:rPr>
        <w:t>код процедуры;</w:t>
      </w:r>
      <w:r w:rsidR="008B1F31" w:rsidRPr="006436C8">
        <w:rPr>
          <w:rFonts w:ascii="GHEA Grapalat" w:hAnsi="GHEA Grapalat"/>
          <w:sz w:val="20"/>
          <w:szCs w:val="20"/>
        </w:rPr>
        <w:tab/>
      </w:r>
    </w:p>
    <w:p w:rsidR="008B1F31" w:rsidRPr="006436C8" w:rsidRDefault="00DE015D" w:rsidP="00DE015D">
      <w:pPr>
        <w:widowControl w:val="0"/>
        <w:tabs>
          <w:tab w:val="left" w:pos="1134"/>
        </w:tabs>
        <w:jc w:val="both"/>
        <w:rPr>
          <w:rFonts w:ascii="GHEA Grapalat" w:hAnsi="GHEA Grapalat"/>
          <w:sz w:val="20"/>
          <w:szCs w:val="20"/>
        </w:rPr>
      </w:pPr>
      <w:r>
        <w:rPr>
          <w:rFonts w:ascii="GHEA Grapalat" w:hAnsi="GHEA Grapalat"/>
          <w:sz w:val="20"/>
          <w:szCs w:val="20"/>
        </w:rPr>
        <w:t>3)</w:t>
      </w:r>
      <w:r w:rsidR="008B1F31" w:rsidRPr="006436C8">
        <w:rPr>
          <w:rFonts w:ascii="GHEA Grapalat" w:hAnsi="GHEA Grapalat"/>
          <w:sz w:val="20"/>
          <w:szCs w:val="20"/>
        </w:rPr>
        <w:t>слова “не вскрывать до заседания по вскрытию заявок”;</w:t>
      </w:r>
    </w:p>
    <w:p w:rsidR="008B1F31" w:rsidRPr="006436C8" w:rsidRDefault="00DE015D" w:rsidP="00DE015D">
      <w:pPr>
        <w:widowControl w:val="0"/>
        <w:tabs>
          <w:tab w:val="left" w:pos="1134"/>
        </w:tabs>
        <w:jc w:val="both"/>
        <w:rPr>
          <w:rFonts w:ascii="GHEA Grapalat" w:hAnsi="GHEA Grapalat"/>
          <w:sz w:val="20"/>
          <w:szCs w:val="20"/>
        </w:rPr>
      </w:pPr>
      <w:r>
        <w:rPr>
          <w:rFonts w:ascii="GHEA Grapalat" w:hAnsi="GHEA Grapalat"/>
          <w:sz w:val="20"/>
          <w:szCs w:val="20"/>
        </w:rPr>
        <w:t>4)</w:t>
      </w:r>
      <w:r w:rsidR="008B1F31" w:rsidRPr="006436C8">
        <w:rPr>
          <w:rFonts w:ascii="GHEA Grapalat" w:hAnsi="GHEA Grapalat"/>
          <w:sz w:val="20"/>
          <w:szCs w:val="20"/>
        </w:rPr>
        <w:t>наименование (имя), место нахождения и номер телефона участника.</w:t>
      </w:r>
    </w:p>
    <w:p w:rsidR="008B1F31" w:rsidRPr="006436C8" w:rsidRDefault="00DE015D" w:rsidP="00DE015D">
      <w:pPr>
        <w:widowControl w:val="0"/>
        <w:tabs>
          <w:tab w:val="left" w:pos="1134"/>
        </w:tabs>
        <w:jc w:val="both"/>
        <w:rPr>
          <w:rFonts w:ascii="GHEA Grapalat" w:hAnsi="GHEA Grapalat" w:cs="Sylfaen"/>
          <w:sz w:val="20"/>
          <w:szCs w:val="20"/>
        </w:rPr>
      </w:pPr>
      <w:r>
        <w:rPr>
          <w:rFonts w:ascii="GHEA Grapalat" w:hAnsi="GHEA Grapalat"/>
          <w:sz w:val="20"/>
          <w:szCs w:val="20"/>
        </w:rPr>
        <w:t>3.3.</w:t>
      </w:r>
      <w:r w:rsidR="008B1F31" w:rsidRPr="006436C8">
        <w:rPr>
          <w:rFonts w:ascii="GHEA Grapalat" w:hAnsi="GHEA Grapalat"/>
          <w:sz w:val="20"/>
          <w:szCs w:val="20"/>
        </w:rPr>
        <w:t>На заседании по вскрытию заявок комиссия отклоняет заявки, не</w:t>
      </w:r>
      <w:r w:rsidR="008B1F31" w:rsidRPr="006436C8">
        <w:rPr>
          <w:rFonts w:ascii="Courier New" w:hAnsi="Courier New" w:cs="Courier New"/>
          <w:sz w:val="20"/>
          <w:szCs w:val="20"/>
        </w:rPr>
        <w:t> </w:t>
      </w:r>
      <w:r w:rsidR="008B1F31" w:rsidRPr="006436C8">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A655F4" w:rsidRDefault="00A655F4" w:rsidP="00495AE0">
      <w:pPr>
        <w:pStyle w:val="norm"/>
        <w:widowControl w:val="0"/>
        <w:spacing w:line="240" w:lineRule="auto"/>
        <w:ind w:firstLine="284"/>
        <w:jc w:val="right"/>
        <w:rPr>
          <w:rFonts w:ascii="GHEA Grapalat" w:hAnsi="GHEA Grapalat"/>
          <w:b/>
          <w:sz w:val="20"/>
          <w:lang w:val="hy-AM"/>
        </w:rPr>
      </w:pPr>
    </w:p>
    <w:p w:rsidR="00A655F4" w:rsidRDefault="00A655F4" w:rsidP="00495AE0">
      <w:pPr>
        <w:pStyle w:val="norm"/>
        <w:widowControl w:val="0"/>
        <w:spacing w:line="240" w:lineRule="auto"/>
        <w:ind w:firstLine="284"/>
        <w:jc w:val="right"/>
        <w:rPr>
          <w:rFonts w:ascii="GHEA Grapalat" w:hAnsi="GHEA Grapalat"/>
          <w:b/>
          <w:sz w:val="20"/>
          <w:lang w:val="hy-AM"/>
        </w:rPr>
      </w:pPr>
    </w:p>
    <w:p w:rsidR="00B2572B" w:rsidRPr="00DE015D" w:rsidRDefault="00B2572B" w:rsidP="00495AE0">
      <w:pPr>
        <w:pStyle w:val="norm"/>
        <w:widowControl w:val="0"/>
        <w:spacing w:line="240" w:lineRule="auto"/>
        <w:ind w:firstLine="284"/>
        <w:jc w:val="right"/>
        <w:rPr>
          <w:rFonts w:ascii="GHEA Grapalat" w:hAnsi="GHEA Grapalat" w:cs="Arial"/>
          <w:b/>
          <w:sz w:val="20"/>
        </w:rPr>
      </w:pPr>
      <w:r w:rsidRPr="00DE015D">
        <w:rPr>
          <w:rFonts w:ascii="GHEA Grapalat" w:hAnsi="GHEA Grapalat"/>
          <w:b/>
          <w:sz w:val="20"/>
        </w:rPr>
        <w:t>Приложение № 1</w:t>
      </w:r>
    </w:p>
    <w:p w:rsidR="00B2572B" w:rsidRPr="00DE015D" w:rsidRDefault="00B2572B" w:rsidP="00495AE0">
      <w:pPr>
        <w:pStyle w:val="BodyTextIndent3"/>
        <w:widowControl w:val="0"/>
        <w:spacing w:line="240" w:lineRule="auto"/>
        <w:jc w:val="right"/>
        <w:rPr>
          <w:rFonts w:ascii="GHEA Grapalat" w:hAnsi="GHEA Grapalat" w:cs="Arial"/>
          <w:b/>
        </w:rPr>
      </w:pPr>
      <w:r w:rsidRPr="00DE015D">
        <w:rPr>
          <w:rFonts w:ascii="GHEA Grapalat" w:hAnsi="GHEA Grapalat"/>
          <w:b/>
        </w:rPr>
        <w:t>к Приглашению на открытый конкурс</w:t>
      </w:r>
      <w:r w:rsidR="00123294" w:rsidRPr="00DE015D">
        <w:rPr>
          <w:rFonts w:ascii="GHEA Grapalat" w:hAnsi="GHEA Grapalat" w:cs="Arial"/>
          <w:b/>
        </w:rPr>
        <w:br/>
      </w:r>
      <w:r w:rsidRPr="00DE015D">
        <w:rPr>
          <w:rFonts w:ascii="GHEA Grapalat" w:hAnsi="GHEA Grapalat"/>
          <w:b/>
        </w:rPr>
        <w:t xml:space="preserve">под кодом </w:t>
      </w:r>
      <w:r w:rsidR="006132ED" w:rsidRPr="00DE015D">
        <w:rPr>
          <w:rFonts w:ascii="GHEA Grapalat" w:hAnsi="GHEA Grapalat"/>
        </w:rPr>
        <w:t>"</w:t>
      </w:r>
      <w:r w:rsidR="00DE015D" w:rsidRPr="00A655F4">
        <w:rPr>
          <w:rFonts w:ascii="GHEA Grapalat" w:hAnsi="GHEA Grapalat"/>
          <w:b/>
          <w:lang w:val="en-US"/>
        </w:rPr>
        <w:t>AM</w:t>
      </w:r>
      <w:r w:rsidR="00BF0FB8">
        <w:rPr>
          <w:rFonts w:ascii="GHEA Grapalat" w:hAnsi="GHEA Grapalat"/>
          <w:b/>
          <w:lang w:val="en-US"/>
        </w:rPr>
        <w:t>NX</w:t>
      </w:r>
      <w:r w:rsidR="00DE015D">
        <w:rPr>
          <w:rFonts w:ascii="GHEA Grapalat" w:hAnsi="GHEA Grapalat"/>
          <w:b/>
          <w:lang w:val="en-US"/>
        </w:rPr>
        <w:t>M</w:t>
      </w:r>
      <w:r w:rsidRPr="00DE015D">
        <w:rPr>
          <w:rFonts w:ascii="GHEA Grapalat" w:hAnsi="GHEA Grapalat"/>
          <w:b/>
        </w:rPr>
        <w:t>--BM</w:t>
      </w:r>
      <w:r w:rsidR="00561817" w:rsidRPr="00DE015D">
        <w:rPr>
          <w:rFonts w:ascii="GHEA Grapalat" w:hAnsi="GHEA Grapalat"/>
          <w:b/>
        </w:rPr>
        <w:t>AShDzB</w:t>
      </w:r>
      <w:r w:rsidR="00B666FB" w:rsidRPr="00DE015D">
        <w:rPr>
          <w:rStyle w:val="FootnoteReference"/>
          <w:rFonts w:ascii="GHEA Grapalat" w:hAnsi="GHEA Grapalat"/>
          <w:b/>
        </w:rPr>
        <w:footnoteReference w:customMarkFollows="1" w:id="12"/>
        <w:t>*</w:t>
      </w:r>
      <w:r w:rsidRPr="00DE015D">
        <w:rPr>
          <w:rFonts w:ascii="GHEA Grapalat" w:hAnsi="GHEA Grapalat"/>
          <w:b/>
        </w:rPr>
        <w:t>---</w:t>
      </w:r>
      <w:r w:rsidR="00DE015D" w:rsidRPr="00DE015D">
        <w:rPr>
          <w:rFonts w:ascii="GHEA Grapalat" w:hAnsi="GHEA Grapalat"/>
          <w:b/>
        </w:rPr>
        <w:t>21</w:t>
      </w:r>
      <w:r w:rsidRPr="00DE015D">
        <w:rPr>
          <w:rFonts w:ascii="GHEA Grapalat" w:hAnsi="GHEA Grapalat"/>
          <w:b/>
        </w:rPr>
        <w:t>/</w:t>
      </w:r>
      <w:r w:rsidR="00BF0FB8" w:rsidRPr="00BF0FB8">
        <w:rPr>
          <w:rFonts w:ascii="GHEA Grapalat" w:hAnsi="GHEA Grapalat"/>
          <w:b/>
        </w:rPr>
        <w:t>1</w:t>
      </w:r>
      <w:r w:rsidR="006132ED" w:rsidRPr="00DE015D">
        <w:rPr>
          <w:rFonts w:ascii="GHEA Grapalat" w:hAnsi="GHEA Grapalat"/>
        </w:rPr>
        <w:t>"</w:t>
      </w:r>
    </w:p>
    <w:p w:rsidR="00B2572B" w:rsidRPr="00DE015D" w:rsidRDefault="00B2572B" w:rsidP="00B46D58">
      <w:pPr>
        <w:widowControl w:val="0"/>
        <w:spacing w:after="120"/>
        <w:jc w:val="center"/>
        <w:rPr>
          <w:rFonts w:ascii="GHEA Grapalat" w:hAnsi="GHEA Grapalat" w:cs="Sylfaen"/>
          <w:b/>
          <w:sz w:val="20"/>
          <w:szCs w:val="20"/>
        </w:rPr>
      </w:pPr>
    </w:p>
    <w:p w:rsidR="00B2572B" w:rsidRPr="00DE015D" w:rsidRDefault="00B2572B" w:rsidP="00B46D58">
      <w:pPr>
        <w:widowControl w:val="0"/>
        <w:spacing w:after="160"/>
        <w:jc w:val="center"/>
        <w:rPr>
          <w:rFonts w:ascii="GHEA Grapalat" w:hAnsi="GHEA Grapalat" w:cs="Arial"/>
          <w:b/>
          <w:sz w:val="20"/>
          <w:szCs w:val="20"/>
        </w:rPr>
      </w:pPr>
      <w:r w:rsidRPr="00DE015D">
        <w:rPr>
          <w:rFonts w:ascii="GHEA Grapalat" w:hAnsi="GHEA Grapalat"/>
          <w:b/>
          <w:sz w:val="20"/>
          <w:szCs w:val="20"/>
        </w:rPr>
        <w:t>ЗАЯВЛЕНИЕ</w:t>
      </w:r>
      <w:r w:rsidR="00350210" w:rsidRPr="00DE015D">
        <w:rPr>
          <w:rFonts w:ascii="GHEA Grapalat" w:hAnsi="GHEA Grapalat"/>
          <w:b/>
          <w:sz w:val="20"/>
          <w:szCs w:val="20"/>
        </w:rPr>
        <w:t>-</w:t>
      </w:r>
      <w:r w:rsidR="005A6435" w:rsidRPr="00DE015D">
        <w:rPr>
          <w:rFonts w:ascii="GHEA Grapalat" w:hAnsi="GHEA Grapalat"/>
          <w:b/>
          <w:sz w:val="20"/>
          <w:szCs w:val="20"/>
        </w:rPr>
        <w:t xml:space="preserve">  ОБЪЯВЛЕНИЕ </w:t>
      </w:r>
      <w:r w:rsidRPr="00DE015D">
        <w:rPr>
          <w:rFonts w:ascii="GHEA Grapalat" w:hAnsi="GHEA Grapalat"/>
          <w:b/>
          <w:sz w:val="20"/>
          <w:szCs w:val="20"/>
        </w:rPr>
        <w:t>*</w:t>
      </w:r>
    </w:p>
    <w:p w:rsidR="00B2572B" w:rsidRPr="00495AE0" w:rsidRDefault="00B2572B" w:rsidP="00495AE0">
      <w:pPr>
        <w:pStyle w:val="Heading6"/>
        <w:keepNext w:val="0"/>
        <w:widowControl w:val="0"/>
        <w:spacing w:after="160"/>
        <w:jc w:val="center"/>
        <w:rPr>
          <w:rFonts w:ascii="GHEA Grapalat" w:hAnsi="GHEA Grapalat" w:cs="Arial"/>
          <w:color w:val="auto"/>
          <w:sz w:val="20"/>
        </w:rPr>
      </w:pPr>
      <w:r w:rsidRPr="00DE015D">
        <w:rPr>
          <w:rFonts w:ascii="GHEA Grapalat" w:hAnsi="GHEA Grapalat"/>
          <w:color w:val="auto"/>
          <w:sz w:val="20"/>
        </w:rPr>
        <w:t>на участие в открытом конкурсе</w:t>
      </w:r>
      <w:r w:rsidR="00AA7117" w:rsidRPr="00DE015D">
        <w:rPr>
          <w:rFonts w:ascii="GHEA Grapalat" w:hAnsi="GHEA Grapalat"/>
          <w:color w:val="auto"/>
          <w:sz w:val="20"/>
        </w:rPr>
        <w:t xml:space="preserve"> </w:t>
      </w:r>
    </w:p>
    <w:p w:rsidR="00374F4A" w:rsidRPr="00DE015D" w:rsidRDefault="00374F4A" w:rsidP="00B46D58">
      <w:pPr>
        <w:jc w:val="both"/>
        <w:rPr>
          <w:rFonts w:ascii="GHEA Grapalat" w:hAnsi="GHEA Grapalat"/>
          <w:sz w:val="20"/>
          <w:szCs w:val="20"/>
        </w:rPr>
      </w:pPr>
      <w:r w:rsidRPr="00DE015D">
        <w:rPr>
          <w:rFonts w:ascii="GHEA Grapalat" w:hAnsi="GHEA Grapalat"/>
          <w:sz w:val="20"/>
          <w:szCs w:val="20"/>
        </w:rPr>
        <w:t xml:space="preserve">______________________________________________________________заявляет, что </w:t>
      </w:r>
    </w:p>
    <w:p w:rsidR="00374F4A" w:rsidRPr="00DE015D" w:rsidRDefault="00374F4A" w:rsidP="00B46D58">
      <w:pPr>
        <w:spacing w:after="160"/>
        <w:ind w:left="2694"/>
        <w:jc w:val="both"/>
        <w:rPr>
          <w:rFonts w:ascii="GHEA Grapalat" w:hAnsi="GHEA Grapalat"/>
          <w:sz w:val="16"/>
          <w:szCs w:val="16"/>
        </w:rPr>
      </w:pPr>
      <w:r w:rsidRPr="00DE015D">
        <w:rPr>
          <w:rFonts w:ascii="GHEA Grapalat" w:hAnsi="GHEA Grapalat"/>
          <w:sz w:val="16"/>
          <w:szCs w:val="16"/>
        </w:rPr>
        <w:t xml:space="preserve">наименование участника </w:t>
      </w:r>
    </w:p>
    <w:p w:rsidR="00374F4A" w:rsidRPr="00DE015D" w:rsidRDefault="00374F4A" w:rsidP="00B46D58">
      <w:pPr>
        <w:jc w:val="both"/>
        <w:rPr>
          <w:rFonts w:ascii="GHEA Grapalat" w:hAnsi="GHEA Grapalat"/>
          <w:sz w:val="20"/>
          <w:szCs w:val="20"/>
          <w:u w:val="single"/>
        </w:rPr>
      </w:pPr>
      <w:r w:rsidRPr="00DE015D">
        <w:rPr>
          <w:rFonts w:ascii="GHEA Grapalat" w:hAnsi="GHEA Grapalat"/>
          <w:sz w:val="20"/>
          <w:szCs w:val="20"/>
        </w:rPr>
        <w:t>желает участвовать в лоте (лотах)_______________________________ объявленного</w:t>
      </w:r>
    </w:p>
    <w:p w:rsidR="00374F4A" w:rsidRPr="00DE015D" w:rsidRDefault="00DE015D" w:rsidP="00DE015D">
      <w:pPr>
        <w:spacing w:after="160"/>
        <w:jc w:val="both"/>
        <w:rPr>
          <w:rFonts w:ascii="GHEA Grapalat" w:hAnsi="GHEA Grapalat" w:cs="Sylfaen"/>
          <w:sz w:val="16"/>
          <w:szCs w:val="16"/>
        </w:rPr>
      </w:pPr>
      <w:r w:rsidRPr="00DE015D">
        <w:rPr>
          <w:rFonts w:ascii="GHEA Grapalat" w:hAnsi="GHEA Grapalat"/>
          <w:sz w:val="16"/>
          <w:szCs w:val="16"/>
        </w:rPr>
        <w:t xml:space="preserve">                                                                  </w:t>
      </w:r>
      <w:r w:rsidR="000814B8" w:rsidRPr="00DE015D">
        <w:rPr>
          <w:rFonts w:ascii="GHEA Grapalat" w:hAnsi="GHEA Grapalat"/>
          <w:sz w:val="16"/>
          <w:szCs w:val="16"/>
        </w:rPr>
        <w:t xml:space="preserve">    </w:t>
      </w:r>
      <w:r w:rsidR="00374F4A" w:rsidRPr="00DE015D">
        <w:rPr>
          <w:rFonts w:ascii="GHEA Grapalat" w:hAnsi="GHEA Grapalat"/>
          <w:sz w:val="16"/>
          <w:szCs w:val="16"/>
        </w:rPr>
        <w:t>номер лота (лотов)</w:t>
      </w:r>
    </w:p>
    <w:p w:rsidR="00374F4A" w:rsidRPr="00BF0FB8" w:rsidRDefault="00374F4A" w:rsidP="00B46D58">
      <w:pPr>
        <w:jc w:val="both"/>
        <w:rPr>
          <w:rFonts w:ascii="GHEA Grapalat" w:hAnsi="GHEA Grapalat" w:cs="Sylfaen"/>
          <w:sz w:val="20"/>
          <w:szCs w:val="20"/>
        </w:rPr>
      </w:pPr>
      <w:r w:rsidRPr="00DE015D">
        <w:rPr>
          <w:rFonts w:ascii="GHEA Grapalat" w:hAnsi="GHEA Grapalat"/>
          <w:sz w:val="20"/>
          <w:szCs w:val="20"/>
        </w:rPr>
        <w:t xml:space="preserve">______________________________________________ под кодом </w:t>
      </w:r>
      <w:r w:rsidR="00DE015D" w:rsidRPr="00A655F4">
        <w:rPr>
          <w:rFonts w:ascii="GHEA Grapalat" w:hAnsi="GHEA Grapalat"/>
          <w:b/>
          <w:sz w:val="20"/>
          <w:szCs w:val="20"/>
          <w:lang w:val="en-US"/>
        </w:rPr>
        <w:t>AM</w:t>
      </w:r>
      <w:r w:rsidR="00BF0FB8" w:rsidRPr="00A655F4">
        <w:rPr>
          <w:rFonts w:ascii="GHEA Grapalat" w:hAnsi="GHEA Grapalat"/>
          <w:b/>
          <w:sz w:val="20"/>
          <w:szCs w:val="20"/>
          <w:lang w:val="en-US"/>
        </w:rPr>
        <w:t>N</w:t>
      </w:r>
      <w:r w:rsidR="00BF0FB8" w:rsidRPr="00BF0FB8">
        <w:rPr>
          <w:rFonts w:ascii="GHEA Grapalat" w:hAnsi="GHEA Grapalat"/>
          <w:b/>
          <w:sz w:val="20"/>
          <w:szCs w:val="20"/>
          <w:lang w:val="en-US"/>
        </w:rPr>
        <w:t>X</w:t>
      </w:r>
      <w:r w:rsidR="00DE015D" w:rsidRPr="00BF0FB8">
        <w:rPr>
          <w:rFonts w:ascii="GHEA Grapalat" w:hAnsi="GHEA Grapalat"/>
          <w:b/>
          <w:sz w:val="20"/>
          <w:szCs w:val="20"/>
          <w:lang w:val="en-US"/>
        </w:rPr>
        <w:t>M</w:t>
      </w:r>
      <w:r w:rsidR="00DE015D" w:rsidRPr="00BF0FB8">
        <w:rPr>
          <w:rFonts w:ascii="GHEA Grapalat" w:hAnsi="GHEA Grapalat"/>
          <w:b/>
          <w:sz w:val="20"/>
          <w:szCs w:val="20"/>
        </w:rPr>
        <w:t>--BMAShDzB</w:t>
      </w:r>
      <w:r w:rsidR="00DE015D" w:rsidRPr="00BF0FB8">
        <w:rPr>
          <w:rStyle w:val="FootnoteReference"/>
          <w:rFonts w:ascii="GHEA Grapalat" w:hAnsi="GHEA Grapalat"/>
          <w:b/>
          <w:sz w:val="20"/>
          <w:szCs w:val="20"/>
        </w:rPr>
        <w:footnoteReference w:customMarkFollows="1" w:id="13"/>
        <w:t>*</w:t>
      </w:r>
      <w:r w:rsidR="00DE015D" w:rsidRPr="00BF0FB8">
        <w:rPr>
          <w:rFonts w:ascii="GHEA Grapalat" w:hAnsi="GHEA Grapalat"/>
          <w:b/>
          <w:sz w:val="20"/>
          <w:szCs w:val="20"/>
        </w:rPr>
        <w:t>---21/</w:t>
      </w:r>
      <w:r w:rsidR="00BF0FB8" w:rsidRPr="00BF24C5">
        <w:rPr>
          <w:rFonts w:ascii="GHEA Grapalat" w:hAnsi="GHEA Grapalat"/>
          <w:b/>
          <w:sz w:val="20"/>
          <w:szCs w:val="20"/>
        </w:rPr>
        <w:t>1</w:t>
      </w:r>
      <w:r w:rsidR="006132ED" w:rsidRPr="00BF0FB8">
        <w:rPr>
          <w:rFonts w:ascii="GHEA Grapalat" w:hAnsi="GHEA Grapalat"/>
          <w:sz w:val="20"/>
          <w:szCs w:val="20"/>
        </w:rPr>
        <w:t>"</w:t>
      </w:r>
    </w:p>
    <w:p w:rsidR="00374F4A" w:rsidRPr="00DE015D" w:rsidRDefault="00374F4A" w:rsidP="00B46D58">
      <w:pPr>
        <w:spacing w:after="160"/>
        <w:ind w:left="1560"/>
        <w:jc w:val="both"/>
        <w:rPr>
          <w:rFonts w:ascii="GHEA Grapalat" w:hAnsi="GHEA Grapalat"/>
          <w:sz w:val="16"/>
          <w:szCs w:val="16"/>
        </w:rPr>
      </w:pPr>
      <w:r w:rsidRPr="00DE015D">
        <w:rPr>
          <w:rFonts w:ascii="GHEA Grapalat" w:hAnsi="GHEA Grapalat"/>
          <w:sz w:val="16"/>
          <w:szCs w:val="16"/>
        </w:rPr>
        <w:t>наименование заказчика</w:t>
      </w:r>
    </w:p>
    <w:p w:rsidR="00374F4A" w:rsidRPr="00DE015D" w:rsidRDefault="00374F4A" w:rsidP="00B46D58">
      <w:pPr>
        <w:spacing w:after="160"/>
        <w:jc w:val="both"/>
        <w:rPr>
          <w:rFonts w:ascii="GHEA Grapalat" w:hAnsi="GHEA Grapalat"/>
          <w:sz w:val="20"/>
          <w:szCs w:val="20"/>
        </w:rPr>
      </w:pPr>
      <w:r w:rsidRPr="00DE015D">
        <w:rPr>
          <w:rFonts w:ascii="GHEA Grapalat" w:hAnsi="GHEA Grapalat"/>
          <w:sz w:val="20"/>
          <w:szCs w:val="20"/>
        </w:rPr>
        <w:t>открытого конкурса и в соответствии с требованиями приглашения подает заявку.</w:t>
      </w:r>
    </w:p>
    <w:p w:rsidR="00374F4A" w:rsidRPr="00DE015D" w:rsidRDefault="00374F4A" w:rsidP="00B46D58">
      <w:pPr>
        <w:jc w:val="both"/>
        <w:rPr>
          <w:rFonts w:ascii="GHEA Grapalat" w:hAnsi="GHEA Grapalat"/>
          <w:sz w:val="20"/>
          <w:szCs w:val="20"/>
        </w:rPr>
      </w:pPr>
      <w:r w:rsidRPr="00DE015D">
        <w:rPr>
          <w:rFonts w:ascii="GHEA Grapalat" w:hAnsi="GHEA Grapalat"/>
          <w:sz w:val="20"/>
          <w:szCs w:val="20"/>
        </w:rPr>
        <w:t>__________________________________________________ заявляет и заверяет, что</w:t>
      </w:r>
    </w:p>
    <w:p w:rsidR="00374F4A" w:rsidRPr="00DE015D" w:rsidRDefault="00374F4A" w:rsidP="00B46D58">
      <w:pPr>
        <w:spacing w:after="160"/>
        <w:ind w:left="1843"/>
        <w:jc w:val="both"/>
        <w:rPr>
          <w:rFonts w:ascii="GHEA Grapalat" w:hAnsi="GHEA Grapalat" w:cs="Sylfaen"/>
          <w:sz w:val="16"/>
          <w:szCs w:val="16"/>
        </w:rPr>
      </w:pPr>
      <w:r w:rsidRPr="00DE015D">
        <w:rPr>
          <w:rFonts w:ascii="GHEA Grapalat" w:hAnsi="GHEA Grapalat"/>
          <w:sz w:val="16"/>
          <w:szCs w:val="16"/>
        </w:rPr>
        <w:t>наименование участника</w:t>
      </w:r>
    </w:p>
    <w:p w:rsidR="00374F4A" w:rsidRPr="00DE015D" w:rsidRDefault="00374F4A" w:rsidP="00B46D58">
      <w:pPr>
        <w:jc w:val="both"/>
        <w:rPr>
          <w:rFonts w:ascii="GHEA Grapalat" w:hAnsi="GHEA Grapalat" w:cs="Sylfaen"/>
          <w:sz w:val="20"/>
          <w:szCs w:val="20"/>
        </w:rPr>
      </w:pPr>
      <w:r w:rsidRPr="00DE015D">
        <w:rPr>
          <w:rFonts w:ascii="GHEA Grapalat" w:hAnsi="GHEA Grapalat"/>
          <w:sz w:val="20"/>
          <w:szCs w:val="20"/>
        </w:rPr>
        <w:t>является</w:t>
      </w:r>
      <w:r w:rsidR="00F453C2" w:rsidRPr="00DE015D">
        <w:rPr>
          <w:rFonts w:ascii="GHEA Grapalat" w:hAnsi="GHEA Grapalat"/>
          <w:sz w:val="20"/>
          <w:szCs w:val="20"/>
        </w:rPr>
        <w:t xml:space="preserve"> </w:t>
      </w:r>
      <w:r w:rsidRPr="00DE015D">
        <w:rPr>
          <w:rFonts w:ascii="GHEA Grapalat" w:hAnsi="GHEA Grapalat"/>
          <w:sz w:val="20"/>
          <w:szCs w:val="20"/>
        </w:rPr>
        <w:t>резидентом ______________________________________________________</w:t>
      </w:r>
      <w:r w:rsidR="00D04575" w:rsidRPr="00DE015D">
        <w:rPr>
          <w:rFonts w:ascii="GHEA Grapalat" w:hAnsi="GHEA Grapalat"/>
          <w:sz w:val="20"/>
          <w:szCs w:val="20"/>
        </w:rPr>
        <w:t>.</w:t>
      </w:r>
    </w:p>
    <w:p w:rsidR="00374F4A" w:rsidRPr="00DE015D" w:rsidRDefault="00374F4A" w:rsidP="00B46D58">
      <w:pPr>
        <w:spacing w:after="160"/>
        <w:ind w:left="4111"/>
        <w:jc w:val="both"/>
        <w:rPr>
          <w:rFonts w:ascii="GHEA Grapalat" w:hAnsi="GHEA Grapalat" w:cs="Arial"/>
          <w:sz w:val="16"/>
          <w:szCs w:val="16"/>
        </w:rPr>
      </w:pPr>
      <w:r w:rsidRPr="00DE015D">
        <w:rPr>
          <w:rFonts w:ascii="GHEA Grapalat" w:hAnsi="GHEA Grapalat"/>
          <w:sz w:val="16"/>
          <w:szCs w:val="16"/>
        </w:rPr>
        <w:t>наименование страны</w:t>
      </w:r>
    </w:p>
    <w:p w:rsidR="000612B9" w:rsidRPr="00DE015D" w:rsidRDefault="000612B9" w:rsidP="00B46D58">
      <w:pPr>
        <w:jc w:val="both"/>
        <w:rPr>
          <w:rFonts w:ascii="GHEA Grapalat" w:hAnsi="GHEA Grapalat"/>
          <w:sz w:val="20"/>
          <w:szCs w:val="20"/>
        </w:rPr>
      </w:pPr>
    </w:p>
    <w:p w:rsidR="000612B9" w:rsidRPr="00DE015D" w:rsidRDefault="004F0CAA" w:rsidP="00B46D58">
      <w:pPr>
        <w:jc w:val="both"/>
        <w:rPr>
          <w:rFonts w:ascii="GHEA Grapalat" w:hAnsi="GHEA Grapalat"/>
          <w:sz w:val="20"/>
          <w:szCs w:val="20"/>
        </w:rPr>
      </w:pPr>
      <w:r w:rsidRPr="00DE015D">
        <w:rPr>
          <w:rFonts w:ascii="GHEA Grapalat" w:hAnsi="GHEA Grapalat"/>
          <w:sz w:val="20"/>
          <w:szCs w:val="20"/>
        </w:rPr>
        <w:t>Данные</w:t>
      </w:r>
      <w:r w:rsidR="002A0700" w:rsidRPr="00DE015D">
        <w:rPr>
          <w:rFonts w:ascii="GHEA Grapalat" w:hAnsi="GHEA Grapalat"/>
          <w:sz w:val="20"/>
          <w:szCs w:val="20"/>
        </w:rPr>
        <w:t xml:space="preserve">       </w:t>
      </w:r>
      <w:r w:rsidR="000612B9" w:rsidRPr="00DE015D">
        <w:rPr>
          <w:rFonts w:ascii="GHEA Grapalat" w:hAnsi="GHEA Grapalat"/>
          <w:sz w:val="20"/>
          <w:szCs w:val="20"/>
        </w:rPr>
        <w:t>----------------------------------------</w:t>
      </w:r>
      <w:r w:rsidR="00304237" w:rsidRPr="00DE015D">
        <w:rPr>
          <w:rFonts w:ascii="GHEA Grapalat" w:hAnsi="GHEA Grapalat"/>
          <w:sz w:val="20"/>
          <w:szCs w:val="20"/>
        </w:rPr>
        <w:t xml:space="preserve">  </w:t>
      </w:r>
      <w:r w:rsidR="00F96993" w:rsidRPr="00DE015D">
        <w:rPr>
          <w:rFonts w:ascii="GHEA Grapalat" w:hAnsi="GHEA Grapalat"/>
          <w:sz w:val="20"/>
          <w:szCs w:val="20"/>
        </w:rPr>
        <w:t>следующие</w:t>
      </w:r>
      <w:r w:rsidR="00304237" w:rsidRPr="00DE015D">
        <w:rPr>
          <w:rFonts w:ascii="GHEA Grapalat" w:hAnsi="GHEA Grapalat"/>
          <w:sz w:val="20"/>
          <w:szCs w:val="20"/>
        </w:rPr>
        <w:t>:</w:t>
      </w:r>
    </w:p>
    <w:p w:rsidR="002A0700" w:rsidRPr="00DE015D" w:rsidRDefault="002A0700" w:rsidP="000811C1">
      <w:pPr>
        <w:spacing w:after="160"/>
        <w:ind w:left="1843"/>
        <w:rPr>
          <w:rFonts w:ascii="GHEA Grapalat" w:hAnsi="GHEA Grapalat" w:cs="Sylfaen"/>
          <w:sz w:val="16"/>
          <w:szCs w:val="16"/>
          <w:lang w:val="hy-AM"/>
        </w:rPr>
      </w:pPr>
      <w:r w:rsidRPr="00DE015D">
        <w:rPr>
          <w:rFonts w:ascii="GHEA Grapalat" w:hAnsi="GHEA Grapalat"/>
          <w:sz w:val="16"/>
          <w:szCs w:val="16"/>
        </w:rPr>
        <w:t>наименование участника</w:t>
      </w:r>
    </w:p>
    <w:p w:rsidR="000612B9" w:rsidRPr="00DE015D" w:rsidRDefault="000612B9" w:rsidP="00B46D58">
      <w:pPr>
        <w:jc w:val="both"/>
        <w:rPr>
          <w:rFonts w:ascii="GHEA Grapalat" w:hAnsi="GHEA Grapalat"/>
          <w:sz w:val="20"/>
          <w:szCs w:val="20"/>
        </w:rPr>
      </w:pPr>
    </w:p>
    <w:p w:rsidR="00DE015D" w:rsidRDefault="00374F4A" w:rsidP="00DE015D">
      <w:pPr>
        <w:jc w:val="both"/>
        <w:rPr>
          <w:rFonts w:ascii="GHEA Grapalat" w:hAnsi="GHEA Grapalat"/>
          <w:sz w:val="20"/>
          <w:szCs w:val="20"/>
        </w:rPr>
      </w:pPr>
      <w:r w:rsidRPr="00DE015D">
        <w:rPr>
          <w:rFonts w:ascii="GHEA Grapalat" w:hAnsi="GHEA Grapalat"/>
          <w:sz w:val="20"/>
          <w:szCs w:val="20"/>
        </w:rPr>
        <w:t xml:space="preserve">Учетный номер налогоплательщика  </w:t>
      </w:r>
      <w:r w:rsidR="00B138F3" w:rsidRPr="00DE015D">
        <w:rPr>
          <w:rFonts w:ascii="GHEA Grapalat" w:hAnsi="GHEA Grapalat"/>
          <w:sz w:val="20"/>
          <w:szCs w:val="20"/>
        </w:rPr>
        <w:t xml:space="preserve">             </w:t>
      </w:r>
      <w:r w:rsidRPr="00DE015D">
        <w:rPr>
          <w:rFonts w:ascii="GHEA Grapalat" w:hAnsi="GHEA Grapalat"/>
          <w:sz w:val="20"/>
          <w:szCs w:val="20"/>
        </w:rPr>
        <w:t>_______________</w:t>
      </w:r>
    </w:p>
    <w:p w:rsidR="00374F4A" w:rsidRPr="00DE015D" w:rsidRDefault="00DE015D" w:rsidP="00DE015D">
      <w:pPr>
        <w:jc w:val="both"/>
        <w:rPr>
          <w:rFonts w:ascii="GHEA Grapalat" w:hAnsi="GHEA Grapalat"/>
          <w:sz w:val="20"/>
          <w:szCs w:val="20"/>
        </w:rPr>
      </w:pPr>
      <w:r w:rsidRPr="00DE015D">
        <w:rPr>
          <w:rFonts w:ascii="GHEA Grapalat" w:hAnsi="GHEA Grapalat"/>
          <w:sz w:val="20"/>
          <w:szCs w:val="20"/>
        </w:rPr>
        <w:t xml:space="preserve">                                                         </w:t>
      </w:r>
      <w:r w:rsidR="00B138F3" w:rsidRPr="00DE015D">
        <w:rPr>
          <w:rFonts w:ascii="GHEA Grapalat" w:hAnsi="GHEA Grapalat"/>
          <w:sz w:val="16"/>
          <w:szCs w:val="16"/>
        </w:rPr>
        <w:t xml:space="preserve">       </w:t>
      </w:r>
      <w:r w:rsidR="00374F4A" w:rsidRPr="00DE015D">
        <w:rPr>
          <w:rFonts w:ascii="GHEA Grapalat" w:hAnsi="GHEA Grapalat"/>
          <w:sz w:val="16"/>
          <w:szCs w:val="16"/>
        </w:rPr>
        <w:t>учетный номер</w:t>
      </w:r>
      <w:r w:rsidR="00B138F3" w:rsidRPr="00DE015D">
        <w:rPr>
          <w:rFonts w:ascii="GHEA Grapalat" w:hAnsi="GHEA Grapalat"/>
          <w:sz w:val="16"/>
          <w:szCs w:val="16"/>
        </w:rPr>
        <w:t xml:space="preserve"> </w:t>
      </w:r>
      <w:r w:rsidR="00374F4A" w:rsidRPr="00DE015D">
        <w:rPr>
          <w:rFonts w:ascii="GHEA Grapalat" w:hAnsi="GHEA Grapalat"/>
          <w:sz w:val="16"/>
          <w:szCs w:val="16"/>
        </w:rPr>
        <w:t>налогоплательщика</w:t>
      </w:r>
    </w:p>
    <w:p w:rsidR="00B138F3" w:rsidRPr="00DE015D" w:rsidRDefault="00B138F3" w:rsidP="00B46D58">
      <w:pPr>
        <w:jc w:val="both"/>
        <w:rPr>
          <w:rFonts w:ascii="GHEA Grapalat" w:hAnsi="GHEA Grapalat"/>
          <w:sz w:val="20"/>
          <w:szCs w:val="20"/>
        </w:rPr>
      </w:pPr>
    </w:p>
    <w:p w:rsidR="00374F4A" w:rsidRPr="00DE015D" w:rsidRDefault="00B138F3" w:rsidP="00B46D58">
      <w:pPr>
        <w:jc w:val="both"/>
        <w:rPr>
          <w:rFonts w:ascii="GHEA Grapalat" w:hAnsi="GHEA Grapalat"/>
          <w:sz w:val="20"/>
          <w:szCs w:val="20"/>
        </w:rPr>
      </w:pPr>
      <w:r w:rsidRPr="00DE015D">
        <w:rPr>
          <w:rFonts w:ascii="GHEA Grapalat" w:hAnsi="GHEA Grapalat"/>
          <w:sz w:val="20"/>
          <w:szCs w:val="20"/>
        </w:rPr>
        <w:t xml:space="preserve"> </w:t>
      </w:r>
      <w:r w:rsidR="00374F4A" w:rsidRPr="00DE015D">
        <w:rPr>
          <w:rFonts w:ascii="GHEA Grapalat" w:hAnsi="GHEA Grapalat"/>
          <w:sz w:val="20"/>
          <w:szCs w:val="20"/>
        </w:rPr>
        <w:t xml:space="preserve">Адрес электронной почты </w:t>
      </w:r>
      <w:r w:rsidRPr="00DE015D">
        <w:rPr>
          <w:rFonts w:ascii="GHEA Grapalat" w:hAnsi="GHEA Grapalat"/>
          <w:sz w:val="20"/>
          <w:szCs w:val="20"/>
        </w:rPr>
        <w:t xml:space="preserve">                           </w:t>
      </w:r>
      <w:r w:rsidR="00374F4A" w:rsidRPr="00DE015D">
        <w:rPr>
          <w:rFonts w:ascii="GHEA Grapalat" w:hAnsi="GHEA Grapalat"/>
          <w:sz w:val="20"/>
          <w:szCs w:val="20"/>
        </w:rPr>
        <w:t>__________________</w:t>
      </w:r>
    </w:p>
    <w:p w:rsidR="00374F4A" w:rsidRPr="00DE015D" w:rsidRDefault="00DE015D" w:rsidP="00B138F3">
      <w:pPr>
        <w:tabs>
          <w:tab w:val="left" w:pos="6946"/>
        </w:tabs>
        <w:ind w:left="3402" w:firstLine="6"/>
        <w:jc w:val="both"/>
        <w:rPr>
          <w:rFonts w:ascii="GHEA Grapalat" w:hAnsi="GHEA Grapalat"/>
          <w:sz w:val="16"/>
          <w:szCs w:val="16"/>
        </w:rPr>
      </w:pPr>
      <w:r>
        <w:rPr>
          <w:rFonts w:ascii="GHEA Grapalat" w:hAnsi="GHEA Grapalat"/>
          <w:sz w:val="20"/>
          <w:szCs w:val="20"/>
        </w:rPr>
        <w:t xml:space="preserve">           </w:t>
      </w:r>
      <w:r w:rsidR="00B138F3" w:rsidRPr="00DE015D">
        <w:rPr>
          <w:rFonts w:ascii="GHEA Grapalat" w:hAnsi="GHEA Grapalat"/>
          <w:sz w:val="16"/>
          <w:szCs w:val="16"/>
        </w:rPr>
        <w:t xml:space="preserve">  </w:t>
      </w:r>
      <w:r w:rsidR="00374F4A" w:rsidRPr="00DE015D">
        <w:rPr>
          <w:rFonts w:ascii="GHEA Grapalat" w:hAnsi="GHEA Grapalat"/>
          <w:sz w:val="16"/>
          <w:szCs w:val="16"/>
        </w:rPr>
        <w:t>адрес электроннойпочты</w:t>
      </w:r>
    </w:p>
    <w:p w:rsidR="00B138F3" w:rsidRPr="00DE015D" w:rsidRDefault="00B138F3" w:rsidP="00F96993">
      <w:pPr>
        <w:jc w:val="both"/>
        <w:rPr>
          <w:rFonts w:ascii="GHEA Grapalat" w:hAnsi="GHEA Grapalat"/>
          <w:sz w:val="20"/>
          <w:szCs w:val="20"/>
        </w:rPr>
      </w:pPr>
    </w:p>
    <w:p w:rsidR="009E1181" w:rsidRPr="00DE015D" w:rsidRDefault="00F96993" w:rsidP="00F96993">
      <w:pPr>
        <w:jc w:val="both"/>
        <w:rPr>
          <w:rFonts w:ascii="GHEA Grapalat" w:hAnsi="GHEA Grapalat"/>
          <w:sz w:val="20"/>
          <w:szCs w:val="20"/>
        </w:rPr>
      </w:pPr>
      <w:r w:rsidRPr="00DE015D">
        <w:rPr>
          <w:rFonts w:ascii="GHEA Grapalat" w:hAnsi="GHEA Grapalat"/>
          <w:sz w:val="20"/>
          <w:szCs w:val="20"/>
        </w:rPr>
        <w:t>Адрес деятельности</w:t>
      </w:r>
      <w:r w:rsidR="009E1181" w:rsidRPr="00DE015D">
        <w:rPr>
          <w:rFonts w:ascii="GHEA Grapalat" w:hAnsi="GHEA Grapalat"/>
          <w:sz w:val="20"/>
          <w:szCs w:val="20"/>
        </w:rPr>
        <w:t xml:space="preserve">              ----------------------------</w:t>
      </w:r>
      <w:r w:rsidR="009627B3" w:rsidRPr="00DE015D">
        <w:rPr>
          <w:rFonts w:ascii="GHEA Grapalat" w:hAnsi="GHEA Grapalat"/>
          <w:sz w:val="20"/>
          <w:szCs w:val="20"/>
        </w:rPr>
        <w:t>--------------------------------</w:t>
      </w:r>
    </w:p>
    <w:p w:rsidR="00F96993" w:rsidRPr="00DE015D" w:rsidRDefault="009E1181" w:rsidP="00F96993">
      <w:pPr>
        <w:jc w:val="both"/>
        <w:rPr>
          <w:rFonts w:ascii="GHEA Grapalat" w:hAnsi="GHEA Grapalat"/>
          <w:sz w:val="16"/>
          <w:szCs w:val="16"/>
        </w:rPr>
      </w:pPr>
      <w:r w:rsidRPr="00DE015D">
        <w:rPr>
          <w:rFonts w:ascii="GHEA Grapalat" w:hAnsi="GHEA Grapalat"/>
          <w:sz w:val="16"/>
          <w:szCs w:val="16"/>
        </w:rPr>
        <w:t xml:space="preserve">            </w:t>
      </w:r>
      <w:r w:rsidR="00F96993" w:rsidRPr="00DE015D">
        <w:rPr>
          <w:rFonts w:ascii="GHEA Grapalat" w:hAnsi="GHEA Grapalat"/>
          <w:sz w:val="16"/>
          <w:szCs w:val="16"/>
        </w:rPr>
        <w:t xml:space="preserve">  </w:t>
      </w:r>
      <w:r w:rsidRPr="00DE015D">
        <w:rPr>
          <w:rFonts w:ascii="GHEA Grapalat" w:hAnsi="GHEA Grapalat"/>
          <w:sz w:val="16"/>
          <w:szCs w:val="16"/>
        </w:rPr>
        <w:t xml:space="preserve">                                </w:t>
      </w:r>
      <w:r w:rsidR="00B138F3" w:rsidRPr="00DE015D">
        <w:rPr>
          <w:rFonts w:ascii="GHEA Grapalat" w:hAnsi="GHEA Grapalat"/>
          <w:sz w:val="16"/>
          <w:szCs w:val="16"/>
        </w:rPr>
        <w:t xml:space="preserve">                        </w:t>
      </w:r>
      <w:r w:rsidRPr="00DE015D">
        <w:rPr>
          <w:rFonts w:ascii="GHEA Grapalat" w:hAnsi="GHEA Grapalat"/>
          <w:sz w:val="16"/>
          <w:szCs w:val="16"/>
        </w:rPr>
        <w:t>адрес деятельности</w:t>
      </w:r>
    </w:p>
    <w:p w:rsidR="00B16483" w:rsidRPr="00DE015D" w:rsidRDefault="00B16483" w:rsidP="00F96993">
      <w:pPr>
        <w:jc w:val="both"/>
        <w:rPr>
          <w:rFonts w:ascii="GHEA Grapalat" w:hAnsi="GHEA Grapalat"/>
          <w:sz w:val="20"/>
          <w:szCs w:val="20"/>
        </w:rPr>
      </w:pPr>
    </w:p>
    <w:p w:rsidR="00B16483" w:rsidRPr="00DE015D" w:rsidRDefault="00B16483" w:rsidP="00F96993">
      <w:pPr>
        <w:jc w:val="both"/>
        <w:rPr>
          <w:rFonts w:ascii="GHEA Grapalat" w:hAnsi="GHEA Grapalat"/>
          <w:sz w:val="20"/>
          <w:szCs w:val="20"/>
        </w:rPr>
      </w:pPr>
      <w:r w:rsidRPr="00DE015D">
        <w:rPr>
          <w:rFonts w:ascii="GHEA Grapalat" w:hAnsi="GHEA Grapalat"/>
          <w:sz w:val="20"/>
          <w:szCs w:val="20"/>
        </w:rPr>
        <w:t>Номер телефона                     ------------------------------</w:t>
      </w:r>
      <w:r w:rsidR="009627B3" w:rsidRPr="00DE015D">
        <w:rPr>
          <w:rFonts w:ascii="GHEA Grapalat" w:hAnsi="GHEA Grapalat"/>
          <w:sz w:val="20"/>
          <w:szCs w:val="20"/>
        </w:rPr>
        <w:t>-------------------------------</w:t>
      </w:r>
      <w:r w:rsidRPr="00DE015D">
        <w:rPr>
          <w:rFonts w:ascii="GHEA Grapalat" w:hAnsi="GHEA Grapalat"/>
          <w:sz w:val="20"/>
          <w:szCs w:val="20"/>
        </w:rPr>
        <w:t xml:space="preserve"> </w:t>
      </w:r>
    </w:p>
    <w:p w:rsidR="00B16483" w:rsidRPr="00495AE0" w:rsidRDefault="00B138F3" w:rsidP="00495AE0">
      <w:pPr>
        <w:tabs>
          <w:tab w:val="left" w:pos="7371"/>
        </w:tabs>
        <w:spacing w:after="160"/>
        <w:ind w:left="3544" w:firstLine="3"/>
        <w:jc w:val="both"/>
        <w:rPr>
          <w:rFonts w:ascii="GHEA Grapalat" w:hAnsi="GHEA Grapalat"/>
          <w:sz w:val="16"/>
          <w:szCs w:val="16"/>
        </w:rPr>
      </w:pPr>
      <w:r w:rsidRPr="00DE015D">
        <w:rPr>
          <w:rFonts w:ascii="GHEA Grapalat" w:hAnsi="GHEA Grapalat"/>
          <w:sz w:val="20"/>
          <w:szCs w:val="20"/>
        </w:rPr>
        <w:t xml:space="preserve">                                 </w:t>
      </w:r>
      <w:r w:rsidR="00B16483" w:rsidRPr="00DE015D">
        <w:rPr>
          <w:rFonts w:ascii="GHEA Grapalat" w:hAnsi="GHEA Grapalat"/>
          <w:sz w:val="16"/>
          <w:szCs w:val="16"/>
        </w:rPr>
        <w:t>Номер телефона</w:t>
      </w:r>
    </w:p>
    <w:p w:rsidR="006B3E56" w:rsidRPr="00DE015D" w:rsidRDefault="006B3E56" w:rsidP="00B46D58">
      <w:pPr>
        <w:widowControl w:val="0"/>
        <w:jc w:val="both"/>
        <w:rPr>
          <w:rFonts w:ascii="GHEA Grapalat" w:hAnsi="GHEA Grapalat"/>
          <w:sz w:val="20"/>
          <w:szCs w:val="20"/>
        </w:rPr>
      </w:pPr>
      <w:r w:rsidRPr="00DE015D">
        <w:rPr>
          <w:rFonts w:ascii="GHEA Grapalat" w:hAnsi="GHEA Grapalat"/>
          <w:sz w:val="20"/>
          <w:szCs w:val="20"/>
        </w:rPr>
        <w:t>Настоящим _________________________________объявляет и подтверждает,что:</w:t>
      </w:r>
    </w:p>
    <w:p w:rsidR="006B3E56" w:rsidRPr="00DE015D" w:rsidRDefault="006B3E56" w:rsidP="00B46D58">
      <w:pPr>
        <w:widowControl w:val="0"/>
        <w:spacing w:after="120"/>
        <w:ind w:left="2835"/>
        <w:jc w:val="both"/>
        <w:rPr>
          <w:rFonts w:ascii="GHEA Grapalat" w:hAnsi="GHEA Grapalat"/>
          <w:sz w:val="16"/>
          <w:szCs w:val="16"/>
        </w:rPr>
      </w:pPr>
      <w:r w:rsidRPr="00DE015D">
        <w:rPr>
          <w:rFonts w:ascii="GHEA Grapalat" w:hAnsi="GHEA Grapalat"/>
          <w:sz w:val="16"/>
          <w:szCs w:val="16"/>
        </w:rPr>
        <w:t>наименование участника</w:t>
      </w:r>
    </w:p>
    <w:p w:rsidR="006B3E56" w:rsidRPr="00DE015D" w:rsidRDefault="006B3E56" w:rsidP="00B46D58">
      <w:pPr>
        <w:pStyle w:val="ListParagraph"/>
        <w:widowControl w:val="0"/>
        <w:numPr>
          <w:ilvl w:val="0"/>
          <w:numId w:val="21"/>
        </w:numPr>
        <w:spacing w:after="160"/>
        <w:jc w:val="both"/>
        <w:rPr>
          <w:rFonts w:ascii="GHEA Grapalat" w:hAnsi="GHEA Grapalat" w:cs="Arial"/>
          <w:sz w:val="20"/>
          <w:szCs w:val="20"/>
        </w:rPr>
      </w:pPr>
      <w:r w:rsidRPr="00DE015D">
        <w:rPr>
          <w:rFonts w:ascii="GHEA Grapalat" w:hAnsi="GHEA Grapalat"/>
          <w:sz w:val="20"/>
          <w:szCs w:val="20"/>
        </w:rPr>
        <w:t>удовлетворяет</w:t>
      </w:r>
      <w:r w:rsidRPr="00DE015D">
        <w:rPr>
          <w:rFonts w:ascii="GHEA Grapalat" w:hAnsi="GHEA Grapalat"/>
          <w:spacing w:val="-4"/>
          <w:sz w:val="20"/>
          <w:szCs w:val="20"/>
        </w:rPr>
        <w:t xml:space="preserve"> требованиям к праву участия установленным приглашением на </w:t>
      </w:r>
      <w:r w:rsidR="00B225D5" w:rsidRPr="00DE015D">
        <w:rPr>
          <w:rFonts w:ascii="GHEA Grapalat" w:hAnsi="GHEA Grapalat"/>
          <w:sz w:val="20"/>
          <w:szCs w:val="20"/>
        </w:rPr>
        <w:t>открытый конкурс</w:t>
      </w:r>
      <w:r w:rsidRPr="00DE015D">
        <w:rPr>
          <w:rFonts w:ascii="GHEA Grapalat" w:hAnsi="GHEA Grapalat"/>
          <w:sz w:val="20"/>
          <w:szCs w:val="20"/>
        </w:rPr>
        <w:t xml:space="preserve"> под кодом </w:t>
      </w:r>
      <w:r w:rsidR="00DE015D" w:rsidRPr="00BF0FB8">
        <w:rPr>
          <w:rFonts w:ascii="GHEA Grapalat" w:hAnsi="GHEA Grapalat"/>
          <w:sz w:val="20"/>
          <w:szCs w:val="20"/>
          <w:lang w:val="en-US"/>
        </w:rPr>
        <w:t>AM</w:t>
      </w:r>
      <w:r w:rsidR="00BF0FB8" w:rsidRPr="00BF0FB8">
        <w:rPr>
          <w:rFonts w:ascii="GHEA Grapalat" w:hAnsi="GHEA Grapalat"/>
          <w:b/>
          <w:sz w:val="20"/>
          <w:szCs w:val="20"/>
          <w:lang w:val="en-US"/>
        </w:rPr>
        <w:t>NX</w:t>
      </w:r>
      <w:r w:rsidR="00DE015D" w:rsidRPr="00BF0FB8">
        <w:rPr>
          <w:rFonts w:ascii="GHEA Grapalat" w:hAnsi="GHEA Grapalat"/>
          <w:b/>
          <w:sz w:val="20"/>
          <w:szCs w:val="20"/>
          <w:lang w:val="en-US"/>
        </w:rPr>
        <w:t>M</w:t>
      </w:r>
      <w:r w:rsidR="00DE015D" w:rsidRPr="00BF0FB8">
        <w:rPr>
          <w:rFonts w:ascii="GHEA Grapalat" w:hAnsi="GHEA Grapalat"/>
          <w:b/>
          <w:sz w:val="20"/>
          <w:szCs w:val="20"/>
        </w:rPr>
        <w:t>--BMAShDzB</w:t>
      </w:r>
      <w:r w:rsidR="00DE015D" w:rsidRPr="00BF0FB8">
        <w:rPr>
          <w:rStyle w:val="FootnoteReference"/>
          <w:rFonts w:ascii="GHEA Grapalat" w:hAnsi="GHEA Grapalat"/>
          <w:b/>
          <w:sz w:val="20"/>
          <w:szCs w:val="20"/>
        </w:rPr>
        <w:footnoteReference w:customMarkFollows="1" w:id="14"/>
        <w:t>*</w:t>
      </w:r>
      <w:r w:rsidR="00DE015D" w:rsidRPr="00BF0FB8">
        <w:rPr>
          <w:rFonts w:ascii="GHEA Grapalat" w:hAnsi="GHEA Grapalat"/>
          <w:b/>
          <w:sz w:val="20"/>
          <w:szCs w:val="20"/>
        </w:rPr>
        <w:t>---21/</w:t>
      </w:r>
      <w:r w:rsidR="00BF0FB8" w:rsidRPr="00BF0FB8">
        <w:rPr>
          <w:rFonts w:ascii="GHEA Grapalat" w:hAnsi="GHEA Grapalat"/>
          <w:b/>
          <w:sz w:val="20"/>
          <w:szCs w:val="20"/>
        </w:rPr>
        <w:t>1</w:t>
      </w:r>
      <w:r w:rsidR="00DE015D" w:rsidRPr="00DE015D">
        <w:rPr>
          <w:rFonts w:ascii="GHEA Grapalat" w:hAnsi="GHEA Grapalat"/>
          <w:b/>
        </w:rPr>
        <w:t xml:space="preserve"> </w:t>
      </w:r>
      <w:r w:rsidR="00A90FCD" w:rsidRPr="00DE015D">
        <w:rPr>
          <w:rFonts w:ascii="GHEA Grapalat" w:hAnsi="GHEA Grapalat"/>
          <w:sz w:val="20"/>
          <w:szCs w:val="20"/>
        </w:rPr>
        <w:t xml:space="preserve">и обязуется в случае признания </w:t>
      </w:r>
      <w:r w:rsidR="00BF09F8" w:rsidRPr="00DE015D">
        <w:rPr>
          <w:rFonts w:ascii="GHEA Grapalat" w:hAnsi="GHEA Grapalat"/>
          <w:sz w:val="20"/>
          <w:szCs w:val="20"/>
        </w:rPr>
        <w:t>отобранным</w:t>
      </w:r>
      <w:r w:rsidR="00A90FCD" w:rsidRPr="00DE015D">
        <w:rPr>
          <w:rFonts w:ascii="GHEA Grapalat" w:hAnsi="GHEA Grapalat"/>
          <w:sz w:val="20"/>
          <w:szCs w:val="20"/>
        </w:rPr>
        <w:t xml:space="preserve"> участником в порядке и сроки, установленные </w:t>
      </w:r>
      <w:r w:rsidR="00B64C48" w:rsidRPr="00DE015D">
        <w:rPr>
          <w:rFonts w:ascii="GHEA Grapalat" w:hAnsi="GHEA Grapalat"/>
          <w:sz w:val="20"/>
          <w:szCs w:val="20"/>
        </w:rPr>
        <w:t xml:space="preserve">настоящим </w:t>
      </w:r>
      <w:r w:rsidR="00A90FCD" w:rsidRPr="00DE015D">
        <w:rPr>
          <w:rFonts w:ascii="GHEA Grapalat" w:hAnsi="GHEA Grapalat"/>
          <w:sz w:val="20"/>
          <w:szCs w:val="20"/>
        </w:rPr>
        <w:t xml:space="preserve">приглашением </w:t>
      </w:r>
      <w:r w:rsidR="00952531" w:rsidRPr="00DE015D">
        <w:rPr>
          <w:rFonts w:ascii="GHEA Grapalat" w:hAnsi="GHEA Grapalat"/>
          <w:sz w:val="20"/>
          <w:szCs w:val="20"/>
        </w:rPr>
        <w:t xml:space="preserve"> представить обеспечение квалификации</w:t>
      </w:r>
      <w:r w:rsidR="00727466" w:rsidRPr="00DE015D">
        <w:rPr>
          <w:rFonts w:ascii="GHEA Grapalat" w:hAnsi="GHEA Grapalat"/>
          <w:sz w:val="20"/>
          <w:szCs w:val="20"/>
          <w:vertAlign w:val="superscript"/>
        </w:rPr>
        <w:t>16</w:t>
      </w:r>
      <w:r w:rsidR="00952531" w:rsidRPr="00DE015D">
        <w:rPr>
          <w:rFonts w:ascii="GHEA Grapalat" w:hAnsi="GHEA Grapalat"/>
          <w:sz w:val="20"/>
          <w:szCs w:val="20"/>
        </w:rPr>
        <w:t>,</w:t>
      </w:r>
    </w:p>
    <w:p w:rsidR="006B3E56" w:rsidRPr="00DE015D" w:rsidRDefault="006B3E56" w:rsidP="00B46D58">
      <w:pPr>
        <w:pStyle w:val="ListParagraph"/>
        <w:widowControl w:val="0"/>
        <w:numPr>
          <w:ilvl w:val="0"/>
          <w:numId w:val="21"/>
        </w:numPr>
        <w:tabs>
          <w:tab w:val="left" w:pos="567"/>
        </w:tabs>
        <w:spacing w:after="160"/>
        <w:jc w:val="both"/>
        <w:rPr>
          <w:rFonts w:ascii="GHEA Grapalat" w:hAnsi="GHEA Grapalat" w:cs="Arial"/>
          <w:sz w:val="20"/>
          <w:szCs w:val="20"/>
        </w:rPr>
      </w:pPr>
      <w:r w:rsidRPr="00DE015D">
        <w:rPr>
          <w:rFonts w:ascii="GHEA Grapalat" w:hAnsi="GHEA Grapalat"/>
          <w:sz w:val="20"/>
          <w:szCs w:val="20"/>
        </w:rPr>
        <w:t xml:space="preserve">в рамках участия в </w:t>
      </w:r>
      <w:r w:rsidR="00305944" w:rsidRPr="00DE015D">
        <w:rPr>
          <w:rFonts w:ascii="GHEA Grapalat" w:hAnsi="GHEA Grapalat"/>
          <w:sz w:val="20"/>
          <w:szCs w:val="20"/>
        </w:rPr>
        <w:t xml:space="preserve">открытом конкурсе </w:t>
      </w:r>
      <w:r w:rsidRPr="00DE015D">
        <w:rPr>
          <w:rFonts w:ascii="GHEA Grapalat" w:hAnsi="GHEA Grapalat"/>
          <w:sz w:val="20"/>
          <w:szCs w:val="20"/>
        </w:rPr>
        <w:t xml:space="preserve">под кодом </w:t>
      </w:r>
      <w:r w:rsidR="00BF0FB8" w:rsidRPr="00BF0FB8">
        <w:rPr>
          <w:rFonts w:ascii="GHEA Grapalat" w:hAnsi="GHEA Grapalat"/>
          <w:sz w:val="20"/>
          <w:szCs w:val="20"/>
          <w:lang w:val="en-US"/>
        </w:rPr>
        <w:t>AM</w:t>
      </w:r>
      <w:r w:rsidR="00BF0FB8" w:rsidRPr="00BF0FB8">
        <w:rPr>
          <w:rFonts w:ascii="GHEA Grapalat" w:hAnsi="GHEA Grapalat"/>
          <w:b/>
          <w:sz w:val="20"/>
          <w:szCs w:val="20"/>
          <w:lang w:val="en-US"/>
        </w:rPr>
        <w:t>NXM</w:t>
      </w:r>
      <w:r w:rsidR="00BF0FB8" w:rsidRPr="00BF0FB8">
        <w:rPr>
          <w:rFonts w:ascii="GHEA Grapalat" w:hAnsi="GHEA Grapalat"/>
          <w:b/>
          <w:sz w:val="20"/>
          <w:szCs w:val="20"/>
        </w:rPr>
        <w:t>--BMAShDzB</w:t>
      </w:r>
      <w:r w:rsidR="00BF0FB8" w:rsidRPr="00BF0FB8">
        <w:rPr>
          <w:rStyle w:val="FootnoteReference"/>
          <w:rFonts w:ascii="GHEA Grapalat" w:hAnsi="GHEA Grapalat"/>
          <w:b/>
          <w:sz w:val="20"/>
          <w:szCs w:val="20"/>
        </w:rPr>
        <w:footnoteReference w:customMarkFollows="1" w:id="15"/>
        <w:t>*</w:t>
      </w:r>
      <w:r w:rsidR="00BF0FB8" w:rsidRPr="00BF0FB8">
        <w:rPr>
          <w:rFonts w:ascii="GHEA Grapalat" w:hAnsi="GHEA Grapalat"/>
          <w:b/>
          <w:sz w:val="20"/>
          <w:szCs w:val="20"/>
        </w:rPr>
        <w:t>---21/1</w:t>
      </w:r>
    </w:p>
    <w:p w:rsidR="006B3E56" w:rsidRPr="00DE015D" w:rsidRDefault="006B3E56" w:rsidP="00B46D58">
      <w:pPr>
        <w:pStyle w:val="ListParagraph"/>
        <w:widowControl w:val="0"/>
        <w:numPr>
          <w:ilvl w:val="0"/>
          <w:numId w:val="22"/>
        </w:numPr>
        <w:tabs>
          <w:tab w:val="left" w:pos="567"/>
        </w:tabs>
        <w:spacing w:after="160"/>
        <w:jc w:val="both"/>
        <w:rPr>
          <w:rFonts w:ascii="GHEA Grapalat" w:hAnsi="GHEA Grapalat"/>
          <w:sz w:val="20"/>
          <w:szCs w:val="20"/>
        </w:rPr>
      </w:pPr>
      <w:r w:rsidRPr="00DE015D">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DE015D"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DE015D">
        <w:rPr>
          <w:rFonts w:ascii="GHEA Grapalat" w:hAnsi="GHEA Grapalat"/>
          <w:spacing w:val="-6"/>
          <w:sz w:val="20"/>
          <w:szCs w:val="20"/>
        </w:rPr>
        <w:t xml:space="preserve">отсутствует случай установленного приглашением на </w:t>
      </w:r>
      <w:r w:rsidR="00305944" w:rsidRPr="00DE015D">
        <w:rPr>
          <w:rFonts w:ascii="GHEA Grapalat" w:hAnsi="GHEA Grapalat"/>
          <w:sz w:val="20"/>
          <w:szCs w:val="20"/>
        </w:rPr>
        <w:t>открытый конкурс</w:t>
      </w:r>
      <w:r w:rsidRPr="00DE015D">
        <w:rPr>
          <w:rFonts w:ascii="GHEA Grapalat" w:hAnsi="GHEA Grapalat"/>
          <w:sz w:val="20"/>
          <w:szCs w:val="20"/>
        </w:rPr>
        <w:t xml:space="preserve"> случая     одновременного </w:t>
      </w:r>
    </w:p>
    <w:p w:rsidR="006B3E56" w:rsidRPr="00DE015D" w:rsidRDefault="006B3E56" w:rsidP="00B46D58">
      <w:pPr>
        <w:pStyle w:val="BodyTextIndent"/>
        <w:widowControl w:val="0"/>
        <w:spacing w:line="240" w:lineRule="auto"/>
        <w:ind w:firstLine="0"/>
        <w:jc w:val="left"/>
        <w:rPr>
          <w:rFonts w:ascii="GHEA Grapalat" w:hAnsi="GHEA Grapalat"/>
          <w:i w:val="0"/>
        </w:rPr>
      </w:pPr>
      <w:r w:rsidRPr="00DE015D">
        <w:rPr>
          <w:rFonts w:ascii="GHEA Grapalat" w:hAnsi="GHEA Grapalat"/>
          <w:i w:val="0"/>
        </w:rPr>
        <w:t>участия взаимосвязанных с ________________ лиц и (или) учрежденных__________</w:t>
      </w:r>
    </w:p>
    <w:p w:rsidR="006B3E56" w:rsidRPr="00DE015D" w:rsidRDefault="006B3E56" w:rsidP="00B46D58">
      <w:pPr>
        <w:widowControl w:val="0"/>
        <w:tabs>
          <w:tab w:val="left" w:pos="7938"/>
        </w:tabs>
        <w:ind w:left="3119"/>
        <w:jc w:val="both"/>
        <w:rPr>
          <w:rFonts w:ascii="GHEA Grapalat" w:hAnsi="GHEA Grapalat"/>
          <w:sz w:val="20"/>
          <w:szCs w:val="20"/>
        </w:rPr>
      </w:pPr>
      <w:r w:rsidRPr="00DE015D">
        <w:rPr>
          <w:rFonts w:ascii="GHEA Grapalat" w:hAnsi="GHEA Grapalat"/>
          <w:sz w:val="20"/>
          <w:szCs w:val="20"/>
        </w:rPr>
        <w:t>наименование участника</w:t>
      </w:r>
      <w:r w:rsidRPr="00DE015D">
        <w:rPr>
          <w:rFonts w:ascii="GHEA Grapalat" w:hAnsi="GHEA Grapalat"/>
          <w:sz w:val="20"/>
          <w:szCs w:val="20"/>
        </w:rPr>
        <w:tab/>
        <w:t>наименование</w:t>
      </w:r>
    </w:p>
    <w:p w:rsidR="006B3E56" w:rsidRPr="00DE015D" w:rsidRDefault="006B3E56" w:rsidP="00B46D58">
      <w:pPr>
        <w:widowControl w:val="0"/>
        <w:tabs>
          <w:tab w:val="left" w:pos="7938"/>
        </w:tabs>
        <w:spacing w:after="160"/>
        <w:ind w:left="8080"/>
        <w:jc w:val="both"/>
        <w:rPr>
          <w:rFonts w:ascii="GHEA Grapalat" w:hAnsi="GHEA Grapalat" w:cs="Arial"/>
          <w:sz w:val="20"/>
          <w:szCs w:val="20"/>
        </w:rPr>
      </w:pPr>
      <w:r w:rsidRPr="00DE015D">
        <w:rPr>
          <w:rFonts w:ascii="GHEA Grapalat" w:hAnsi="GHEA Grapalat"/>
          <w:sz w:val="20"/>
          <w:szCs w:val="20"/>
        </w:rPr>
        <w:lastRenderedPageBreak/>
        <w:t>участника</w:t>
      </w:r>
    </w:p>
    <w:p w:rsidR="006B3E56" w:rsidRPr="00DE015D" w:rsidRDefault="006B3E56" w:rsidP="00B46D58">
      <w:pPr>
        <w:widowControl w:val="0"/>
        <w:jc w:val="both"/>
        <w:rPr>
          <w:rFonts w:ascii="GHEA Grapalat" w:hAnsi="GHEA Grapalat"/>
          <w:sz w:val="20"/>
          <w:szCs w:val="20"/>
          <w:u w:val="single"/>
        </w:rPr>
      </w:pPr>
      <w:r w:rsidRPr="00DE015D">
        <w:rPr>
          <w:rFonts w:ascii="GHEA Grapalat" w:hAnsi="GHEA Grapalat"/>
          <w:sz w:val="20"/>
          <w:szCs w:val="20"/>
        </w:rPr>
        <w:t>организаций, либо организаций, имеющих принадлежащую ____________________</w:t>
      </w:r>
    </w:p>
    <w:p w:rsidR="006B3E56" w:rsidRPr="00DE015D" w:rsidRDefault="006B3E56" w:rsidP="00B46D58">
      <w:pPr>
        <w:widowControl w:val="0"/>
        <w:spacing w:after="160"/>
        <w:ind w:left="7088"/>
        <w:jc w:val="both"/>
        <w:rPr>
          <w:rFonts w:ascii="GHEA Grapalat" w:hAnsi="GHEA Grapalat"/>
          <w:sz w:val="20"/>
          <w:szCs w:val="20"/>
        </w:rPr>
      </w:pPr>
      <w:r w:rsidRPr="00DE015D">
        <w:rPr>
          <w:rFonts w:ascii="GHEA Grapalat" w:hAnsi="GHEA Grapalat"/>
          <w:sz w:val="20"/>
          <w:szCs w:val="20"/>
          <w:vertAlign w:val="superscript"/>
        </w:rPr>
        <w:t>наименование участника</w:t>
      </w:r>
    </w:p>
    <w:p w:rsidR="006B3E56" w:rsidRPr="00DE015D" w:rsidRDefault="006B3E56" w:rsidP="00B46D58">
      <w:pPr>
        <w:widowControl w:val="0"/>
        <w:spacing w:after="160"/>
        <w:jc w:val="both"/>
        <w:rPr>
          <w:rFonts w:ascii="GHEA Grapalat" w:hAnsi="GHEA Grapalat"/>
          <w:sz w:val="20"/>
          <w:szCs w:val="20"/>
        </w:rPr>
      </w:pPr>
      <w:r w:rsidRPr="00DE015D">
        <w:rPr>
          <w:rFonts w:ascii="GHEA Grapalat" w:hAnsi="GHEA Grapalat"/>
          <w:sz w:val="20"/>
          <w:szCs w:val="20"/>
        </w:rPr>
        <w:t>долю (пай) в размере более пятидесяти процентов,</w:t>
      </w:r>
    </w:p>
    <w:p w:rsidR="006B3E56" w:rsidRPr="00DE015D" w:rsidRDefault="006B3E56" w:rsidP="00B46D58">
      <w:pPr>
        <w:pStyle w:val="ListParagraph"/>
        <w:widowControl w:val="0"/>
        <w:numPr>
          <w:ilvl w:val="0"/>
          <w:numId w:val="23"/>
        </w:numPr>
        <w:tabs>
          <w:tab w:val="left" w:pos="1134"/>
        </w:tabs>
        <w:spacing w:after="160"/>
        <w:jc w:val="both"/>
        <w:rPr>
          <w:rFonts w:ascii="GHEA Grapalat" w:hAnsi="GHEA Grapalat" w:cs="Sylfaen"/>
          <w:sz w:val="20"/>
          <w:szCs w:val="20"/>
        </w:rPr>
      </w:pPr>
      <w:r w:rsidRPr="00DE015D">
        <w:rPr>
          <w:rFonts w:ascii="GHEA Grapalat" w:hAnsi="GHEA Grapalat"/>
          <w:sz w:val="20"/>
          <w:szCs w:val="20"/>
        </w:rPr>
        <w:tab/>
      </w:r>
      <w:r w:rsidR="006B3B3D" w:rsidRPr="00DE015D">
        <w:rPr>
          <w:rFonts w:ascii="GHEA Grapalat" w:hAnsi="GHEA Grapalat"/>
          <w:sz w:val="20"/>
          <w:szCs w:val="20"/>
        </w:rPr>
        <w:t xml:space="preserve">ниже представляет </w:t>
      </w:r>
      <w:r w:rsidRPr="00DE015D">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E015D">
        <w:rPr>
          <w:rStyle w:val="FootnoteReference"/>
          <w:rFonts w:ascii="GHEA Grapalat" w:hAnsi="GHEA Grapalat"/>
          <w:sz w:val="20"/>
          <w:szCs w:val="20"/>
        </w:rPr>
        <w:footnoteReference w:customMarkFollows="1" w:id="16"/>
        <w:t>**</w:t>
      </w:r>
      <w:r w:rsidRPr="00DE015D">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E015D"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DE015D" w:rsidRDefault="006B3E56" w:rsidP="00B46D58">
            <w:pPr>
              <w:pStyle w:val="BodyTextIndent3"/>
              <w:widowControl w:val="0"/>
              <w:spacing w:after="120" w:line="240" w:lineRule="auto"/>
              <w:ind w:firstLine="0"/>
              <w:jc w:val="center"/>
              <w:rPr>
                <w:rFonts w:ascii="GHEA Grapalat" w:hAnsi="GHEA Grapalat"/>
              </w:rPr>
            </w:pPr>
            <w:r w:rsidRPr="00DE015D">
              <w:rPr>
                <w:rFonts w:ascii="GHEA Grapalat" w:hAnsi="GHEA Grapalat"/>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DE015D" w:rsidRDefault="006B3E56" w:rsidP="00B46D58">
            <w:pPr>
              <w:pStyle w:val="BodyTextIndent3"/>
              <w:widowControl w:val="0"/>
              <w:spacing w:after="120" w:line="240" w:lineRule="auto"/>
              <w:ind w:firstLine="0"/>
              <w:jc w:val="center"/>
              <w:rPr>
                <w:rFonts w:ascii="GHEA Grapalat" w:hAnsi="GHEA Grapalat"/>
              </w:rPr>
            </w:pPr>
            <w:r w:rsidRPr="00DE015D">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DE015D" w:rsidRDefault="006B3E56" w:rsidP="00B46D58">
            <w:pPr>
              <w:pStyle w:val="BodyTextIndent3"/>
              <w:widowControl w:val="0"/>
              <w:spacing w:after="120" w:line="240" w:lineRule="auto"/>
              <w:ind w:firstLine="0"/>
              <w:jc w:val="center"/>
              <w:rPr>
                <w:rFonts w:ascii="GHEA Grapalat" w:hAnsi="GHEA Grapalat"/>
              </w:rPr>
            </w:pPr>
            <w:r w:rsidRPr="00DE015D">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DE015D" w:rsidRDefault="006B3E56" w:rsidP="00B46D58">
            <w:pPr>
              <w:pStyle w:val="BodyTextIndent3"/>
              <w:widowControl w:val="0"/>
              <w:spacing w:after="120" w:line="240" w:lineRule="auto"/>
              <w:ind w:firstLine="0"/>
              <w:jc w:val="center"/>
              <w:rPr>
                <w:rFonts w:ascii="GHEA Grapalat" w:hAnsi="GHEA Grapalat"/>
              </w:rPr>
            </w:pPr>
            <w:r w:rsidRPr="00DE015D">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E015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E015D"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E015D"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E015D"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DE015D" w:rsidRDefault="006B3E56" w:rsidP="00B46D58">
            <w:pPr>
              <w:pStyle w:val="BodyTextIndent3"/>
              <w:widowControl w:val="0"/>
              <w:spacing w:after="120" w:line="240" w:lineRule="auto"/>
              <w:ind w:firstLine="0"/>
              <w:jc w:val="center"/>
              <w:rPr>
                <w:rFonts w:ascii="GHEA Grapalat" w:hAnsi="GHEA Grapalat"/>
              </w:rPr>
            </w:pPr>
          </w:p>
        </w:tc>
      </w:tr>
      <w:tr w:rsidR="006B3E56" w:rsidRPr="00DE015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E015D"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E015D"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E015D"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DE015D" w:rsidRDefault="006B3E56" w:rsidP="00B46D58">
            <w:pPr>
              <w:pStyle w:val="BodyTextIndent3"/>
              <w:widowControl w:val="0"/>
              <w:spacing w:after="120" w:line="240" w:lineRule="auto"/>
              <w:ind w:firstLine="0"/>
              <w:jc w:val="center"/>
              <w:rPr>
                <w:rFonts w:ascii="GHEA Grapalat" w:hAnsi="GHEA Grapalat"/>
              </w:rPr>
            </w:pPr>
          </w:p>
        </w:tc>
      </w:tr>
      <w:tr w:rsidR="006B3E56" w:rsidRPr="00DE015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E015D"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E015D"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E015D"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DE015D" w:rsidRDefault="006B3E56" w:rsidP="00B46D58">
            <w:pPr>
              <w:pStyle w:val="BodyTextIndent3"/>
              <w:widowControl w:val="0"/>
              <w:spacing w:after="120" w:line="240" w:lineRule="auto"/>
              <w:ind w:firstLine="0"/>
              <w:jc w:val="center"/>
              <w:rPr>
                <w:rFonts w:ascii="GHEA Grapalat" w:hAnsi="GHEA Grapalat"/>
              </w:rPr>
            </w:pPr>
          </w:p>
        </w:tc>
      </w:tr>
    </w:tbl>
    <w:p w:rsidR="006B3E56" w:rsidRPr="00DE015D" w:rsidRDefault="00990559" w:rsidP="002B05FA">
      <w:pPr>
        <w:ind w:firstLine="708"/>
        <w:jc w:val="both"/>
        <w:rPr>
          <w:rFonts w:ascii="GHEA Grapalat" w:hAnsi="GHEA Grapalat"/>
          <w:sz w:val="20"/>
          <w:szCs w:val="20"/>
        </w:rPr>
      </w:pPr>
      <w:r w:rsidRPr="00DE015D">
        <w:rPr>
          <w:rFonts w:ascii="GHEA Grapalat" w:hAnsi="GHEA Grapalat"/>
          <w:sz w:val="20"/>
          <w:szCs w:val="20"/>
        </w:rPr>
        <w:t xml:space="preserve">Представляются </w:t>
      </w:r>
      <w:r w:rsidR="009230C2" w:rsidRPr="00DE015D">
        <w:rPr>
          <w:rFonts w:ascii="GHEA Grapalat" w:hAnsi="GHEA Grapalat"/>
          <w:sz w:val="20"/>
          <w:szCs w:val="20"/>
        </w:rPr>
        <w:t>технические характеристики, товарные знаки, фирменные наименования, марки, производител</w:t>
      </w:r>
      <w:r w:rsidR="006A6E86" w:rsidRPr="00DE015D">
        <w:rPr>
          <w:rFonts w:ascii="GHEA Grapalat" w:hAnsi="GHEA Grapalat"/>
          <w:sz w:val="20"/>
          <w:szCs w:val="20"/>
        </w:rPr>
        <w:t>и</w:t>
      </w:r>
      <w:r w:rsidR="009230C2" w:rsidRPr="00DE015D">
        <w:rPr>
          <w:rFonts w:ascii="GHEA Grapalat" w:hAnsi="GHEA Grapalat"/>
          <w:sz w:val="20"/>
          <w:szCs w:val="20"/>
        </w:rPr>
        <w:t xml:space="preserve"> и гарантийные сроки </w:t>
      </w:r>
      <w:r w:rsidR="00737CF6" w:rsidRPr="00DE015D">
        <w:rPr>
          <w:rFonts w:ascii="GHEA Grapalat" w:hAnsi="GHEA Grapalat"/>
          <w:sz w:val="20"/>
          <w:szCs w:val="20"/>
        </w:rPr>
        <w:t xml:space="preserve">соответствующих </w:t>
      </w:r>
      <w:r w:rsidR="009230C2" w:rsidRPr="00DE015D">
        <w:rPr>
          <w:rFonts w:ascii="GHEA Grapalat" w:hAnsi="GHEA Grapalat"/>
          <w:sz w:val="20"/>
          <w:szCs w:val="20"/>
        </w:rPr>
        <w:t>приборов</w:t>
      </w:r>
      <w:r w:rsidR="000858EB" w:rsidRPr="00DE015D">
        <w:rPr>
          <w:rFonts w:ascii="GHEA Grapalat" w:hAnsi="GHEA Grapalat"/>
          <w:sz w:val="20"/>
          <w:szCs w:val="20"/>
        </w:rPr>
        <w:t xml:space="preserve"> и оборудования</w:t>
      </w:r>
      <w:r w:rsidR="009230C2" w:rsidRPr="00DE015D">
        <w:rPr>
          <w:rFonts w:ascii="GHEA Grapalat" w:hAnsi="GHEA Grapalat"/>
          <w:sz w:val="20"/>
          <w:szCs w:val="20"/>
        </w:rPr>
        <w:t>, определенных проектной документацией, приложенной к данному приглашению</w:t>
      </w:r>
      <w:r w:rsidR="002B05FA" w:rsidRPr="00DE015D">
        <w:rPr>
          <w:rFonts w:ascii="GHEA Grapalat" w:hAnsi="GHEA Grapalat"/>
          <w:sz w:val="20"/>
          <w:szCs w:val="20"/>
        </w:rPr>
        <w:t>.</w:t>
      </w:r>
      <w:r w:rsidR="002B05FA" w:rsidRPr="00DE015D">
        <w:rPr>
          <w:sz w:val="20"/>
          <w:szCs w:val="20"/>
        </w:rPr>
        <w:footnoteReference w:customMarkFollows="1" w:id="17"/>
        <w:t>***</w:t>
      </w:r>
      <w:r w:rsidR="00DA5D3D" w:rsidRPr="00DE015D">
        <w:rPr>
          <w:rFonts w:ascii="GHEA Grapalat" w:hAnsi="GHEA Grapalat"/>
          <w:sz w:val="20"/>
          <w:szCs w:val="20"/>
        </w:rPr>
        <w:t xml:space="preserve"> </w:t>
      </w:r>
    </w:p>
    <w:p w:rsidR="006B3E56" w:rsidRPr="00DE015D" w:rsidRDefault="006B3E56" w:rsidP="00EC6490">
      <w:pPr>
        <w:tabs>
          <w:tab w:val="left" w:pos="7371"/>
        </w:tabs>
        <w:spacing w:after="160"/>
        <w:jc w:val="both"/>
        <w:rPr>
          <w:rFonts w:ascii="GHEA Grapalat" w:hAnsi="GHEA Grapalat"/>
          <w:sz w:val="20"/>
          <w:szCs w:val="20"/>
        </w:rPr>
      </w:pPr>
    </w:p>
    <w:p w:rsidR="00374F4A" w:rsidRPr="00DE015D" w:rsidRDefault="00374F4A" w:rsidP="00B46D58">
      <w:pPr>
        <w:jc w:val="both"/>
        <w:rPr>
          <w:rFonts w:ascii="GHEA Grapalat" w:hAnsi="GHEA Grapalat"/>
          <w:sz w:val="20"/>
          <w:szCs w:val="20"/>
        </w:rPr>
      </w:pPr>
      <w:r w:rsidRPr="00DE015D">
        <w:rPr>
          <w:rFonts w:ascii="GHEA Grapalat" w:hAnsi="GHEA Grapalat"/>
          <w:sz w:val="20"/>
          <w:szCs w:val="20"/>
        </w:rPr>
        <w:t>_______________________________________________</w:t>
      </w:r>
      <w:r w:rsidRPr="00DE015D">
        <w:rPr>
          <w:rFonts w:ascii="GHEA Grapalat" w:hAnsi="GHEA Grapalat"/>
          <w:sz w:val="20"/>
          <w:szCs w:val="20"/>
        </w:rPr>
        <w:tab/>
        <w:t>_____________________</w:t>
      </w:r>
    </w:p>
    <w:p w:rsidR="00374F4A" w:rsidRPr="00DE015D" w:rsidRDefault="00374F4A" w:rsidP="00DE015D">
      <w:pPr>
        <w:tabs>
          <w:tab w:val="left" w:pos="7230"/>
        </w:tabs>
        <w:ind w:left="851"/>
        <w:jc w:val="both"/>
        <w:rPr>
          <w:rFonts w:ascii="GHEA Grapalat" w:hAnsi="GHEA Grapalat"/>
          <w:sz w:val="16"/>
          <w:szCs w:val="16"/>
        </w:rPr>
      </w:pPr>
      <w:r w:rsidRPr="00DE015D">
        <w:rPr>
          <w:rFonts w:ascii="GHEA Grapalat" w:hAnsi="GHEA Grapalat"/>
          <w:sz w:val="16"/>
          <w:szCs w:val="16"/>
        </w:rPr>
        <w:t>наименование участника (должность,подпись)</w:t>
      </w:r>
      <w:r w:rsidR="00DE015D" w:rsidRPr="00DE015D">
        <w:rPr>
          <w:rFonts w:ascii="GHEA Grapalat" w:hAnsi="GHEA Grapalat"/>
          <w:sz w:val="16"/>
          <w:szCs w:val="16"/>
        </w:rPr>
        <w:t xml:space="preserve">                     </w:t>
      </w:r>
      <w:r w:rsidRPr="00DE015D">
        <w:rPr>
          <w:rFonts w:ascii="GHEA Grapalat" w:hAnsi="GHEA Grapalat"/>
          <w:sz w:val="16"/>
          <w:szCs w:val="16"/>
        </w:rPr>
        <w:t>имя, фамилия руководителя)</w:t>
      </w:r>
    </w:p>
    <w:p w:rsidR="0094684E" w:rsidRPr="00DE015D" w:rsidRDefault="00B2572B" w:rsidP="00B46D58">
      <w:pPr>
        <w:widowControl w:val="0"/>
        <w:spacing w:after="160"/>
        <w:jc w:val="right"/>
        <w:rPr>
          <w:rFonts w:ascii="GHEA Grapalat" w:hAnsi="GHEA Grapalat"/>
          <w:b/>
          <w:sz w:val="20"/>
          <w:szCs w:val="20"/>
        </w:rPr>
      </w:pPr>
      <w:r w:rsidRPr="00DE015D">
        <w:rPr>
          <w:rFonts w:ascii="GHEA Grapalat" w:hAnsi="GHEA Grapalat"/>
          <w:sz w:val="20"/>
          <w:szCs w:val="20"/>
        </w:rPr>
        <w:t>М. П.</w:t>
      </w:r>
      <w:r w:rsidR="00A225D9" w:rsidRPr="00DE015D">
        <w:rPr>
          <w:rFonts w:ascii="GHEA Grapalat" w:hAnsi="GHEA Grapalat"/>
          <w:b/>
          <w:sz w:val="20"/>
          <w:szCs w:val="20"/>
        </w:rPr>
        <w:t xml:space="preserve"> </w:t>
      </w:r>
    </w:p>
    <w:p w:rsidR="00123294" w:rsidRPr="00DE015D" w:rsidRDefault="00123294" w:rsidP="00B46D58">
      <w:pPr>
        <w:rPr>
          <w:rFonts w:ascii="GHEA Grapalat" w:hAnsi="GHEA Grapalat"/>
          <w:b/>
          <w:sz w:val="20"/>
          <w:szCs w:val="20"/>
        </w:rPr>
      </w:pPr>
      <w:r w:rsidRPr="00DE015D">
        <w:rPr>
          <w:rFonts w:ascii="GHEA Grapalat" w:hAnsi="GHEA Grapalat"/>
          <w:b/>
          <w:sz w:val="20"/>
          <w:szCs w:val="20"/>
        </w:rPr>
        <w:br w:type="page"/>
      </w:r>
    </w:p>
    <w:p w:rsidR="00B2572B" w:rsidRPr="00DE015D" w:rsidRDefault="00B2572B" w:rsidP="00B46D58">
      <w:pPr>
        <w:pStyle w:val="BodyTextIndent3"/>
        <w:widowControl w:val="0"/>
        <w:spacing w:after="160" w:line="240" w:lineRule="auto"/>
        <w:ind w:firstLine="0"/>
        <w:jc w:val="right"/>
        <w:rPr>
          <w:rFonts w:ascii="GHEA Grapalat" w:hAnsi="GHEA Grapalat" w:cs="Arial"/>
          <w:b/>
        </w:rPr>
      </w:pPr>
      <w:r w:rsidRPr="00DE015D">
        <w:rPr>
          <w:rFonts w:ascii="GHEA Grapalat" w:hAnsi="GHEA Grapalat"/>
          <w:b/>
        </w:rPr>
        <w:lastRenderedPageBreak/>
        <w:t xml:space="preserve">Приложение № </w:t>
      </w:r>
      <w:r w:rsidR="00B048B2" w:rsidRPr="00DE015D">
        <w:rPr>
          <w:rFonts w:ascii="GHEA Grapalat" w:hAnsi="GHEA Grapalat"/>
          <w:b/>
        </w:rPr>
        <w:t>2</w:t>
      </w:r>
    </w:p>
    <w:p w:rsidR="00B2572B" w:rsidRPr="00DE015D" w:rsidRDefault="00B2572B" w:rsidP="00B46D58">
      <w:pPr>
        <w:pStyle w:val="BodyTextIndent3"/>
        <w:widowControl w:val="0"/>
        <w:spacing w:after="160" w:line="240" w:lineRule="auto"/>
        <w:jc w:val="right"/>
        <w:rPr>
          <w:rFonts w:ascii="GHEA Grapalat" w:hAnsi="GHEA Grapalat" w:cs="Arial"/>
          <w:b/>
        </w:rPr>
      </w:pPr>
      <w:r w:rsidRPr="00DE015D">
        <w:rPr>
          <w:rFonts w:ascii="GHEA Grapalat" w:hAnsi="GHEA Grapalat"/>
          <w:b/>
        </w:rPr>
        <w:t>к Приглашению на открытый конкурс</w:t>
      </w:r>
      <w:r w:rsidR="005744FC" w:rsidRPr="00DE015D">
        <w:rPr>
          <w:rFonts w:ascii="GHEA Grapalat" w:hAnsi="GHEA Grapalat" w:cs="Arial"/>
          <w:b/>
        </w:rPr>
        <w:br/>
      </w:r>
      <w:r w:rsidRPr="00DE015D">
        <w:rPr>
          <w:rFonts w:ascii="GHEA Grapalat" w:hAnsi="GHEA Grapalat"/>
          <w:b/>
        </w:rPr>
        <w:t xml:space="preserve">под кодом </w:t>
      </w:r>
      <w:r w:rsidR="006132ED" w:rsidRPr="00DE015D">
        <w:rPr>
          <w:rFonts w:ascii="GHEA Grapalat" w:hAnsi="GHEA Grapalat"/>
          <w:b/>
        </w:rPr>
        <w:t>"</w:t>
      </w:r>
      <w:r w:rsidR="00BF0FB8" w:rsidRPr="00BF0FB8">
        <w:rPr>
          <w:rFonts w:ascii="GHEA Grapalat" w:hAnsi="GHEA Grapalat"/>
        </w:rPr>
        <w:t xml:space="preserve"> </w:t>
      </w:r>
      <w:r w:rsidR="00BF0FB8" w:rsidRPr="00BF0FB8">
        <w:rPr>
          <w:rFonts w:ascii="GHEA Grapalat" w:hAnsi="GHEA Grapalat"/>
          <w:lang w:val="en-US"/>
        </w:rPr>
        <w:t>AM</w:t>
      </w:r>
      <w:r w:rsidR="00BF0FB8" w:rsidRPr="00BF0FB8">
        <w:rPr>
          <w:rFonts w:ascii="GHEA Grapalat" w:hAnsi="GHEA Grapalat"/>
          <w:b/>
          <w:lang w:val="en-US"/>
        </w:rPr>
        <w:t>NXM</w:t>
      </w:r>
      <w:r w:rsidR="00BF0FB8" w:rsidRPr="00BF0FB8">
        <w:rPr>
          <w:rFonts w:ascii="GHEA Grapalat" w:hAnsi="GHEA Grapalat"/>
          <w:b/>
        </w:rPr>
        <w:t>--BMAShDzB</w:t>
      </w:r>
      <w:r w:rsidR="00BF0FB8" w:rsidRPr="00BF0FB8">
        <w:rPr>
          <w:rStyle w:val="FootnoteReference"/>
          <w:rFonts w:ascii="GHEA Grapalat" w:hAnsi="GHEA Grapalat"/>
          <w:b/>
        </w:rPr>
        <w:footnoteReference w:customMarkFollows="1" w:id="18"/>
        <w:t>*</w:t>
      </w:r>
      <w:r w:rsidR="00BF0FB8" w:rsidRPr="00BF0FB8">
        <w:rPr>
          <w:rFonts w:ascii="GHEA Grapalat" w:hAnsi="GHEA Grapalat"/>
          <w:b/>
        </w:rPr>
        <w:t>---21/1</w:t>
      </w:r>
    </w:p>
    <w:p w:rsidR="00B2572B" w:rsidRPr="00DE015D" w:rsidRDefault="00B2572B" w:rsidP="00B46D58">
      <w:pPr>
        <w:widowControl w:val="0"/>
        <w:spacing w:after="120"/>
        <w:ind w:firstLine="567"/>
        <w:jc w:val="center"/>
        <w:rPr>
          <w:rFonts w:ascii="GHEA Grapalat" w:hAnsi="GHEA Grapalat"/>
          <w:sz w:val="20"/>
          <w:szCs w:val="20"/>
        </w:rPr>
      </w:pPr>
    </w:p>
    <w:p w:rsidR="00B2572B" w:rsidRPr="00DE015D" w:rsidRDefault="00B2572B" w:rsidP="00B46D58">
      <w:pPr>
        <w:widowControl w:val="0"/>
        <w:spacing w:after="120"/>
        <w:ind w:left="-66"/>
        <w:jc w:val="center"/>
        <w:rPr>
          <w:rFonts w:ascii="GHEA Grapalat" w:hAnsi="GHEA Grapalat"/>
          <w:b/>
          <w:sz w:val="20"/>
          <w:szCs w:val="20"/>
        </w:rPr>
      </w:pPr>
      <w:r w:rsidRPr="00DE015D">
        <w:rPr>
          <w:rFonts w:ascii="GHEA Grapalat" w:hAnsi="GHEA Grapalat"/>
          <w:b/>
          <w:sz w:val="20"/>
          <w:szCs w:val="20"/>
        </w:rPr>
        <w:t>ЦЕНОВОЕ ПРЕДЛОЖЕНИЕ</w:t>
      </w:r>
    </w:p>
    <w:p w:rsidR="00B2572B" w:rsidRPr="00DE015D" w:rsidRDefault="00B2572B" w:rsidP="00B46D58">
      <w:pPr>
        <w:widowControl w:val="0"/>
        <w:spacing w:after="120"/>
        <w:ind w:firstLine="567"/>
        <w:jc w:val="center"/>
        <w:rPr>
          <w:rFonts w:ascii="GHEA Grapalat" w:hAnsi="GHEA Grapalat"/>
          <w:sz w:val="20"/>
          <w:szCs w:val="20"/>
        </w:rPr>
      </w:pPr>
    </w:p>
    <w:p w:rsidR="005744FC" w:rsidRPr="00DE015D" w:rsidRDefault="00B2572B" w:rsidP="00B46D58">
      <w:pPr>
        <w:widowControl w:val="0"/>
        <w:spacing w:after="160"/>
        <w:ind w:firstLine="567"/>
        <w:jc w:val="both"/>
        <w:rPr>
          <w:rFonts w:ascii="GHEA Grapalat" w:hAnsi="GHEA Grapalat"/>
          <w:sz w:val="20"/>
          <w:szCs w:val="20"/>
        </w:rPr>
      </w:pPr>
      <w:r w:rsidRPr="00DE015D">
        <w:rPr>
          <w:rFonts w:ascii="GHEA Grapalat" w:hAnsi="GHEA Grapalat"/>
          <w:spacing w:val="-6"/>
          <w:sz w:val="20"/>
          <w:szCs w:val="20"/>
        </w:rPr>
        <w:t xml:space="preserve">Рассмотрев приглашение на открытый конкурс под кодом </w:t>
      </w:r>
      <w:r w:rsidR="006132ED" w:rsidRPr="00DE015D">
        <w:rPr>
          <w:rFonts w:ascii="GHEA Grapalat" w:hAnsi="GHEA Grapalat"/>
          <w:spacing w:val="-6"/>
          <w:sz w:val="20"/>
          <w:szCs w:val="20"/>
        </w:rPr>
        <w:t>"</w:t>
      </w:r>
      <w:r w:rsidR="00BF0FB8" w:rsidRPr="00BF0FB8">
        <w:rPr>
          <w:rFonts w:ascii="GHEA Grapalat" w:hAnsi="GHEA Grapalat"/>
          <w:sz w:val="20"/>
          <w:szCs w:val="20"/>
        </w:rPr>
        <w:t xml:space="preserve"> </w:t>
      </w:r>
      <w:r w:rsidR="00BF0FB8" w:rsidRPr="00BF0FB8">
        <w:rPr>
          <w:rFonts w:ascii="GHEA Grapalat" w:hAnsi="GHEA Grapalat"/>
          <w:sz w:val="20"/>
          <w:szCs w:val="20"/>
          <w:lang w:val="en-US"/>
        </w:rPr>
        <w:t>AM</w:t>
      </w:r>
      <w:r w:rsidR="00BF0FB8" w:rsidRPr="00BF0FB8">
        <w:rPr>
          <w:rFonts w:ascii="GHEA Grapalat" w:hAnsi="GHEA Grapalat"/>
          <w:b/>
          <w:sz w:val="20"/>
          <w:szCs w:val="20"/>
          <w:lang w:val="en-US"/>
        </w:rPr>
        <w:t>NXM</w:t>
      </w:r>
      <w:r w:rsidR="00BF0FB8" w:rsidRPr="00BF0FB8">
        <w:rPr>
          <w:rFonts w:ascii="GHEA Grapalat" w:hAnsi="GHEA Grapalat"/>
          <w:b/>
          <w:sz w:val="20"/>
          <w:szCs w:val="20"/>
        </w:rPr>
        <w:t>--BMAShDzB</w:t>
      </w:r>
      <w:r w:rsidR="00BF0FB8" w:rsidRPr="00BF0FB8">
        <w:rPr>
          <w:rStyle w:val="FootnoteReference"/>
          <w:rFonts w:ascii="GHEA Grapalat" w:hAnsi="GHEA Grapalat"/>
          <w:b/>
          <w:sz w:val="20"/>
          <w:szCs w:val="20"/>
        </w:rPr>
        <w:footnoteReference w:customMarkFollows="1" w:id="19"/>
        <w:t>*</w:t>
      </w:r>
      <w:r w:rsidR="00BF0FB8" w:rsidRPr="00BF0FB8">
        <w:rPr>
          <w:rFonts w:ascii="GHEA Grapalat" w:hAnsi="GHEA Grapalat"/>
          <w:b/>
          <w:sz w:val="20"/>
          <w:szCs w:val="20"/>
        </w:rPr>
        <w:t>---21/1</w:t>
      </w:r>
      <w:r w:rsidR="00BF0FB8" w:rsidRPr="00DE015D">
        <w:rPr>
          <w:rFonts w:ascii="GHEA Grapalat" w:hAnsi="GHEA Grapalat"/>
          <w:b/>
        </w:rPr>
        <w:t xml:space="preserve"> </w:t>
      </w:r>
      <w:r w:rsidR="006132ED" w:rsidRPr="00DE015D">
        <w:rPr>
          <w:rFonts w:ascii="GHEA Grapalat" w:hAnsi="GHEA Grapalat"/>
          <w:spacing w:val="-6"/>
          <w:sz w:val="20"/>
          <w:szCs w:val="20"/>
        </w:rPr>
        <w:t>"</w:t>
      </w:r>
      <w:r w:rsidRPr="00DE015D">
        <w:rPr>
          <w:rFonts w:ascii="GHEA Grapalat" w:hAnsi="GHEA Grapalat"/>
          <w:spacing w:val="-6"/>
          <w:sz w:val="20"/>
          <w:szCs w:val="20"/>
        </w:rPr>
        <w:t>*,</w:t>
      </w:r>
      <w:r w:rsidRPr="00DE015D">
        <w:rPr>
          <w:rFonts w:ascii="GHEA Grapalat" w:hAnsi="GHEA Grapalat"/>
          <w:sz w:val="20"/>
          <w:szCs w:val="20"/>
        </w:rPr>
        <w:t xml:space="preserve"> </w:t>
      </w:r>
    </w:p>
    <w:p w:rsidR="005646FC" w:rsidRPr="00DE015D" w:rsidRDefault="005744FC" w:rsidP="00B46D58">
      <w:pPr>
        <w:widowControl w:val="0"/>
        <w:jc w:val="both"/>
        <w:rPr>
          <w:rFonts w:ascii="GHEA Grapalat" w:hAnsi="GHEA Grapalat"/>
          <w:sz w:val="20"/>
          <w:szCs w:val="20"/>
        </w:rPr>
      </w:pPr>
      <w:r w:rsidRPr="00DE015D">
        <w:rPr>
          <w:rFonts w:ascii="GHEA Grapalat" w:hAnsi="GHEA Grapalat"/>
          <w:sz w:val="20"/>
          <w:szCs w:val="20"/>
        </w:rPr>
        <w:t xml:space="preserve">в </w:t>
      </w:r>
      <w:r w:rsidR="00B2572B" w:rsidRPr="00DE015D">
        <w:rPr>
          <w:rFonts w:ascii="GHEA Grapalat" w:hAnsi="GHEA Grapalat"/>
          <w:sz w:val="20"/>
          <w:szCs w:val="20"/>
        </w:rPr>
        <w:t>том числе проект заключаемого договора</w:t>
      </w:r>
      <w:r w:rsidRPr="00DE015D">
        <w:rPr>
          <w:rFonts w:ascii="GHEA Grapalat" w:hAnsi="GHEA Grapalat"/>
          <w:sz w:val="20"/>
          <w:szCs w:val="20"/>
        </w:rPr>
        <w:t xml:space="preserve"> </w:t>
      </w:r>
      <w:r w:rsidR="00B2572B" w:rsidRPr="00DE015D">
        <w:rPr>
          <w:rFonts w:ascii="GHEA Grapalat" w:hAnsi="GHEA Grapalat"/>
          <w:sz w:val="20"/>
          <w:szCs w:val="20"/>
        </w:rPr>
        <w:t>___</w:t>
      </w:r>
      <w:r w:rsidRPr="00DE015D">
        <w:rPr>
          <w:rFonts w:ascii="GHEA Grapalat" w:hAnsi="GHEA Grapalat"/>
          <w:sz w:val="20"/>
          <w:szCs w:val="20"/>
        </w:rPr>
        <w:t>________________________</w:t>
      </w:r>
      <w:r w:rsidR="00B2572B" w:rsidRPr="00DE015D">
        <w:rPr>
          <w:rFonts w:ascii="GHEA Grapalat" w:hAnsi="GHEA Grapalat"/>
          <w:sz w:val="20"/>
          <w:szCs w:val="20"/>
        </w:rPr>
        <w:t>____</w:t>
      </w:r>
      <w:r w:rsidR="00191D27" w:rsidRPr="00DE015D">
        <w:rPr>
          <w:rFonts w:ascii="GHEA Grapalat" w:hAnsi="GHEA Grapalat"/>
          <w:sz w:val="20"/>
          <w:szCs w:val="20"/>
        </w:rPr>
        <w:t>___</w:t>
      </w:r>
    </w:p>
    <w:p w:rsidR="005646FC" w:rsidRPr="00DE015D" w:rsidRDefault="005646FC" w:rsidP="00B46D58">
      <w:pPr>
        <w:widowControl w:val="0"/>
        <w:spacing w:after="160"/>
        <w:ind w:left="6237"/>
        <w:jc w:val="both"/>
        <w:rPr>
          <w:rFonts w:ascii="GHEA Grapalat" w:hAnsi="GHEA Grapalat"/>
          <w:sz w:val="20"/>
          <w:szCs w:val="20"/>
          <w:vertAlign w:val="superscript"/>
        </w:rPr>
      </w:pPr>
      <w:r w:rsidRPr="00DE015D">
        <w:rPr>
          <w:rFonts w:ascii="GHEA Grapalat" w:hAnsi="GHEA Grapalat"/>
          <w:sz w:val="20"/>
          <w:szCs w:val="20"/>
          <w:vertAlign w:val="superscript"/>
        </w:rPr>
        <w:t>наименование участника</w:t>
      </w:r>
    </w:p>
    <w:p w:rsidR="00B2572B" w:rsidRPr="00DE015D" w:rsidRDefault="00B2572B" w:rsidP="00B46D58">
      <w:pPr>
        <w:widowControl w:val="0"/>
        <w:spacing w:after="160"/>
        <w:jc w:val="both"/>
        <w:rPr>
          <w:rFonts w:ascii="GHEA Grapalat" w:hAnsi="GHEA Grapalat"/>
          <w:sz w:val="20"/>
          <w:szCs w:val="20"/>
        </w:rPr>
      </w:pPr>
      <w:r w:rsidRPr="00DE015D">
        <w:rPr>
          <w:rFonts w:ascii="GHEA Grapalat" w:hAnsi="GHEA Grapalat"/>
          <w:sz w:val="20"/>
          <w:szCs w:val="20"/>
        </w:rPr>
        <w:t>предлагает</w:t>
      </w:r>
      <w:r w:rsidR="005646FC" w:rsidRPr="00DE015D">
        <w:rPr>
          <w:rFonts w:ascii="GHEA Grapalat" w:hAnsi="GHEA Grapalat"/>
          <w:sz w:val="20"/>
          <w:szCs w:val="20"/>
        </w:rPr>
        <w:t xml:space="preserve"> </w:t>
      </w:r>
      <w:r w:rsidRPr="00DE015D">
        <w:rPr>
          <w:rFonts w:ascii="GHEA Grapalat" w:hAnsi="GHEA Grapalat"/>
          <w:sz w:val="20"/>
          <w:szCs w:val="20"/>
        </w:rPr>
        <w:t>выполнить договор по нижеуказанным общим ценам:</w:t>
      </w:r>
    </w:p>
    <w:p w:rsidR="00B2572B" w:rsidRPr="00EC6490" w:rsidRDefault="005646FC" w:rsidP="00B46D58">
      <w:pPr>
        <w:widowControl w:val="0"/>
        <w:spacing w:after="160"/>
        <w:jc w:val="right"/>
        <w:rPr>
          <w:rFonts w:ascii="GHEA Grapalat" w:hAnsi="GHEA Grapalat"/>
          <w:sz w:val="16"/>
          <w:szCs w:val="16"/>
        </w:rPr>
      </w:pPr>
      <w:r w:rsidRPr="00EC6490">
        <w:rPr>
          <w:rFonts w:ascii="GHEA Grapalat" w:hAnsi="GHEA Grapalat"/>
          <w:sz w:val="16"/>
          <w:szCs w:val="16"/>
        </w:rPr>
        <w:t>д</w:t>
      </w:r>
      <w:r w:rsidR="00B2572B" w:rsidRPr="00EC6490">
        <w:rPr>
          <w:rFonts w:ascii="GHEA Grapalat" w:hAnsi="GHEA Grapalat"/>
          <w:sz w:val="16"/>
          <w:szCs w:val="16"/>
        </w:rPr>
        <w:t>рамов РА</w:t>
      </w:r>
    </w:p>
    <w:tbl>
      <w:tblPr>
        <w:tblW w:w="923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3037"/>
        <w:gridCol w:w="1701"/>
        <w:gridCol w:w="1417"/>
        <w:gridCol w:w="1711"/>
      </w:tblGrid>
      <w:tr w:rsidR="006A7C27" w:rsidRPr="00DE015D" w:rsidTr="00EC6490">
        <w:trPr>
          <w:trHeight w:val="916"/>
          <w:jc w:val="center"/>
        </w:trPr>
        <w:tc>
          <w:tcPr>
            <w:tcW w:w="1368" w:type="dxa"/>
            <w:tcBorders>
              <w:top w:val="single" w:sz="4" w:space="0" w:color="auto"/>
              <w:left w:val="single" w:sz="4" w:space="0" w:color="auto"/>
              <w:right w:val="single" w:sz="4" w:space="0" w:color="auto"/>
            </w:tcBorders>
            <w:vAlign w:val="center"/>
          </w:tcPr>
          <w:p w:rsidR="006A7C27" w:rsidRPr="00EC6490" w:rsidRDefault="006A7C27" w:rsidP="00B46D58">
            <w:pPr>
              <w:widowControl w:val="0"/>
              <w:jc w:val="center"/>
              <w:rPr>
                <w:rFonts w:ascii="GHEA Grapalat" w:hAnsi="GHEA Grapalat"/>
                <w:b/>
                <w:bCs/>
                <w:sz w:val="16"/>
                <w:szCs w:val="16"/>
                <w:lang w:val="en-US"/>
              </w:rPr>
            </w:pPr>
            <w:r w:rsidRPr="00EC6490">
              <w:rPr>
                <w:rFonts w:ascii="GHEA Grapalat" w:hAnsi="GHEA Grapalat"/>
                <w:b/>
                <w:sz w:val="16"/>
                <w:szCs w:val="16"/>
              </w:rPr>
              <w:t>Номера лотов</w:t>
            </w:r>
          </w:p>
        </w:tc>
        <w:tc>
          <w:tcPr>
            <w:tcW w:w="3037" w:type="dxa"/>
            <w:tcBorders>
              <w:top w:val="single" w:sz="4" w:space="0" w:color="auto"/>
              <w:left w:val="single" w:sz="4" w:space="0" w:color="auto"/>
              <w:right w:val="single" w:sz="4" w:space="0" w:color="auto"/>
            </w:tcBorders>
            <w:vAlign w:val="center"/>
          </w:tcPr>
          <w:p w:rsidR="006A7C27" w:rsidRPr="00EC6490" w:rsidRDefault="006A7C27" w:rsidP="00B46D58">
            <w:pPr>
              <w:widowControl w:val="0"/>
              <w:jc w:val="center"/>
              <w:rPr>
                <w:rFonts w:ascii="GHEA Grapalat" w:hAnsi="GHEA Grapalat"/>
                <w:b/>
                <w:bCs/>
                <w:sz w:val="16"/>
                <w:szCs w:val="16"/>
              </w:rPr>
            </w:pPr>
            <w:r w:rsidRPr="00EC6490">
              <w:rPr>
                <w:rFonts w:ascii="GHEA Grapalat" w:hAnsi="GHEA Grapalat"/>
                <w:b/>
                <w:sz w:val="16"/>
                <w:szCs w:val="16"/>
              </w:rPr>
              <w:t>Наименование товара</w:t>
            </w:r>
          </w:p>
        </w:tc>
        <w:tc>
          <w:tcPr>
            <w:tcW w:w="1701" w:type="dxa"/>
            <w:tcBorders>
              <w:top w:val="single" w:sz="4" w:space="0" w:color="auto"/>
              <w:left w:val="single" w:sz="4" w:space="0" w:color="auto"/>
              <w:right w:val="single" w:sz="4" w:space="0" w:color="auto"/>
            </w:tcBorders>
            <w:vAlign w:val="center"/>
          </w:tcPr>
          <w:p w:rsidR="006A7C27" w:rsidRPr="00EC6490" w:rsidRDefault="006A7C27" w:rsidP="00B46D58">
            <w:pPr>
              <w:widowControl w:val="0"/>
              <w:jc w:val="center"/>
              <w:rPr>
                <w:rFonts w:ascii="GHEA Grapalat" w:hAnsi="GHEA Grapalat"/>
                <w:b/>
                <w:sz w:val="16"/>
                <w:szCs w:val="16"/>
              </w:rPr>
            </w:pPr>
            <w:r w:rsidRPr="00EC6490">
              <w:rPr>
                <w:rFonts w:ascii="GHEA Grapalat" w:hAnsi="GHEA Grapalat"/>
                <w:b/>
                <w:sz w:val="16"/>
                <w:szCs w:val="16"/>
              </w:rPr>
              <w:t>Стоимость</w:t>
            </w:r>
          </w:p>
          <w:p w:rsidR="006A7C27" w:rsidRPr="00EC6490" w:rsidRDefault="006A7C27" w:rsidP="00B46D58">
            <w:pPr>
              <w:widowControl w:val="0"/>
              <w:jc w:val="center"/>
              <w:rPr>
                <w:rFonts w:ascii="GHEA Grapalat" w:hAnsi="GHEA Grapalat"/>
                <w:b/>
                <w:bCs/>
                <w:sz w:val="16"/>
                <w:szCs w:val="16"/>
              </w:rPr>
            </w:pPr>
            <w:r w:rsidRPr="00EC6490">
              <w:rPr>
                <w:rFonts w:ascii="GHEA Grapalat" w:hAnsi="GHEA Grapalat"/>
                <w:sz w:val="16"/>
                <w:szCs w:val="16"/>
              </w:rPr>
              <w:t>(совокупность себестоимости и прогнозируемой прибыли)</w:t>
            </w:r>
            <w:r w:rsidRPr="00EC6490">
              <w:rPr>
                <w:rFonts w:ascii="GHEA Grapalat" w:hAnsi="GHEA Grapalat"/>
                <w:b/>
                <w:sz w:val="16"/>
                <w:szCs w:val="16"/>
              </w:rPr>
              <w:t xml:space="preserve"> /прописью и цифрами/</w:t>
            </w:r>
          </w:p>
        </w:tc>
        <w:tc>
          <w:tcPr>
            <w:tcW w:w="1417" w:type="dxa"/>
            <w:tcBorders>
              <w:top w:val="single" w:sz="4" w:space="0" w:color="auto"/>
              <w:left w:val="single" w:sz="4" w:space="0" w:color="auto"/>
              <w:right w:val="single" w:sz="4" w:space="0" w:color="auto"/>
            </w:tcBorders>
            <w:vAlign w:val="center"/>
          </w:tcPr>
          <w:p w:rsidR="00CE62D4" w:rsidRPr="00EC6490" w:rsidRDefault="006A7C27" w:rsidP="00B46D58">
            <w:pPr>
              <w:widowControl w:val="0"/>
              <w:jc w:val="center"/>
              <w:rPr>
                <w:rFonts w:ascii="GHEA Grapalat" w:hAnsi="GHEA Grapalat"/>
                <w:b/>
                <w:sz w:val="16"/>
                <w:szCs w:val="16"/>
                <w:lang w:val="en-US"/>
              </w:rPr>
            </w:pPr>
            <w:r w:rsidRPr="00EC6490">
              <w:rPr>
                <w:rFonts w:ascii="GHEA Grapalat" w:hAnsi="GHEA Grapalat"/>
                <w:b/>
                <w:sz w:val="16"/>
                <w:szCs w:val="16"/>
              </w:rPr>
              <w:t>НДС</w:t>
            </w:r>
            <w:r w:rsidRPr="00EC6490">
              <w:rPr>
                <w:rStyle w:val="FootnoteReference"/>
                <w:rFonts w:ascii="GHEA Grapalat" w:hAnsi="GHEA Grapalat"/>
                <w:b/>
                <w:sz w:val="16"/>
                <w:szCs w:val="16"/>
              </w:rPr>
              <w:footnoteReference w:customMarkFollows="1" w:id="20"/>
              <w:t>**</w:t>
            </w:r>
          </w:p>
          <w:p w:rsidR="006A7C27" w:rsidRPr="00EC6490" w:rsidRDefault="006A7C27" w:rsidP="00B46D58">
            <w:pPr>
              <w:widowControl w:val="0"/>
              <w:jc w:val="center"/>
              <w:rPr>
                <w:rFonts w:ascii="GHEA Grapalat" w:hAnsi="GHEA Grapalat"/>
                <w:b/>
                <w:bCs/>
                <w:sz w:val="16"/>
                <w:szCs w:val="16"/>
              </w:rPr>
            </w:pPr>
            <w:r w:rsidRPr="00EC6490">
              <w:rPr>
                <w:rFonts w:ascii="GHEA Grapalat" w:hAnsi="GHEA Grapalat"/>
                <w:b/>
                <w:sz w:val="16"/>
                <w:szCs w:val="16"/>
              </w:rPr>
              <w:t>/прописью и цифрами/</w:t>
            </w:r>
          </w:p>
        </w:tc>
        <w:tc>
          <w:tcPr>
            <w:tcW w:w="1711" w:type="dxa"/>
            <w:tcBorders>
              <w:top w:val="single" w:sz="4" w:space="0" w:color="auto"/>
              <w:left w:val="single" w:sz="4" w:space="0" w:color="auto"/>
              <w:right w:val="single" w:sz="4" w:space="0" w:color="auto"/>
            </w:tcBorders>
            <w:vAlign w:val="center"/>
          </w:tcPr>
          <w:p w:rsidR="006A7C27" w:rsidRPr="00EC6490" w:rsidRDefault="006A7C27" w:rsidP="00B46D58">
            <w:pPr>
              <w:widowControl w:val="0"/>
              <w:jc w:val="center"/>
              <w:rPr>
                <w:rFonts w:ascii="GHEA Grapalat" w:hAnsi="GHEA Grapalat"/>
                <w:b/>
                <w:bCs/>
                <w:sz w:val="16"/>
                <w:szCs w:val="16"/>
              </w:rPr>
            </w:pPr>
            <w:r w:rsidRPr="00EC6490">
              <w:rPr>
                <w:rFonts w:ascii="GHEA Grapalat" w:hAnsi="GHEA Grapalat"/>
                <w:b/>
                <w:sz w:val="16"/>
                <w:szCs w:val="16"/>
              </w:rPr>
              <w:t>Общая цена</w:t>
            </w:r>
          </w:p>
          <w:p w:rsidR="006A7C27" w:rsidRPr="00EC6490" w:rsidRDefault="006A7C27" w:rsidP="00B46D58">
            <w:pPr>
              <w:widowControl w:val="0"/>
              <w:jc w:val="center"/>
              <w:rPr>
                <w:rFonts w:ascii="GHEA Grapalat" w:hAnsi="GHEA Grapalat"/>
                <w:b/>
                <w:bCs/>
                <w:sz w:val="16"/>
                <w:szCs w:val="16"/>
              </w:rPr>
            </w:pPr>
            <w:r w:rsidRPr="00EC6490">
              <w:rPr>
                <w:rFonts w:ascii="GHEA Grapalat" w:hAnsi="GHEA Grapalat"/>
                <w:b/>
                <w:sz w:val="16"/>
                <w:szCs w:val="16"/>
              </w:rPr>
              <w:t>/прописью и цифрами/</w:t>
            </w:r>
          </w:p>
        </w:tc>
      </w:tr>
      <w:tr w:rsidR="006A7C27" w:rsidRPr="00DE015D" w:rsidTr="00EC6490">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DE015D" w:rsidRDefault="006A7C27" w:rsidP="00B46D58">
            <w:pPr>
              <w:widowControl w:val="0"/>
              <w:jc w:val="center"/>
              <w:rPr>
                <w:rFonts w:ascii="GHEA Grapalat" w:hAnsi="GHEA Grapalat"/>
                <w:b/>
                <w:i/>
                <w:sz w:val="20"/>
                <w:szCs w:val="20"/>
              </w:rPr>
            </w:pPr>
            <w:r w:rsidRPr="00DE015D">
              <w:rPr>
                <w:rFonts w:ascii="GHEA Grapalat" w:hAnsi="GHEA Grapalat"/>
                <w:b/>
                <w:i/>
                <w:sz w:val="20"/>
                <w:szCs w:val="20"/>
              </w:rPr>
              <w:t>1</w:t>
            </w:r>
          </w:p>
        </w:tc>
        <w:tc>
          <w:tcPr>
            <w:tcW w:w="3037" w:type="dxa"/>
            <w:tcBorders>
              <w:top w:val="single" w:sz="4" w:space="0" w:color="auto"/>
              <w:left w:val="single" w:sz="4" w:space="0" w:color="auto"/>
              <w:bottom w:val="single" w:sz="4" w:space="0" w:color="auto"/>
              <w:right w:val="single" w:sz="4" w:space="0" w:color="auto"/>
            </w:tcBorders>
            <w:shd w:val="clear" w:color="auto" w:fill="99CCFF"/>
          </w:tcPr>
          <w:p w:rsidR="006A7C27" w:rsidRPr="00DE015D" w:rsidRDefault="006A7C27" w:rsidP="00B46D58">
            <w:pPr>
              <w:widowControl w:val="0"/>
              <w:jc w:val="center"/>
              <w:rPr>
                <w:rFonts w:ascii="GHEA Grapalat" w:hAnsi="GHEA Grapalat"/>
                <w:b/>
                <w:i/>
                <w:sz w:val="20"/>
                <w:szCs w:val="20"/>
              </w:rPr>
            </w:pPr>
            <w:r w:rsidRPr="00DE015D">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6A7C27" w:rsidRPr="00DE015D" w:rsidRDefault="006A7C27" w:rsidP="00B46D58">
            <w:pPr>
              <w:widowControl w:val="0"/>
              <w:jc w:val="center"/>
              <w:rPr>
                <w:rFonts w:ascii="GHEA Grapalat" w:hAnsi="GHEA Grapalat"/>
                <w:i/>
                <w:sz w:val="20"/>
                <w:szCs w:val="20"/>
              </w:rPr>
            </w:pPr>
            <w:r w:rsidRPr="00DE015D">
              <w:rPr>
                <w:rFonts w:ascii="GHEA Grapalat" w:hAnsi="GHEA Grapalat"/>
                <w:b/>
                <w:i/>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6A7C27" w:rsidRPr="00DE015D" w:rsidRDefault="006A7C27" w:rsidP="00B46D58">
            <w:pPr>
              <w:widowControl w:val="0"/>
              <w:autoSpaceDE w:val="0"/>
              <w:autoSpaceDN w:val="0"/>
              <w:adjustRightInd w:val="0"/>
              <w:jc w:val="center"/>
              <w:rPr>
                <w:rFonts w:ascii="GHEA Grapalat" w:hAnsi="GHEA Grapalat"/>
                <w:i/>
                <w:sz w:val="20"/>
                <w:szCs w:val="20"/>
                <w:lang w:val="en-US"/>
              </w:rPr>
            </w:pPr>
            <w:r w:rsidRPr="00DE015D">
              <w:rPr>
                <w:rFonts w:ascii="GHEA Grapalat" w:hAnsi="GHEA Grapalat"/>
                <w:b/>
                <w:i/>
                <w:sz w:val="20"/>
                <w:szCs w:val="20"/>
                <w:lang w:val="en-US"/>
              </w:rPr>
              <w:t>4</w:t>
            </w:r>
          </w:p>
        </w:tc>
        <w:tc>
          <w:tcPr>
            <w:tcW w:w="1711" w:type="dxa"/>
            <w:tcBorders>
              <w:top w:val="single" w:sz="4" w:space="0" w:color="auto"/>
              <w:left w:val="single" w:sz="4" w:space="0" w:color="auto"/>
              <w:bottom w:val="single" w:sz="4" w:space="0" w:color="auto"/>
              <w:right w:val="single" w:sz="4" w:space="0" w:color="auto"/>
            </w:tcBorders>
            <w:shd w:val="clear" w:color="auto" w:fill="99CCFF"/>
          </w:tcPr>
          <w:p w:rsidR="006A7C27" w:rsidRPr="00DE015D" w:rsidRDefault="006A7C27" w:rsidP="006A7C27">
            <w:pPr>
              <w:widowControl w:val="0"/>
              <w:jc w:val="center"/>
              <w:rPr>
                <w:rFonts w:ascii="GHEA Grapalat" w:hAnsi="GHEA Grapalat"/>
                <w:i/>
                <w:sz w:val="20"/>
                <w:szCs w:val="20"/>
              </w:rPr>
            </w:pPr>
            <w:r w:rsidRPr="00DE015D">
              <w:rPr>
                <w:rFonts w:ascii="GHEA Grapalat" w:hAnsi="GHEA Grapalat"/>
                <w:b/>
                <w:i/>
                <w:sz w:val="20"/>
                <w:szCs w:val="20"/>
                <w:lang w:val="en-US"/>
              </w:rPr>
              <w:t>5</w:t>
            </w:r>
            <w:r w:rsidRPr="00DE015D">
              <w:rPr>
                <w:rFonts w:ascii="GHEA Grapalat" w:hAnsi="GHEA Grapalat"/>
                <w:b/>
                <w:i/>
                <w:sz w:val="20"/>
                <w:szCs w:val="20"/>
              </w:rPr>
              <w:t>=3+4</w:t>
            </w:r>
          </w:p>
        </w:tc>
      </w:tr>
      <w:tr w:rsidR="006A7C27" w:rsidRPr="00DE015D" w:rsidTr="00EC649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DE015D" w:rsidRDefault="006A7C27" w:rsidP="00B46D58">
            <w:pPr>
              <w:widowControl w:val="0"/>
              <w:jc w:val="center"/>
              <w:rPr>
                <w:rFonts w:ascii="GHEA Grapalat" w:hAnsi="GHEA Grapalat"/>
                <w:b/>
                <w:bCs/>
                <w:sz w:val="20"/>
                <w:szCs w:val="20"/>
              </w:rPr>
            </w:pPr>
            <w:r w:rsidRPr="00DE015D">
              <w:rPr>
                <w:rFonts w:ascii="GHEA Grapalat" w:hAnsi="GHEA Grapalat"/>
                <w:b/>
                <w:sz w:val="20"/>
                <w:szCs w:val="20"/>
              </w:rPr>
              <w:t>1</w:t>
            </w:r>
          </w:p>
        </w:tc>
        <w:tc>
          <w:tcPr>
            <w:tcW w:w="3037" w:type="dxa"/>
            <w:tcBorders>
              <w:top w:val="single" w:sz="4" w:space="0" w:color="auto"/>
              <w:left w:val="single" w:sz="4" w:space="0" w:color="auto"/>
              <w:bottom w:val="single" w:sz="4" w:space="0" w:color="auto"/>
              <w:right w:val="single" w:sz="4" w:space="0" w:color="auto"/>
            </w:tcBorders>
            <w:vAlign w:val="center"/>
          </w:tcPr>
          <w:p w:rsidR="006A7C27" w:rsidRPr="00EC6490" w:rsidRDefault="006A7C27" w:rsidP="00A655F4">
            <w:pPr>
              <w:widowControl w:val="0"/>
              <w:rPr>
                <w:rFonts w:ascii="GHEA Grapalat" w:hAnsi="GHEA Grapalat"/>
                <w:sz w:val="18"/>
                <w:szCs w:val="18"/>
              </w:rPr>
            </w:pPr>
            <w:r w:rsidRPr="00EC6490">
              <w:rPr>
                <w:rFonts w:ascii="GHEA Grapalat" w:hAnsi="GHEA Grapalat"/>
                <w:sz w:val="18"/>
                <w:szCs w:val="18"/>
                <w:u w:val="single"/>
              </w:rPr>
              <w:t>"</w:t>
            </w:r>
            <w:r w:rsidR="00EC6490" w:rsidRPr="00EC6490">
              <w:rPr>
                <w:rFonts w:ascii="GHEA Grapalat" w:hAnsi="GHEA Grapalat"/>
                <w:sz w:val="18"/>
                <w:szCs w:val="18"/>
                <w:lang w:eastAsia="en-US" w:bidi="ar-SA"/>
              </w:rPr>
              <w:t>Работы по асфальтированию улицы обществ</w:t>
            </w:r>
            <w:r w:rsidR="00EC6490" w:rsidRPr="00EC6490">
              <w:rPr>
                <w:rFonts w:ascii="GHEA Grapalat" w:hAnsi="GHEA Grapalat"/>
                <w:sz w:val="18"/>
                <w:szCs w:val="18"/>
                <w:lang w:val="en-US" w:eastAsia="en-US" w:bidi="ar-SA"/>
              </w:rPr>
              <w:t>o</w:t>
            </w:r>
            <w:r w:rsidRPr="00EC6490">
              <w:rPr>
                <w:rFonts w:ascii="GHEA Grapalat" w:hAnsi="GHEA Grapalat"/>
                <w:sz w:val="18"/>
                <w:szCs w:val="18"/>
                <w:u w:val="single"/>
              </w:rPr>
              <w:t>№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A7C27" w:rsidRPr="00DE015D" w:rsidRDefault="006A7C27" w:rsidP="00B46D58">
            <w:pPr>
              <w:widowControl w:val="0"/>
              <w:jc w:val="cente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A7C27" w:rsidRPr="00DE015D" w:rsidRDefault="006A7C27" w:rsidP="00B46D58">
            <w:pPr>
              <w:widowControl w:val="0"/>
              <w:jc w:val="center"/>
              <w:rPr>
                <w:rFonts w:ascii="GHEA Grapalat" w:hAnsi="GHEA Grapalat"/>
                <w:sz w:val="20"/>
                <w:szCs w:val="20"/>
              </w:rPr>
            </w:pP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6A7C27" w:rsidRPr="00DE015D" w:rsidRDefault="006A7C27" w:rsidP="00B46D58">
            <w:pPr>
              <w:widowControl w:val="0"/>
              <w:jc w:val="center"/>
              <w:rPr>
                <w:rFonts w:ascii="GHEA Grapalat" w:hAnsi="GHEA Grapalat"/>
                <w:sz w:val="20"/>
                <w:szCs w:val="20"/>
              </w:rPr>
            </w:pPr>
          </w:p>
        </w:tc>
      </w:tr>
      <w:tr w:rsidR="00A655F4" w:rsidRPr="00DE015D" w:rsidTr="00EC649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55F4" w:rsidRPr="00A655F4" w:rsidRDefault="00A655F4" w:rsidP="00B46D58">
            <w:pPr>
              <w:widowControl w:val="0"/>
              <w:jc w:val="center"/>
              <w:rPr>
                <w:rFonts w:ascii="GHEA Grapalat" w:hAnsi="GHEA Grapalat"/>
                <w:b/>
                <w:sz w:val="20"/>
                <w:szCs w:val="20"/>
                <w:lang w:val="hy-AM"/>
              </w:rPr>
            </w:pPr>
            <w:r>
              <w:rPr>
                <w:rFonts w:ascii="GHEA Grapalat" w:hAnsi="GHEA Grapalat"/>
                <w:b/>
                <w:sz w:val="20"/>
                <w:szCs w:val="20"/>
                <w:lang w:val="hy-AM"/>
              </w:rPr>
              <w:t>2</w:t>
            </w:r>
          </w:p>
        </w:tc>
        <w:tc>
          <w:tcPr>
            <w:tcW w:w="3037" w:type="dxa"/>
            <w:tcBorders>
              <w:top w:val="single" w:sz="4" w:space="0" w:color="auto"/>
              <w:left w:val="single" w:sz="4" w:space="0" w:color="auto"/>
              <w:bottom w:val="single" w:sz="4" w:space="0" w:color="auto"/>
              <w:right w:val="single" w:sz="4" w:space="0" w:color="auto"/>
            </w:tcBorders>
            <w:vAlign w:val="center"/>
          </w:tcPr>
          <w:p w:rsidR="00A655F4" w:rsidRPr="00EC6490" w:rsidRDefault="00A655F4" w:rsidP="003C3F2E">
            <w:pPr>
              <w:widowControl w:val="0"/>
              <w:rPr>
                <w:rFonts w:ascii="GHEA Grapalat" w:hAnsi="GHEA Grapalat"/>
                <w:sz w:val="18"/>
                <w:szCs w:val="18"/>
                <w:u w:val="single"/>
              </w:rPr>
            </w:pPr>
            <w:r w:rsidRPr="00553DA5">
              <w:rPr>
                <w:rFonts w:ascii="GHEA Grapalat" w:hAnsi="GHEA Grapalat"/>
                <w:sz w:val="20"/>
                <w:szCs w:val="20"/>
                <w:lang w:eastAsia="en-US" w:bidi="ar-SA"/>
              </w:rPr>
              <w:t>Частичное асфальтирование 7-9 улиц микрорайона</w:t>
            </w:r>
            <w:r>
              <w:rPr>
                <w:rFonts w:ascii="GHEA Grapalat" w:hAnsi="GHEA Grapalat"/>
                <w:lang w:eastAsia="en-US" w:bidi="ar-SA"/>
              </w:rPr>
              <w:t xml:space="preserve"> </w:t>
            </w:r>
            <w:r w:rsidRPr="00DA5A5C">
              <w:rPr>
                <w:rFonts w:ascii="GHEA Grapalat" w:hAnsi="GHEA Grapalat"/>
                <w:sz w:val="18"/>
                <w:szCs w:val="18"/>
                <w:u w:val="single"/>
              </w:rPr>
              <w:t xml:space="preserve">/№ </w:t>
            </w:r>
            <w:r w:rsidR="003C3F2E">
              <w:rPr>
                <w:rFonts w:ascii="GHEA Grapalat" w:hAnsi="GHEA Grapalat"/>
                <w:sz w:val="18"/>
                <w:szCs w:val="18"/>
                <w:u w:val="single"/>
                <w:lang w:val="hy-AM"/>
              </w:rPr>
              <w:t>2</w:t>
            </w:r>
            <w:r w:rsidRPr="00DA5A5C">
              <w:rPr>
                <w:rFonts w:ascii="GHEA Grapalat" w:hAnsi="GHEA Grapalat"/>
                <w:sz w:val="18"/>
                <w:szCs w:val="18"/>
                <w:u w:val="single"/>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55F4" w:rsidRPr="00DE015D" w:rsidRDefault="00A655F4" w:rsidP="00B46D58">
            <w:pPr>
              <w:widowControl w:val="0"/>
              <w:jc w:val="center"/>
              <w:rPr>
                <w:rFonts w:ascii="GHEA Grapalat" w:hAnsi="GHEA Grapalat"/>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655F4" w:rsidRPr="00DE015D" w:rsidRDefault="00A655F4" w:rsidP="00B46D58">
            <w:pPr>
              <w:widowControl w:val="0"/>
              <w:jc w:val="center"/>
              <w:rPr>
                <w:rFonts w:ascii="GHEA Grapalat" w:hAnsi="GHEA Grapalat"/>
                <w:sz w:val="20"/>
                <w:szCs w:val="20"/>
              </w:rPr>
            </w:pP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A655F4" w:rsidRPr="00DE015D" w:rsidRDefault="00A655F4" w:rsidP="00B46D58">
            <w:pPr>
              <w:widowControl w:val="0"/>
              <w:jc w:val="center"/>
              <w:rPr>
                <w:rFonts w:ascii="GHEA Grapalat" w:hAnsi="GHEA Grapalat"/>
                <w:sz w:val="20"/>
                <w:szCs w:val="20"/>
              </w:rPr>
            </w:pPr>
          </w:p>
        </w:tc>
      </w:tr>
    </w:tbl>
    <w:p w:rsidR="00EC6490" w:rsidRDefault="00EC6490" w:rsidP="00B46D58">
      <w:pPr>
        <w:widowControl w:val="0"/>
        <w:tabs>
          <w:tab w:val="left" w:pos="6804"/>
        </w:tabs>
        <w:jc w:val="center"/>
        <w:rPr>
          <w:rFonts w:ascii="GHEA Grapalat" w:hAnsi="GHEA Grapalat"/>
          <w:sz w:val="20"/>
          <w:szCs w:val="20"/>
        </w:rPr>
      </w:pPr>
    </w:p>
    <w:p w:rsidR="00EC6490" w:rsidRDefault="00EC6490" w:rsidP="00B46D58">
      <w:pPr>
        <w:widowControl w:val="0"/>
        <w:tabs>
          <w:tab w:val="left" w:pos="6804"/>
        </w:tabs>
        <w:jc w:val="center"/>
        <w:rPr>
          <w:rFonts w:ascii="GHEA Grapalat" w:hAnsi="GHEA Grapalat"/>
          <w:sz w:val="20"/>
          <w:szCs w:val="20"/>
        </w:rPr>
      </w:pPr>
    </w:p>
    <w:p w:rsidR="00EC6490" w:rsidRDefault="00EC6490" w:rsidP="00B46D58">
      <w:pPr>
        <w:widowControl w:val="0"/>
        <w:tabs>
          <w:tab w:val="left" w:pos="6804"/>
        </w:tabs>
        <w:jc w:val="center"/>
        <w:rPr>
          <w:rFonts w:ascii="GHEA Grapalat" w:hAnsi="GHEA Grapalat"/>
          <w:sz w:val="20"/>
          <w:szCs w:val="20"/>
        </w:rPr>
      </w:pPr>
    </w:p>
    <w:p w:rsidR="00374F4A" w:rsidRPr="00DE015D" w:rsidRDefault="00374F4A" w:rsidP="00B46D58">
      <w:pPr>
        <w:widowControl w:val="0"/>
        <w:tabs>
          <w:tab w:val="left" w:pos="6804"/>
        </w:tabs>
        <w:jc w:val="center"/>
        <w:rPr>
          <w:rFonts w:ascii="GHEA Grapalat" w:hAnsi="GHEA Grapalat"/>
          <w:sz w:val="20"/>
          <w:szCs w:val="20"/>
        </w:rPr>
      </w:pPr>
      <w:r w:rsidRPr="00DE015D">
        <w:rPr>
          <w:rFonts w:ascii="GHEA Grapalat" w:hAnsi="GHEA Grapalat"/>
          <w:sz w:val="20"/>
          <w:szCs w:val="20"/>
        </w:rPr>
        <w:t>_________________________________________________</w:t>
      </w:r>
      <w:r w:rsidRPr="00DE015D">
        <w:rPr>
          <w:rFonts w:ascii="GHEA Grapalat" w:hAnsi="GHEA Grapalat"/>
          <w:sz w:val="20"/>
          <w:szCs w:val="20"/>
        </w:rPr>
        <w:tab/>
        <w:t>_________________</w:t>
      </w:r>
    </w:p>
    <w:p w:rsidR="00374F4A" w:rsidRPr="00EC6490" w:rsidRDefault="00374F4A" w:rsidP="00B46D58">
      <w:pPr>
        <w:widowControl w:val="0"/>
        <w:tabs>
          <w:tab w:val="left" w:pos="7513"/>
        </w:tabs>
        <w:spacing w:after="160"/>
        <w:ind w:left="709"/>
        <w:jc w:val="both"/>
        <w:rPr>
          <w:rFonts w:ascii="GHEA Grapalat" w:hAnsi="GHEA Grapalat" w:cs="Arial"/>
          <w:sz w:val="16"/>
          <w:szCs w:val="16"/>
        </w:rPr>
      </w:pPr>
      <w:r w:rsidRPr="00EC6490">
        <w:rPr>
          <w:rFonts w:ascii="GHEA Grapalat" w:hAnsi="GHEA Grapalat"/>
          <w:sz w:val="16"/>
          <w:szCs w:val="16"/>
        </w:rPr>
        <w:t>наименование участника (должность, имя, фамилия руководителя</w:t>
      </w:r>
      <w:r w:rsidR="00335DAA" w:rsidRPr="00EC6490">
        <w:rPr>
          <w:rFonts w:ascii="GHEA Grapalat" w:hAnsi="GHEA Grapalat"/>
          <w:sz w:val="16"/>
          <w:szCs w:val="16"/>
        </w:rPr>
        <w:t>)</w:t>
      </w:r>
      <w:r w:rsidRPr="00EC6490">
        <w:rPr>
          <w:rFonts w:ascii="GHEA Grapalat" w:hAnsi="GHEA Grapalat"/>
          <w:sz w:val="16"/>
          <w:szCs w:val="16"/>
        </w:rPr>
        <w:tab/>
        <w:t>подпись</w:t>
      </w:r>
    </w:p>
    <w:p w:rsidR="00DC619D" w:rsidRPr="00DE015D" w:rsidRDefault="00DC619D" w:rsidP="00B46D58">
      <w:pPr>
        <w:widowControl w:val="0"/>
        <w:spacing w:after="160"/>
        <w:jc w:val="both"/>
        <w:rPr>
          <w:rFonts w:ascii="GHEA Grapalat" w:hAnsi="GHEA Grapalat"/>
          <w:sz w:val="20"/>
          <w:szCs w:val="20"/>
          <w:lang w:val="es-ES"/>
        </w:rPr>
      </w:pPr>
    </w:p>
    <w:p w:rsidR="00B2572B" w:rsidRPr="00EC6490" w:rsidRDefault="00B2572B" w:rsidP="00B46D58">
      <w:pPr>
        <w:widowControl w:val="0"/>
        <w:spacing w:after="160"/>
        <w:jc w:val="right"/>
        <w:rPr>
          <w:rFonts w:ascii="GHEA Grapalat" w:hAnsi="GHEA Grapalat"/>
          <w:sz w:val="16"/>
          <w:szCs w:val="16"/>
        </w:rPr>
      </w:pPr>
      <w:r w:rsidRPr="00EC6490">
        <w:rPr>
          <w:rFonts w:ascii="GHEA Grapalat" w:hAnsi="GHEA Grapalat"/>
          <w:sz w:val="16"/>
          <w:szCs w:val="16"/>
        </w:rPr>
        <w:t>М. П.</w:t>
      </w:r>
    </w:p>
    <w:p w:rsidR="00BF7253" w:rsidRPr="00DE015D" w:rsidRDefault="00B217BB" w:rsidP="00EC6490">
      <w:pPr>
        <w:rPr>
          <w:rFonts w:ascii="GHEA Grapalat" w:hAnsi="GHEA Grapalat"/>
          <w:sz w:val="20"/>
          <w:szCs w:val="20"/>
          <w:lang w:val="hy-AM"/>
        </w:rPr>
      </w:pPr>
      <w:r w:rsidRPr="00DE015D">
        <w:rPr>
          <w:rFonts w:ascii="GHEA Grapalat" w:hAnsi="GHEA Grapalat"/>
          <w:b/>
          <w:sz w:val="20"/>
          <w:szCs w:val="20"/>
        </w:rPr>
        <w:br w:type="page"/>
      </w:r>
    </w:p>
    <w:p w:rsidR="003C3F2E" w:rsidRPr="006D6C14" w:rsidRDefault="003C3F2E" w:rsidP="003C3F2E">
      <w:pPr>
        <w:widowControl w:val="0"/>
        <w:tabs>
          <w:tab w:val="left" w:pos="3402"/>
        </w:tabs>
        <w:ind w:firstLine="567"/>
        <w:jc w:val="right"/>
        <w:rPr>
          <w:rFonts w:ascii="GHEA Grapalat" w:hAnsi="GHEA Grapalat" w:cs="Arial"/>
          <w:b/>
          <w:sz w:val="20"/>
          <w:szCs w:val="20"/>
        </w:rPr>
      </w:pPr>
      <w:r w:rsidRPr="006D6C14">
        <w:rPr>
          <w:rFonts w:ascii="GHEA Grapalat" w:hAnsi="GHEA Grapalat"/>
          <w:b/>
          <w:sz w:val="20"/>
          <w:szCs w:val="20"/>
        </w:rPr>
        <w:lastRenderedPageBreak/>
        <w:t>Приложение № 3</w:t>
      </w:r>
    </w:p>
    <w:p w:rsidR="003C3F2E" w:rsidRPr="00553DA5" w:rsidRDefault="003C3F2E" w:rsidP="003C3F2E">
      <w:pPr>
        <w:widowControl w:val="0"/>
        <w:tabs>
          <w:tab w:val="left" w:pos="3402"/>
        </w:tabs>
        <w:ind w:firstLine="567"/>
        <w:jc w:val="right"/>
        <w:rPr>
          <w:rFonts w:ascii="GHEA Grapalat" w:hAnsi="GHEA Grapalat"/>
        </w:rPr>
      </w:pPr>
      <w:r w:rsidRPr="00DA5A5C">
        <w:rPr>
          <w:rFonts w:ascii="GHEA Grapalat" w:hAnsi="GHEA Grapalat"/>
          <w:b/>
          <w:sz w:val="20"/>
          <w:szCs w:val="20"/>
        </w:rPr>
        <w:t xml:space="preserve">к Приглашению на </w:t>
      </w:r>
      <w:r>
        <w:rPr>
          <w:rFonts w:ascii="GHEA Grapalat" w:hAnsi="GHEA Grapalat"/>
          <w:b/>
          <w:sz w:val="20"/>
          <w:szCs w:val="20"/>
        </w:rPr>
        <w:t xml:space="preserve">запрос катировок </w:t>
      </w:r>
      <w:r w:rsidRPr="00DA5A5C">
        <w:rPr>
          <w:rFonts w:ascii="GHEA Grapalat" w:hAnsi="GHEA Grapalat" w:cs="Arial"/>
          <w:b/>
          <w:sz w:val="20"/>
          <w:szCs w:val="20"/>
        </w:rPr>
        <w:br/>
      </w:r>
      <w:r w:rsidRPr="00DA5A5C">
        <w:rPr>
          <w:rFonts w:ascii="GHEA Grapalat" w:hAnsi="GHEA Grapalat"/>
          <w:b/>
          <w:sz w:val="20"/>
          <w:szCs w:val="20"/>
        </w:rPr>
        <w:t>под кодом АM</w:t>
      </w:r>
      <w:r>
        <w:rPr>
          <w:rFonts w:ascii="GHEA Grapalat" w:hAnsi="GHEA Grapalat"/>
          <w:b/>
          <w:sz w:val="20"/>
          <w:szCs w:val="20"/>
          <w:lang w:val="en-US"/>
        </w:rPr>
        <w:t>NX</w:t>
      </w:r>
      <w:r w:rsidRPr="00DA5A5C">
        <w:rPr>
          <w:rFonts w:ascii="GHEA Grapalat" w:hAnsi="GHEA Grapalat"/>
          <w:b/>
          <w:sz w:val="20"/>
          <w:szCs w:val="20"/>
        </w:rPr>
        <w:t xml:space="preserve">M- </w:t>
      </w:r>
      <w:r>
        <w:rPr>
          <w:rFonts w:ascii="GHEA Grapalat" w:hAnsi="GHEA Grapalat"/>
          <w:b/>
          <w:sz w:val="20"/>
          <w:szCs w:val="20"/>
          <w:lang w:val="en-US"/>
        </w:rPr>
        <w:t>BM</w:t>
      </w:r>
      <w:r w:rsidRPr="00DA5A5C">
        <w:rPr>
          <w:rFonts w:ascii="GHEA Grapalat" w:hAnsi="GHEA Grapalat"/>
          <w:b/>
          <w:sz w:val="20"/>
          <w:szCs w:val="20"/>
        </w:rPr>
        <w:t>AShDzB -21/</w:t>
      </w:r>
      <w:r w:rsidRPr="00553DA5">
        <w:rPr>
          <w:rFonts w:ascii="GHEA Grapalat" w:hAnsi="GHEA Grapalat" w:cs="Arial"/>
          <w:b/>
          <w:sz w:val="20"/>
          <w:szCs w:val="20"/>
        </w:rPr>
        <w:t>1</w:t>
      </w:r>
    </w:p>
    <w:p w:rsidR="003C3F2E" w:rsidRPr="004B5843" w:rsidRDefault="003C3F2E" w:rsidP="003C3F2E">
      <w:pPr>
        <w:pStyle w:val="BodyTextIndent3"/>
        <w:widowControl w:val="0"/>
        <w:tabs>
          <w:tab w:val="left" w:pos="3402"/>
        </w:tabs>
        <w:spacing w:after="160" w:line="240" w:lineRule="auto"/>
        <w:jc w:val="center"/>
        <w:rPr>
          <w:rFonts w:ascii="GHEA Grapalat" w:hAnsi="GHEA Grapalat"/>
          <w:b/>
          <w:lang w:val="hy-AM"/>
        </w:rPr>
      </w:pPr>
      <w:r w:rsidRPr="004B5843">
        <w:rPr>
          <w:rFonts w:ascii="GHEA Grapalat" w:hAnsi="GHEA Grapalat"/>
          <w:b/>
        </w:rPr>
        <w:t xml:space="preserve">ГАРАНТИЯ </w:t>
      </w:r>
      <w:r w:rsidRPr="004B5843">
        <w:rPr>
          <w:rFonts w:ascii="GHEA Grapalat" w:hAnsi="GHEA Grapalat"/>
          <w:b/>
          <w:lang w:val="en-US"/>
        </w:rPr>
        <w:t>N</w:t>
      </w:r>
      <w:r w:rsidRPr="004B5843">
        <w:rPr>
          <w:rFonts w:ascii="GHEA Grapalat" w:hAnsi="GHEA Grapalat"/>
          <w:b/>
          <w:lang w:val="hy-AM"/>
        </w:rPr>
        <w:t>________</w:t>
      </w:r>
    </w:p>
    <w:p w:rsidR="003C3F2E" w:rsidRPr="006D6C14" w:rsidRDefault="003C3F2E" w:rsidP="003C3F2E">
      <w:pPr>
        <w:pStyle w:val="NormalWeb"/>
        <w:shd w:val="clear" w:color="auto" w:fill="FFFFFF"/>
        <w:tabs>
          <w:tab w:val="left" w:pos="3402"/>
        </w:tabs>
        <w:spacing w:before="0" w:beforeAutospacing="0" w:after="0" w:afterAutospacing="0" w:line="276" w:lineRule="auto"/>
        <w:ind w:firstLine="567"/>
        <w:contextualSpacing/>
        <w:jc w:val="both"/>
        <w:rPr>
          <w:rFonts w:ascii="GHEA Grapalat" w:eastAsiaTheme="minorHAnsi" w:hAnsi="GHEA Grapalat" w:cstheme="minorBidi"/>
          <w:sz w:val="20"/>
          <w:szCs w:val="20"/>
        </w:rPr>
      </w:pPr>
      <w:r w:rsidRPr="006D6C14">
        <w:rPr>
          <w:rFonts w:ascii="GHEA Grapalat" w:eastAsiaTheme="minorHAnsi" w:hAnsi="GHEA Grapalat" w:cstheme="minorBidi"/>
          <w:sz w:val="20"/>
          <w:szCs w:val="20"/>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6D6C14">
        <w:rPr>
          <w:rFonts w:ascii="GHEA Grapalat" w:eastAsiaTheme="minorHAnsi" w:hAnsi="GHEA Grapalat" w:cstheme="minorBidi"/>
          <w:bCs/>
          <w:sz w:val="20"/>
          <w:szCs w:val="20"/>
        </w:rPr>
        <w:t xml:space="preserve"> организованной</w:t>
      </w:r>
    </w:p>
    <w:p w:rsidR="003C3F2E" w:rsidRPr="006D6C14" w:rsidRDefault="003C3F2E" w:rsidP="003C3F2E">
      <w:pPr>
        <w:pStyle w:val="NormalWeb"/>
        <w:shd w:val="clear" w:color="auto" w:fill="FFFFFF"/>
        <w:tabs>
          <w:tab w:val="left" w:pos="3402"/>
        </w:tabs>
        <w:spacing w:before="0" w:beforeAutospacing="0" w:after="0" w:afterAutospacing="0" w:line="276" w:lineRule="auto"/>
        <w:contextualSpacing/>
        <w:jc w:val="both"/>
        <w:rPr>
          <w:rFonts w:ascii="GHEA Grapalat" w:eastAsiaTheme="minorHAnsi" w:hAnsi="GHEA Grapalat" w:cstheme="minorBidi"/>
          <w:sz w:val="16"/>
          <w:szCs w:val="16"/>
        </w:rPr>
      </w:pPr>
      <w:r w:rsidRPr="006D6C14">
        <w:rPr>
          <w:rFonts w:ascii="GHEA Grapalat" w:eastAsiaTheme="minorHAnsi" w:hAnsi="GHEA Grapalat" w:cstheme="minorBidi"/>
          <w:sz w:val="16"/>
          <w:szCs w:val="16"/>
        </w:rPr>
        <w:t xml:space="preserve">                код процедуры                                           </w:t>
      </w:r>
    </w:p>
    <w:p w:rsidR="003C3F2E" w:rsidRPr="006D6C14" w:rsidRDefault="003C3F2E" w:rsidP="003C3F2E">
      <w:pPr>
        <w:pStyle w:val="NormalWeb"/>
        <w:shd w:val="clear" w:color="auto" w:fill="FFFFFF"/>
        <w:tabs>
          <w:tab w:val="left" w:pos="3402"/>
        </w:tabs>
        <w:spacing w:before="0" w:beforeAutospacing="0" w:after="0" w:afterAutospacing="0"/>
        <w:contextualSpacing/>
        <w:rPr>
          <w:rFonts w:ascii="GHEA Grapalat" w:eastAsiaTheme="minorHAnsi" w:hAnsi="GHEA Grapalat" w:cstheme="minorBidi"/>
          <w:sz w:val="20"/>
          <w:szCs w:val="20"/>
        </w:rPr>
      </w:pPr>
      <w:r w:rsidRPr="006D6C14">
        <w:rPr>
          <w:rFonts w:ascii="GHEA Grapalat" w:eastAsiaTheme="minorHAnsi" w:hAnsi="GHEA Grapalat" w:cstheme="minorBidi"/>
          <w:sz w:val="20"/>
          <w:szCs w:val="20"/>
        </w:rPr>
        <w:t>____________________________</w:t>
      </w:r>
      <w:r w:rsidRPr="006D6C14">
        <w:rPr>
          <w:rFonts w:ascii="GHEA Grapalat" w:eastAsiaTheme="minorHAnsi" w:hAnsi="GHEA Grapalat" w:cstheme="minorBidi"/>
          <w:sz w:val="20"/>
          <w:szCs w:val="20"/>
          <w:lang w:val="hy-AM"/>
        </w:rPr>
        <w:t>(далее-бенефициар)</w:t>
      </w:r>
      <w:r w:rsidRPr="006D6C14">
        <w:rPr>
          <w:rFonts w:ascii="GHEA Grapalat" w:eastAsiaTheme="minorHAnsi" w:hAnsi="GHEA Grapalat" w:cstheme="minorBidi"/>
          <w:sz w:val="20"/>
          <w:szCs w:val="20"/>
        </w:rPr>
        <w:t xml:space="preserve">, вытекающих из </w:t>
      </w:r>
      <w:r w:rsidRPr="006D6C14">
        <w:rPr>
          <w:rFonts w:ascii="GHEA Grapalat" w:hAnsi="GHEA Grapalat"/>
          <w:sz w:val="20"/>
          <w:szCs w:val="20"/>
        </w:rPr>
        <w:t xml:space="preserve">участия ____________   </w:t>
      </w:r>
    </w:p>
    <w:p w:rsidR="003C3F2E" w:rsidRPr="006D6C14" w:rsidRDefault="003C3F2E" w:rsidP="003C3F2E">
      <w:pPr>
        <w:pStyle w:val="NormalWeb"/>
        <w:shd w:val="clear" w:color="auto" w:fill="FFFFFF"/>
        <w:tabs>
          <w:tab w:val="left" w:pos="3402"/>
        </w:tabs>
        <w:spacing w:before="0" w:beforeAutospacing="0" w:after="0" w:afterAutospacing="0"/>
        <w:contextualSpacing/>
        <w:rPr>
          <w:rFonts w:ascii="GHEA Grapalat" w:eastAsiaTheme="minorHAnsi" w:hAnsi="GHEA Grapalat" w:cstheme="minorBidi"/>
          <w:sz w:val="16"/>
          <w:szCs w:val="16"/>
        </w:rPr>
      </w:pPr>
      <w:r w:rsidRPr="006D6C14">
        <w:rPr>
          <w:rFonts w:ascii="GHEA Grapalat" w:eastAsiaTheme="minorHAnsi" w:hAnsi="GHEA Grapalat" w:cstheme="minorBidi"/>
          <w:sz w:val="16"/>
          <w:szCs w:val="16"/>
        </w:rPr>
        <w:t>наименование заказчика</w:t>
      </w:r>
      <w:r w:rsidRPr="006D6C14">
        <w:rPr>
          <w:rStyle w:val="Strong"/>
          <w:rFonts w:ascii="GHEA Grapalat" w:hAnsi="GHEA Grapalat"/>
          <w:sz w:val="16"/>
          <w:szCs w:val="16"/>
        </w:rPr>
        <w:t xml:space="preserve">                                                                                                                           </w:t>
      </w:r>
    </w:p>
    <w:p w:rsidR="003C3F2E" w:rsidRPr="006D6C14" w:rsidRDefault="003C3F2E" w:rsidP="003C3F2E">
      <w:pPr>
        <w:pStyle w:val="NormalWeb"/>
        <w:shd w:val="clear" w:color="auto" w:fill="FFFFFF"/>
        <w:tabs>
          <w:tab w:val="left" w:pos="3402"/>
        </w:tabs>
        <w:spacing w:before="0" w:beforeAutospacing="0" w:after="0" w:afterAutospacing="0"/>
        <w:jc w:val="both"/>
        <w:rPr>
          <w:rFonts w:ascii="GHEA Grapalat" w:eastAsiaTheme="minorHAnsi" w:hAnsi="GHEA Grapalat" w:cstheme="minorBidi"/>
          <w:sz w:val="20"/>
          <w:szCs w:val="20"/>
        </w:rPr>
      </w:pPr>
      <w:r w:rsidRPr="006D6C14">
        <w:rPr>
          <w:rFonts w:ascii="GHEA Grapalat" w:eastAsiaTheme="minorHAnsi" w:hAnsi="GHEA Grapalat" w:cstheme="minorBidi"/>
          <w:sz w:val="20"/>
          <w:szCs w:val="20"/>
          <w:lang w:val="hy-AM"/>
        </w:rPr>
        <w:t xml:space="preserve"> (далее-</w:t>
      </w:r>
      <w:r w:rsidRPr="006D6C14">
        <w:rPr>
          <w:rFonts w:ascii="GHEA Grapalat" w:eastAsiaTheme="minorHAnsi" w:hAnsi="GHEA Grapalat" w:cstheme="minorBidi"/>
          <w:sz w:val="20"/>
          <w:szCs w:val="20"/>
        </w:rPr>
        <w:t>п</w:t>
      </w:r>
      <w:r w:rsidRPr="006D6C14">
        <w:rPr>
          <w:rFonts w:ascii="GHEA Grapalat" w:eastAsiaTheme="minorHAnsi" w:hAnsi="GHEA Grapalat" w:cstheme="minorBidi"/>
          <w:sz w:val="20"/>
          <w:szCs w:val="20"/>
          <w:lang w:val="hy-AM"/>
        </w:rPr>
        <w:t>ринципал)</w:t>
      </w:r>
      <w:r w:rsidRPr="006D6C14">
        <w:rPr>
          <w:rFonts w:ascii="GHEA Grapalat" w:eastAsiaTheme="minorHAnsi" w:hAnsi="GHEA Grapalat" w:cstheme="minorBidi"/>
          <w:sz w:val="20"/>
          <w:szCs w:val="20"/>
        </w:rPr>
        <w:t xml:space="preserve"> в данной процедуре закупок.</w:t>
      </w:r>
    </w:p>
    <w:p w:rsidR="003C3F2E" w:rsidRPr="006D6C14" w:rsidRDefault="003C3F2E" w:rsidP="003C3F2E">
      <w:pPr>
        <w:pStyle w:val="NormalWeb"/>
        <w:shd w:val="clear" w:color="auto" w:fill="FFFFFF"/>
        <w:tabs>
          <w:tab w:val="left" w:pos="3402"/>
        </w:tabs>
        <w:spacing w:before="0" w:beforeAutospacing="0" w:after="0" w:afterAutospacing="0"/>
        <w:ind w:firstLine="708"/>
        <w:jc w:val="both"/>
        <w:rPr>
          <w:rFonts w:ascii="GHEA Grapalat" w:eastAsiaTheme="minorHAnsi" w:hAnsi="GHEA Grapalat" w:cstheme="minorBidi"/>
          <w:sz w:val="20"/>
          <w:szCs w:val="20"/>
          <w:lang w:val="hy-AM"/>
        </w:rPr>
      </w:pPr>
      <w:r w:rsidRPr="006D6C14">
        <w:rPr>
          <w:rFonts w:ascii="GHEA Grapalat" w:eastAsiaTheme="minorHAnsi" w:hAnsi="GHEA Grapalat" w:cstheme="minorBidi"/>
          <w:sz w:val="20"/>
          <w:szCs w:val="20"/>
        </w:rPr>
        <w:t xml:space="preserve">2.  По гарантии </w:t>
      </w:r>
      <w:r w:rsidRPr="006D6C14">
        <w:rPr>
          <w:rFonts w:ascii="GHEA Grapalat" w:eastAsiaTheme="minorHAnsi" w:hAnsi="GHEA Grapalat" w:cstheme="minorBidi"/>
          <w:sz w:val="20"/>
          <w:szCs w:val="20"/>
          <w:lang w:val="hy-AM"/>
        </w:rPr>
        <w:t xml:space="preserve">------------------------------------------------------------------------- </w:t>
      </w:r>
    </w:p>
    <w:p w:rsidR="003C3F2E" w:rsidRPr="006D6C14" w:rsidRDefault="003C3F2E" w:rsidP="003C3F2E">
      <w:pPr>
        <w:pStyle w:val="NormalWeb"/>
        <w:shd w:val="clear" w:color="auto" w:fill="FFFFFF"/>
        <w:tabs>
          <w:tab w:val="left" w:pos="3402"/>
        </w:tabs>
        <w:spacing w:before="0" w:beforeAutospacing="0" w:after="0" w:afterAutospacing="0"/>
        <w:jc w:val="both"/>
        <w:rPr>
          <w:rFonts w:ascii="GHEA Grapalat" w:eastAsiaTheme="minorHAnsi" w:hAnsi="GHEA Grapalat" w:cstheme="minorBidi"/>
          <w:sz w:val="20"/>
          <w:szCs w:val="20"/>
        </w:rPr>
      </w:pPr>
      <w:r w:rsidRPr="006D6C14">
        <w:rPr>
          <w:rFonts w:ascii="GHEA Grapalat" w:eastAsiaTheme="minorHAnsi" w:hAnsi="GHEA Grapalat" w:cstheme="minorBidi"/>
          <w:sz w:val="20"/>
          <w:szCs w:val="20"/>
        </w:rPr>
        <w:t xml:space="preserve">                                                                  наименование банка выдающего гарантию</w:t>
      </w:r>
    </w:p>
    <w:p w:rsidR="003C3F2E" w:rsidRPr="006D6C14" w:rsidRDefault="003C3F2E" w:rsidP="003C3F2E">
      <w:pPr>
        <w:pStyle w:val="NormalWeb"/>
        <w:shd w:val="clear" w:color="auto" w:fill="FFFFFF"/>
        <w:tabs>
          <w:tab w:val="left" w:pos="3402"/>
        </w:tabs>
        <w:spacing w:before="0" w:beforeAutospacing="0" w:after="0" w:afterAutospacing="0"/>
        <w:jc w:val="both"/>
        <w:rPr>
          <w:rFonts w:ascii="GHEA Grapalat" w:eastAsiaTheme="minorHAnsi" w:hAnsi="GHEA Grapalat" w:cstheme="minorBidi"/>
          <w:sz w:val="20"/>
          <w:szCs w:val="20"/>
        </w:rPr>
      </w:pPr>
      <w:r w:rsidRPr="006D6C14">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сумма в цифрах и прописью гарантии)  в течение десяти рабочих дней после получения требования. </w:t>
      </w:r>
    </w:p>
    <w:p w:rsidR="003C3F2E" w:rsidRPr="006D6C14" w:rsidRDefault="003C3F2E" w:rsidP="003C3F2E">
      <w:pPr>
        <w:pStyle w:val="NormalWeb"/>
        <w:shd w:val="clear" w:color="auto" w:fill="FFFFFF"/>
        <w:tabs>
          <w:tab w:val="left" w:pos="3402"/>
        </w:tabs>
        <w:spacing w:before="0" w:beforeAutospacing="0" w:after="0" w:afterAutospacing="0"/>
        <w:jc w:val="both"/>
        <w:rPr>
          <w:rFonts w:ascii="GHEA Grapalat" w:eastAsiaTheme="minorHAnsi" w:hAnsi="GHEA Grapalat" w:cstheme="minorBidi"/>
          <w:sz w:val="20"/>
          <w:szCs w:val="20"/>
        </w:rPr>
      </w:pPr>
      <w:r w:rsidRPr="006D6C14">
        <w:rPr>
          <w:rFonts w:ascii="GHEA Grapalat" w:eastAsiaTheme="minorHAnsi" w:hAnsi="GHEA Grapalat" w:cstheme="minorBidi"/>
          <w:sz w:val="20"/>
          <w:szCs w:val="20"/>
        </w:rPr>
        <w:t>Выплата производится посредством перечисления на расчетный    счет____________________ бенефициара.</w:t>
      </w:r>
    </w:p>
    <w:p w:rsidR="003C3F2E" w:rsidRPr="006D6C14" w:rsidRDefault="003C3F2E" w:rsidP="003C3F2E">
      <w:pPr>
        <w:pStyle w:val="NormalWeb"/>
        <w:shd w:val="clear" w:color="auto" w:fill="FFFFFF"/>
        <w:tabs>
          <w:tab w:val="left" w:pos="3402"/>
        </w:tabs>
        <w:spacing w:before="0" w:beforeAutospacing="0" w:after="0" w:afterAutospacing="0"/>
        <w:jc w:val="both"/>
        <w:rPr>
          <w:rFonts w:ascii="GHEA Grapalat" w:eastAsiaTheme="minorHAnsi" w:hAnsi="GHEA Grapalat" w:cstheme="minorBidi"/>
          <w:sz w:val="20"/>
          <w:szCs w:val="20"/>
        </w:rPr>
      </w:pPr>
      <w:r w:rsidRPr="006D6C14">
        <w:rPr>
          <w:rFonts w:ascii="GHEA Grapalat" w:eastAsiaTheme="minorHAnsi" w:hAnsi="GHEA Grapalat" w:cstheme="minorBidi"/>
          <w:sz w:val="20"/>
          <w:szCs w:val="20"/>
        </w:rPr>
        <w:t xml:space="preserve">                 расчетный счет</w:t>
      </w:r>
    </w:p>
    <w:p w:rsidR="003C3F2E" w:rsidRPr="006D6C14" w:rsidRDefault="003C3F2E" w:rsidP="003C3F2E">
      <w:pPr>
        <w:pStyle w:val="NormalWeb"/>
        <w:shd w:val="clear" w:color="auto" w:fill="FFFFFF"/>
        <w:tabs>
          <w:tab w:val="left" w:pos="3402"/>
        </w:tabs>
        <w:spacing w:before="0" w:beforeAutospacing="0" w:after="0" w:afterAutospacing="0"/>
        <w:ind w:firstLine="375"/>
        <w:jc w:val="both"/>
        <w:rPr>
          <w:rStyle w:val="Strong"/>
          <w:rFonts w:ascii="GHEA Grapalat" w:eastAsiaTheme="minorHAnsi" w:hAnsi="GHEA Grapalat" w:cstheme="minorBidi"/>
          <w:b w:val="0"/>
          <w:bCs w:val="0"/>
          <w:sz w:val="20"/>
          <w:szCs w:val="20"/>
        </w:rPr>
      </w:pPr>
      <w:r w:rsidRPr="006D6C14">
        <w:rPr>
          <w:rFonts w:ascii="GHEA Grapalat" w:eastAsiaTheme="minorHAnsi" w:hAnsi="GHEA Grapalat" w:cstheme="minorBidi"/>
          <w:sz w:val="20"/>
          <w:szCs w:val="20"/>
        </w:rPr>
        <w:t>3. Настоящая гарантия является безотзывной.</w:t>
      </w:r>
    </w:p>
    <w:p w:rsidR="003C3F2E" w:rsidRPr="006D6C14" w:rsidRDefault="003C3F2E" w:rsidP="003C3F2E">
      <w:pPr>
        <w:pStyle w:val="NormalWeb"/>
        <w:shd w:val="clear" w:color="auto" w:fill="FFFFFF"/>
        <w:tabs>
          <w:tab w:val="left" w:pos="3402"/>
        </w:tabs>
        <w:spacing w:before="0" w:beforeAutospacing="0" w:after="0" w:afterAutospacing="0"/>
        <w:ind w:firstLine="375"/>
        <w:jc w:val="both"/>
        <w:rPr>
          <w:rFonts w:eastAsiaTheme="minorHAnsi" w:cstheme="minorBidi"/>
          <w:sz w:val="20"/>
          <w:szCs w:val="20"/>
        </w:rPr>
      </w:pPr>
      <w:r w:rsidRPr="006D6C1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3C3F2E" w:rsidRDefault="003C3F2E" w:rsidP="003C3F2E">
      <w:pPr>
        <w:pStyle w:val="NormalWeb"/>
        <w:shd w:val="clear" w:color="auto" w:fill="FFFFFF"/>
        <w:tabs>
          <w:tab w:val="left" w:pos="3402"/>
        </w:tabs>
        <w:ind w:firstLine="374"/>
        <w:jc w:val="both"/>
        <w:rPr>
          <w:rFonts w:ascii="GHEA Grapalat" w:eastAsiaTheme="minorHAnsi" w:hAnsi="GHEA Grapalat" w:cstheme="minorBidi"/>
          <w:sz w:val="20"/>
          <w:szCs w:val="20"/>
        </w:rPr>
      </w:pPr>
      <w:r w:rsidRPr="006D6C14">
        <w:rPr>
          <w:rFonts w:ascii="GHEA Grapalat" w:eastAsiaTheme="minorHAnsi" w:hAnsi="GHEA Grapalat" w:cstheme="minorBidi"/>
          <w:sz w:val="20"/>
          <w:szCs w:val="20"/>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w:t>
      </w:r>
      <w:r w:rsidRPr="006D6C14">
        <w:rPr>
          <w:rFonts w:eastAsiaTheme="minorHAnsi" w:cstheme="minorBidi"/>
          <w:sz w:val="20"/>
          <w:szCs w:val="20"/>
        </w:rPr>
        <w:t xml:space="preserve"> </w:t>
      </w:r>
      <w:r w:rsidRPr="006D6C14">
        <w:rPr>
          <w:rFonts w:ascii="GHEA Grapalat" w:eastAsiaTheme="minorHAnsi" w:hAnsi="GHEA Grapalat" w:cstheme="minorBidi"/>
          <w:sz w:val="16"/>
          <w:szCs w:val="16"/>
        </w:rPr>
        <w:t>код процедуры</w:t>
      </w:r>
    </w:p>
    <w:p w:rsidR="003C3F2E" w:rsidRPr="006D6C14" w:rsidRDefault="003C3F2E" w:rsidP="003C3F2E">
      <w:pPr>
        <w:pStyle w:val="NormalWeb"/>
        <w:shd w:val="clear" w:color="auto" w:fill="FFFFFF"/>
        <w:tabs>
          <w:tab w:val="left" w:pos="3402"/>
        </w:tabs>
        <w:ind w:firstLine="374"/>
        <w:jc w:val="both"/>
        <w:rPr>
          <w:rStyle w:val="Strong"/>
          <w:rFonts w:ascii="GHEA Grapalat" w:eastAsiaTheme="minorHAnsi" w:hAnsi="GHEA Grapalat" w:cstheme="minorBidi"/>
          <w:b w:val="0"/>
          <w:bCs w:val="0"/>
          <w:sz w:val="20"/>
          <w:szCs w:val="20"/>
        </w:rPr>
      </w:pPr>
      <w:r w:rsidRPr="006D6C14">
        <w:rPr>
          <w:rFonts w:ascii="GHEA Grapalat" w:eastAsiaTheme="minorHAnsi" w:hAnsi="GHEA Grapalat" w:cstheme="minorBidi"/>
          <w:sz w:val="20"/>
          <w:szCs w:val="20"/>
        </w:rPr>
        <w:t>Информацию о факте предоставления настоящей гарантии -</w:t>
      </w:r>
      <w:r w:rsidRPr="006D6C14">
        <w:rPr>
          <w:sz w:val="20"/>
          <w:szCs w:val="20"/>
        </w:rPr>
        <w:t xml:space="preserve"> </w:t>
      </w:r>
      <w:r w:rsidRPr="006D6C14">
        <w:rPr>
          <w:rFonts w:ascii="GHEA Grapalat" w:eastAsiaTheme="minorHAnsi" w:hAnsi="GHEA Grapalat" w:cstheme="minorBidi"/>
          <w:sz w:val="20"/>
          <w:szCs w:val="20"/>
        </w:rPr>
        <w:t>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3C3F2E" w:rsidRPr="006D6C14" w:rsidRDefault="003C3F2E" w:rsidP="003C3F2E">
      <w:pPr>
        <w:pStyle w:val="NormalWeb"/>
        <w:shd w:val="clear" w:color="auto" w:fill="FFFFFF"/>
        <w:tabs>
          <w:tab w:val="left" w:pos="3402"/>
        </w:tabs>
        <w:spacing w:before="0" w:beforeAutospacing="0" w:after="0" w:afterAutospacing="0"/>
        <w:ind w:firstLine="375"/>
        <w:jc w:val="both"/>
        <w:rPr>
          <w:rFonts w:eastAsiaTheme="minorHAnsi" w:cstheme="minorBidi"/>
          <w:sz w:val="20"/>
          <w:szCs w:val="20"/>
        </w:rPr>
      </w:pPr>
      <w:r w:rsidRPr="006D6C14">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p>
    <w:p w:rsidR="003C3F2E" w:rsidRPr="006D6C14" w:rsidRDefault="003C3F2E" w:rsidP="003C3F2E">
      <w:pPr>
        <w:pStyle w:val="NormalWeb"/>
        <w:shd w:val="clear" w:color="auto" w:fill="FFFFFF"/>
        <w:tabs>
          <w:tab w:val="left" w:pos="3402"/>
        </w:tabs>
        <w:spacing w:before="0" w:beforeAutospacing="0" w:after="0" w:afterAutospacing="0"/>
        <w:ind w:firstLine="375"/>
        <w:jc w:val="both"/>
        <w:rPr>
          <w:rFonts w:ascii="GHEA Grapalat" w:eastAsiaTheme="minorHAnsi" w:hAnsi="GHEA Grapalat" w:cstheme="minorBidi"/>
          <w:sz w:val="20"/>
          <w:szCs w:val="20"/>
        </w:rPr>
      </w:pPr>
      <w:r w:rsidRPr="006D6C14">
        <w:rPr>
          <w:rFonts w:ascii="GHEA Grapalat" w:eastAsiaTheme="minorHAnsi" w:hAnsi="GHEA Grapalat" w:cstheme="minorBidi"/>
          <w:sz w:val="20"/>
          <w:szCs w:val="20"/>
        </w:rPr>
        <w:t>7.</w:t>
      </w:r>
      <w:r w:rsidRPr="006D6C14">
        <w:rPr>
          <w:sz w:val="20"/>
          <w:szCs w:val="20"/>
        </w:rPr>
        <w:t xml:space="preserve"> </w:t>
      </w:r>
      <w:r w:rsidRPr="006D6C1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C3F2E" w:rsidRPr="006D6C14" w:rsidRDefault="003C3F2E" w:rsidP="003C3F2E">
      <w:pPr>
        <w:pStyle w:val="NormalWeb"/>
        <w:shd w:val="clear" w:color="auto" w:fill="FFFFFF"/>
        <w:tabs>
          <w:tab w:val="left" w:pos="3402"/>
        </w:tabs>
        <w:spacing w:before="0" w:beforeAutospacing="0" w:after="0" w:afterAutospacing="0"/>
        <w:ind w:firstLine="375"/>
        <w:jc w:val="both"/>
        <w:rPr>
          <w:rFonts w:ascii="GHEA Grapalat" w:eastAsiaTheme="minorHAnsi" w:hAnsi="GHEA Grapalat" w:cstheme="minorBidi"/>
          <w:sz w:val="20"/>
          <w:szCs w:val="20"/>
        </w:rPr>
      </w:pPr>
      <w:r w:rsidRPr="006D6C14">
        <w:rPr>
          <w:rFonts w:ascii="GHEA Grapalat" w:eastAsiaTheme="minorHAnsi" w:hAnsi="GHEA Grapalat" w:cstheme="minorBidi"/>
          <w:sz w:val="20"/>
          <w:szCs w:val="20"/>
        </w:rPr>
        <w:t>8.</w:t>
      </w:r>
      <w:r w:rsidRPr="006D6C14">
        <w:rPr>
          <w:sz w:val="20"/>
          <w:szCs w:val="20"/>
        </w:rPr>
        <w:t xml:space="preserve"> </w:t>
      </w:r>
      <w:r w:rsidRPr="006D6C14">
        <w:rPr>
          <w:rFonts w:ascii="GHEA Grapalat" w:eastAsiaTheme="minorHAnsi" w:hAnsi="GHEA Grapalat" w:cstheme="minorBidi"/>
          <w:sz w:val="20"/>
          <w:szCs w:val="20"/>
        </w:rPr>
        <w:t>Лицо, выдающее гарантию, отклоняет требование бенефициара, если:</w:t>
      </w:r>
    </w:p>
    <w:p w:rsidR="003C3F2E" w:rsidRPr="006D6C14" w:rsidRDefault="003C3F2E" w:rsidP="003C3F2E">
      <w:pPr>
        <w:pStyle w:val="NormalWeb"/>
        <w:shd w:val="clear" w:color="auto" w:fill="FFFFFF"/>
        <w:tabs>
          <w:tab w:val="left" w:pos="3402"/>
        </w:tabs>
        <w:spacing w:before="0" w:beforeAutospacing="0" w:after="0" w:afterAutospacing="0"/>
        <w:ind w:firstLine="375"/>
        <w:jc w:val="both"/>
        <w:rPr>
          <w:rFonts w:ascii="GHEA Grapalat" w:eastAsiaTheme="minorHAnsi" w:hAnsi="GHEA Grapalat" w:cstheme="minorBidi"/>
          <w:sz w:val="20"/>
          <w:szCs w:val="20"/>
        </w:rPr>
      </w:pPr>
      <w:r w:rsidRPr="006D6C1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3C3F2E" w:rsidRPr="006D6C14" w:rsidRDefault="003C3F2E" w:rsidP="003C3F2E">
      <w:pPr>
        <w:pStyle w:val="NormalWeb"/>
        <w:shd w:val="clear" w:color="auto" w:fill="FFFFFF"/>
        <w:tabs>
          <w:tab w:val="left" w:pos="3402"/>
        </w:tabs>
        <w:spacing w:before="0" w:beforeAutospacing="0" w:after="0" w:afterAutospacing="0"/>
        <w:ind w:firstLine="375"/>
        <w:rPr>
          <w:rFonts w:ascii="GHEA Grapalat" w:eastAsiaTheme="minorHAnsi" w:hAnsi="GHEA Grapalat" w:cstheme="minorBidi"/>
          <w:sz w:val="20"/>
          <w:szCs w:val="20"/>
        </w:rPr>
      </w:pPr>
      <w:r w:rsidRPr="006D6C14">
        <w:rPr>
          <w:rFonts w:ascii="GHEA Grapalat" w:eastAsiaTheme="minorHAnsi" w:hAnsi="GHEA Grapalat" w:cstheme="minorBidi"/>
          <w:sz w:val="20"/>
          <w:szCs w:val="20"/>
        </w:rPr>
        <w:t>2) требование представлено по истечении срока, установленного гарантией.</w:t>
      </w:r>
    </w:p>
    <w:p w:rsidR="003C3F2E" w:rsidRPr="006D6C14" w:rsidRDefault="003C3F2E" w:rsidP="003C3F2E">
      <w:pPr>
        <w:pStyle w:val="NormalWeb"/>
        <w:shd w:val="clear" w:color="auto" w:fill="FFFFFF"/>
        <w:tabs>
          <w:tab w:val="left" w:pos="3402"/>
        </w:tabs>
        <w:spacing w:before="0" w:beforeAutospacing="0" w:after="0" w:afterAutospacing="0"/>
        <w:ind w:firstLine="375"/>
        <w:rPr>
          <w:rFonts w:ascii="GHEA Grapalat" w:eastAsiaTheme="minorHAnsi" w:hAnsi="GHEA Grapalat" w:cstheme="minorBidi"/>
          <w:sz w:val="20"/>
          <w:szCs w:val="20"/>
        </w:rPr>
      </w:pPr>
    </w:p>
    <w:p w:rsidR="003C3F2E" w:rsidRPr="006D6C14" w:rsidRDefault="003C3F2E" w:rsidP="003C3F2E">
      <w:pPr>
        <w:pStyle w:val="NormalWeb"/>
        <w:shd w:val="clear" w:color="auto" w:fill="FFFFFF"/>
        <w:tabs>
          <w:tab w:val="left" w:pos="3402"/>
        </w:tabs>
        <w:spacing w:before="0" w:beforeAutospacing="0" w:after="0" w:afterAutospacing="0"/>
        <w:ind w:firstLine="375"/>
        <w:rPr>
          <w:rFonts w:ascii="GHEA Grapalat" w:eastAsiaTheme="minorHAnsi" w:hAnsi="GHEA Grapalat" w:cstheme="minorBidi"/>
          <w:sz w:val="20"/>
          <w:szCs w:val="20"/>
        </w:rPr>
      </w:pPr>
      <w:r w:rsidRPr="006D6C1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C3F2E" w:rsidRPr="006D6C14" w:rsidRDefault="003C3F2E" w:rsidP="003C3F2E">
      <w:pPr>
        <w:pStyle w:val="NormalWeb"/>
        <w:shd w:val="clear" w:color="auto" w:fill="FFFFFF"/>
        <w:tabs>
          <w:tab w:val="left" w:pos="3402"/>
        </w:tabs>
        <w:spacing w:before="0" w:beforeAutospacing="0" w:after="0" w:afterAutospacing="0"/>
        <w:ind w:firstLine="375"/>
        <w:rPr>
          <w:rFonts w:ascii="GHEA Grapalat" w:eastAsiaTheme="minorHAnsi" w:hAnsi="GHEA Grapalat" w:cstheme="minorBidi"/>
          <w:sz w:val="20"/>
          <w:szCs w:val="20"/>
        </w:rPr>
      </w:pPr>
      <w:r w:rsidRPr="006D6C1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3C3F2E" w:rsidRPr="006D6C14" w:rsidRDefault="003C3F2E" w:rsidP="003C3F2E">
      <w:pPr>
        <w:pStyle w:val="NormalWeb"/>
        <w:shd w:val="clear" w:color="auto" w:fill="FFFFFF"/>
        <w:tabs>
          <w:tab w:val="left" w:pos="3402"/>
        </w:tabs>
        <w:spacing w:before="0" w:beforeAutospacing="0" w:after="0" w:afterAutospacing="0"/>
        <w:ind w:firstLine="375"/>
        <w:jc w:val="both"/>
        <w:rPr>
          <w:rFonts w:ascii="GHEA Grapalat" w:eastAsiaTheme="minorHAnsi" w:hAnsi="GHEA Grapalat" w:cstheme="minorBidi"/>
          <w:sz w:val="20"/>
          <w:szCs w:val="20"/>
        </w:rPr>
      </w:pPr>
      <w:r w:rsidRPr="006D6C1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C3F2E" w:rsidRPr="007920F6" w:rsidRDefault="003C3F2E" w:rsidP="003C3F2E">
      <w:pPr>
        <w:pStyle w:val="NormalWeb"/>
        <w:shd w:val="clear" w:color="auto" w:fill="FFFFFF"/>
        <w:tabs>
          <w:tab w:val="left" w:pos="3402"/>
        </w:tabs>
        <w:spacing w:before="0" w:beforeAutospacing="0" w:after="0" w:afterAutospacing="0"/>
        <w:ind w:firstLine="375"/>
        <w:jc w:val="both"/>
        <w:rPr>
          <w:rFonts w:ascii="GHEA Grapalat" w:hAnsi="GHEA Grapalat"/>
          <w:sz w:val="20"/>
          <w:szCs w:val="20"/>
        </w:rPr>
      </w:pPr>
    </w:p>
    <w:p w:rsidR="003C3F2E" w:rsidRPr="007920F6" w:rsidRDefault="003C3F2E" w:rsidP="003C3F2E">
      <w:pPr>
        <w:pStyle w:val="NormalWeb"/>
        <w:shd w:val="clear" w:color="auto" w:fill="FFFFFF"/>
        <w:tabs>
          <w:tab w:val="left" w:pos="3402"/>
        </w:tabs>
        <w:spacing w:before="0" w:beforeAutospacing="0" w:after="0" w:afterAutospacing="0"/>
        <w:ind w:firstLine="375"/>
        <w:jc w:val="both"/>
        <w:rPr>
          <w:rFonts w:ascii="GHEA Grapalat" w:hAnsi="GHEA Grapalat"/>
          <w:sz w:val="20"/>
          <w:szCs w:val="20"/>
          <w:u w:val="single"/>
        </w:rPr>
      </w:pPr>
      <w:r w:rsidRPr="006D6C14">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3C3F2E" w:rsidRPr="007920F6" w:rsidRDefault="003C3F2E" w:rsidP="003C3F2E">
      <w:pPr>
        <w:pStyle w:val="NormalWeb"/>
        <w:shd w:val="clear" w:color="auto" w:fill="FFFFFF"/>
        <w:tabs>
          <w:tab w:val="left" w:pos="3402"/>
        </w:tabs>
        <w:spacing w:before="0" w:beforeAutospacing="0" w:after="0" w:afterAutospacing="0"/>
        <w:ind w:firstLine="375"/>
        <w:jc w:val="both"/>
        <w:rPr>
          <w:rFonts w:ascii="GHEA Grapalat" w:hAnsi="GHEA Grapalat"/>
          <w:sz w:val="20"/>
          <w:szCs w:val="20"/>
          <w:u w:val="single"/>
        </w:rPr>
      </w:pPr>
    </w:p>
    <w:p w:rsidR="003C3F2E" w:rsidRDefault="003C3F2E" w:rsidP="003C3F2E">
      <w:pPr>
        <w:pStyle w:val="NormalWeb"/>
        <w:shd w:val="clear" w:color="auto" w:fill="FFFFFF"/>
        <w:tabs>
          <w:tab w:val="left" w:pos="3402"/>
        </w:tabs>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3C3F2E" w:rsidRDefault="003C3F2E" w:rsidP="003C3F2E">
      <w:pPr>
        <w:pStyle w:val="NormalWeb"/>
        <w:shd w:val="clear" w:color="auto" w:fill="FFFFFF"/>
        <w:tabs>
          <w:tab w:val="left" w:pos="3402"/>
        </w:tabs>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rsidR="003C3F2E" w:rsidRDefault="003C3F2E" w:rsidP="003C3F2E">
      <w:pPr>
        <w:widowControl w:val="0"/>
        <w:tabs>
          <w:tab w:val="left" w:pos="3402"/>
        </w:tabs>
        <w:ind w:firstLine="567"/>
        <w:jc w:val="right"/>
        <w:rPr>
          <w:rFonts w:ascii="GHEA Grapalat" w:hAnsi="GHEA Grapalat"/>
          <w:b/>
          <w:sz w:val="20"/>
          <w:szCs w:val="20"/>
        </w:rPr>
      </w:pPr>
    </w:p>
    <w:p w:rsidR="003C3F2E" w:rsidRDefault="003C3F2E" w:rsidP="003C3F2E">
      <w:pPr>
        <w:widowControl w:val="0"/>
        <w:tabs>
          <w:tab w:val="left" w:pos="3402"/>
        </w:tabs>
        <w:ind w:firstLine="567"/>
        <w:jc w:val="right"/>
        <w:rPr>
          <w:rFonts w:ascii="GHEA Grapalat" w:hAnsi="GHEA Grapalat"/>
          <w:b/>
          <w:sz w:val="20"/>
          <w:szCs w:val="20"/>
        </w:rPr>
      </w:pPr>
    </w:p>
    <w:p w:rsidR="003C3F2E" w:rsidRDefault="003C3F2E" w:rsidP="003C3F2E">
      <w:pPr>
        <w:widowControl w:val="0"/>
        <w:tabs>
          <w:tab w:val="left" w:pos="3402"/>
        </w:tabs>
        <w:ind w:firstLine="567"/>
        <w:jc w:val="right"/>
        <w:rPr>
          <w:rFonts w:ascii="GHEA Grapalat" w:hAnsi="GHEA Grapalat"/>
          <w:b/>
          <w:sz w:val="20"/>
          <w:szCs w:val="20"/>
        </w:rPr>
      </w:pPr>
    </w:p>
    <w:p w:rsidR="003C3F2E" w:rsidRDefault="003C3F2E" w:rsidP="003C3F2E">
      <w:pPr>
        <w:widowControl w:val="0"/>
        <w:tabs>
          <w:tab w:val="left" w:pos="3402"/>
        </w:tabs>
        <w:ind w:firstLine="567"/>
        <w:jc w:val="right"/>
        <w:rPr>
          <w:rFonts w:ascii="GHEA Grapalat" w:hAnsi="GHEA Grapalat"/>
          <w:b/>
          <w:sz w:val="20"/>
          <w:szCs w:val="20"/>
        </w:rPr>
      </w:pPr>
    </w:p>
    <w:p w:rsidR="00B90C0A" w:rsidRPr="00DE015D" w:rsidRDefault="00B90C0A" w:rsidP="00B90C0A">
      <w:pPr>
        <w:widowControl w:val="0"/>
        <w:ind w:firstLine="567"/>
        <w:jc w:val="right"/>
        <w:rPr>
          <w:rFonts w:ascii="GHEA Grapalat" w:hAnsi="GHEA Grapalat"/>
          <w:b/>
          <w:sz w:val="20"/>
          <w:szCs w:val="20"/>
        </w:rPr>
      </w:pPr>
      <w:r w:rsidRPr="00DE015D">
        <w:rPr>
          <w:rFonts w:ascii="GHEA Grapalat" w:hAnsi="GHEA Grapalat"/>
          <w:b/>
          <w:sz w:val="20"/>
          <w:szCs w:val="20"/>
        </w:rPr>
        <w:lastRenderedPageBreak/>
        <w:t>Приложение № 4.1</w:t>
      </w:r>
    </w:p>
    <w:p w:rsidR="00B90C0A" w:rsidRPr="00DE015D" w:rsidRDefault="00B90C0A" w:rsidP="00B90C0A">
      <w:pPr>
        <w:widowControl w:val="0"/>
        <w:ind w:firstLine="567"/>
        <w:jc w:val="right"/>
        <w:rPr>
          <w:rFonts w:ascii="GHEA Grapalat" w:hAnsi="GHEA Grapalat" w:cs="Arial"/>
          <w:b/>
          <w:sz w:val="20"/>
          <w:szCs w:val="20"/>
        </w:rPr>
      </w:pPr>
      <w:r w:rsidRPr="00DE015D">
        <w:rPr>
          <w:rFonts w:ascii="GHEA Grapalat" w:hAnsi="GHEA Grapalat"/>
          <w:b/>
          <w:sz w:val="20"/>
          <w:szCs w:val="20"/>
        </w:rPr>
        <w:t>к Приглашению на открытый конкурс</w:t>
      </w:r>
      <w:r w:rsidRPr="00DE015D">
        <w:rPr>
          <w:rFonts w:ascii="GHEA Grapalat" w:hAnsi="GHEA Grapalat" w:cs="Arial"/>
          <w:b/>
          <w:sz w:val="20"/>
          <w:szCs w:val="20"/>
        </w:rPr>
        <w:br/>
      </w:r>
      <w:r w:rsidRPr="00DE015D">
        <w:rPr>
          <w:rFonts w:ascii="GHEA Grapalat" w:hAnsi="GHEA Grapalat"/>
          <w:b/>
          <w:sz w:val="20"/>
          <w:szCs w:val="20"/>
        </w:rPr>
        <w:t>под кодом "</w:t>
      </w:r>
      <w:r w:rsidR="00BF0FB8" w:rsidRPr="00BF0FB8">
        <w:rPr>
          <w:rFonts w:ascii="GHEA Grapalat" w:hAnsi="GHEA Grapalat"/>
          <w:sz w:val="20"/>
          <w:szCs w:val="20"/>
        </w:rPr>
        <w:t xml:space="preserve"> </w:t>
      </w:r>
      <w:r w:rsidR="00BF0FB8" w:rsidRPr="00BF0FB8">
        <w:rPr>
          <w:rFonts w:ascii="GHEA Grapalat" w:hAnsi="GHEA Grapalat"/>
          <w:sz w:val="20"/>
          <w:szCs w:val="20"/>
          <w:lang w:val="en-US"/>
        </w:rPr>
        <w:t>AM</w:t>
      </w:r>
      <w:r w:rsidR="00BF0FB8" w:rsidRPr="00BF0FB8">
        <w:rPr>
          <w:rFonts w:ascii="GHEA Grapalat" w:hAnsi="GHEA Grapalat"/>
          <w:b/>
          <w:sz w:val="20"/>
          <w:szCs w:val="20"/>
          <w:lang w:val="en-US"/>
        </w:rPr>
        <w:t>NXM</w:t>
      </w:r>
      <w:r w:rsidR="00BF0FB8" w:rsidRPr="00BF0FB8">
        <w:rPr>
          <w:rFonts w:ascii="GHEA Grapalat" w:hAnsi="GHEA Grapalat"/>
          <w:b/>
          <w:sz w:val="20"/>
          <w:szCs w:val="20"/>
        </w:rPr>
        <w:t>--BMAShDzB</w:t>
      </w:r>
      <w:r w:rsidR="00BF0FB8" w:rsidRPr="00BF0FB8">
        <w:rPr>
          <w:rStyle w:val="FootnoteReference"/>
          <w:rFonts w:ascii="GHEA Grapalat" w:hAnsi="GHEA Grapalat"/>
          <w:b/>
          <w:sz w:val="20"/>
          <w:szCs w:val="20"/>
        </w:rPr>
        <w:footnoteReference w:customMarkFollows="1" w:id="21"/>
        <w:t>*</w:t>
      </w:r>
      <w:r w:rsidR="00BF0FB8" w:rsidRPr="00BF0FB8">
        <w:rPr>
          <w:rFonts w:ascii="GHEA Grapalat" w:hAnsi="GHEA Grapalat"/>
          <w:b/>
          <w:sz w:val="20"/>
          <w:szCs w:val="20"/>
        </w:rPr>
        <w:t>---21/1</w:t>
      </w:r>
      <w:r w:rsidR="00BF0FB8" w:rsidRPr="00DE015D">
        <w:rPr>
          <w:rFonts w:ascii="GHEA Grapalat" w:hAnsi="GHEA Grapalat"/>
          <w:b/>
        </w:rPr>
        <w:t xml:space="preserve"> </w:t>
      </w:r>
      <w:r w:rsidRPr="00DE015D">
        <w:rPr>
          <w:rFonts w:ascii="GHEA Grapalat" w:hAnsi="GHEA Grapalat"/>
          <w:b/>
          <w:sz w:val="20"/>
          <w:szCs w:val="20"/>
        </w:rPr>
        <w:t>"</w:t>
      </w:r>
      <w:r w:rsidRPr="00DE015D">
        <w:rPr>
          <w:rStyle w:val="FootnoteReference"/>
          <w:rFonts w:ascii="GHEA Grapalat" w:hAnsi="GHEA Grapalat"/>
          <w:b/>
          <w:sz w:val="20"/>
          <w:szCs w:val="20"/>
        </w:rPr>
        <w:footnoteReference w:customMarkFollows="1" w:id="22"/>
        <w:t>*</w:t>
      </w:r>
    </w:p>
    <w:p w:rsidR="007723F7" w:rsidRPr="003C3F2E" w:rsidRDefault="007723F7" w:rsidP="003D2FE2">
      <w:pPr>
        <w:widowControl w:val="0"/>
        <w:jc w:val="right"/>
        <w:rPr>
          <w:rFonts w:ascii="GHEA Grapalat" w:hAnsi="GHEA Grapalat"/>
          <w:b/>
          <w:i/>
          <w:sz w:val="20"/>
          <w:szCs w:val="20"/>
        </w:rPr>
      </w:pPr>
    </w:p>
    <w:p w:rsidR="00A21DA8" w:rsidRPr="003C3F2E" w:rsidRDefault="00A21DA8" w:rsidP="00A21DA8">
      <w:pPr>
        <w:pStyle w:val="BodyTextIndent3"/>
        <w:widowControl w:val="0"/>
        <w:spacing w:after="160" w:line="240" w:lineRule="auto"/>
        <w:jc w:val="center"/>
        <w:rPr>
          <w:rFonts w:ascii="GHEA Grapalat" w:hAnsi="GHEA Grapalat"/>
          <w:b/>
          <w:lang w:val="hy-AM"/>
        </w:rPr>
      </w:pPr>
      <w:r w:rsidRPr="003C3F2E">
        <w:rPr>
          <w:rFonts w:ascii="GHEA Grapalat" w:hAnsi="GHEA Grapalat"/>
          <w:b/>
        </w:rPr>
        <w:t xml:space="preserve">ГАРАНТИЯ </w:t>
      </w:r>
      <w:r w:rsidRPr="003C3F2E">
        <w:rPr>
          <w:rFonts w:ascii="GHEA Grapalat" w:hAnsi="GHEA Grapalat"/>
          <w:b/>
          <w:lang w:val="en-US"/>
        </w:rPr>
        <w:t>N</w:t>
      </w:r>
      <w:r w:rsidRPr="003C3F2E">
        <w:rPr>
          <w:rFonts w:ascii="GHEA Grapalat" w:hAnsi="GHEA Grapalat"/>
          <w:b/>
          <w:lang w:val="hy-AM"/>
        </w:rPr>
        <w:t>________</w:t>
      </w:r>
    </w:p>
    <w:p w:rsidR="00A21DA8" w:rsidRPr="00DE015D" w:rsidRDefault="00A21DA8" w:rsidP="00A21DA8">
      <w:pPr>
        <w:widowControl w:val="0"/>
        <w:spacing w:after="160"/>
        <w:ind w:left="567" w:right="565"/>
        <w:jc w:val="center"/>
        <w:rPr>
          <w:rFonts w:ascii="GHEA Grapalat" w:hAnsi="GHEA Grapalat"/>
          <w:b/>
          <w:sz w:val="20"/>
          <w:szCs w:val="20"/>
        </w:rPr>
      </w:pPr>
      <w:r w:rsidRPr="00DE015D">
        <w:rPr>
          <w:rFonts w:ascii="GHEA Grapalat" w:hAnsi="GHEA Grapalat"/>
          <w:b/>
          <w:sz w:val="20"/>
          <w:szCs w:val="20"/>
        </w:rPr>
        <w:t>(обеспечение квалификации)</w:t>
      </w:r>
    </w:p>
    <w:p w:rsidR="00A21DA8" w:rsidRPr="003C3F2E" w:rsidRDefault="00A21DA8" w:rsidP="00A21DA8">
      <w:pPr>
        <w:pStyle w:val="NormalWeb"/>
        <w:shd w:val="clear" w:color="auto" w:fill="FFFFFF"/>
        <w:spacing w:before="0" w:beforeAutospacing="0" w:after="0" w:afterAutospacing="0"/>
        <w:jc w:val="both"/>
        <w:rPr>
          <w:rStyle w:val="Strong"/>
          <w:rFonts w:ascii="GHEA Grapalat" w:hAnsi="GHEA Grapalat"/>
          <w:b w:val="0"/>
          <w:bCs w:val="0"/>
          <w:sz w:val="16"/>
          <w:szCs w:val="16"/>
          <w:lang w:val="hy-AM"/>
        </w:rPr>
      </w:pPr>
      <w:r w:rsidRPr="00DE015D">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00996AAE" w:rsidRPr="00DE015D">
        <w:rPr>
          <w:rFonts w:ascii="GHEA Grapalat" w:eastAsiaTheme="minorHAnsi" w:hAnsi="GHEA Grapalat" w:cstheme="minorBidi"/>
          <w:sz w:val="20"/>
          <w:szCs w:val="20"/>
        </w:rPr>
        <w:t xml:space="preserve">  </w:t>
      </w:r>
      <w:r w:rsidRPr="00DE015D">
        <w:rPr>
          <w:rFonts w:ascii="GHEA Grapalat" w:eastAsiaTheme="minorHAnsi" w:hAnsi="GHEA Grapalat" w:cstheme="minorBidi"/>
          <w:sz w:val="20"/>
          <w:szCs w:val="20"/>
        </w:rPr>
        <w:t xml:space="preserve"> </w:t>
      </w:r>
      <w:r w:rsidRPr="00DE015D">
        <w:rPr>
          <w:rFonts w:eastAsiaTheme="minorHAnsi" w:cstheme="minorBidi"/>
          <w:sz w:val="20"/>
          <w:szCs w:val="20"/>
        </w:rPr>
        <w:t xml:space="preserve"> </w:t>
      </w:r>
      <w:r w:rsidRPr="00DE015D">
        <w:rPr>
          <w:rFonts w:eastAsiaTheme="minorHAnsi" w:cstheme="minorBidi"/>
          <w:sz w:val="20"/>
          <w:szCs w:val="20"/>
          <w:lang w:val="hy-AM"/>
        </w:rPr>
        <w:t xml:space="preserve">  </w:t>
      </w:r>
      <w:r w:rsidRPr="00DE015D">
        <w:rPr>
          <w:rStyle w:val="Strong"/>
          <w:rFonts w:ascii="GHEA Grapalat" w:hAnsi="GHEA Grapalat"/>
          <w:sz w:val="20"/>
          <w:szCs w:val="20"/>
          <w:u w:val="single"/>
          <w:lang w:val="hy-AM"/>
        </w:rPr>
        <w:tab/>
      </w:r>
      <w:r w:rsidRPr="00DE015D">
        <w:rPr>
          <w:rStyle w:val="Strong"/>
          <w:rFonts w:ascii="GHEA Grapalat" w:hAnsi="GHEA Grapalat"/>
          <w:sz w:val="20"/>
          <w:szCs w:val="20"/>
          <w:u w:val="single"/>
          <w:lang w:val="hy-AM"/>
        </w:rPr>
        <w:tab/>
      </w:r>
      <w:r w:rsidRPr="00DE015D">
        <w:rPr>
          <w:rStyle w:val="Strong"/>
          <w:rFonts w:ascii="GHEA Grapalat" w:hAnsi="GHEA Grapalat"/>
          <w:sz w:val="20"/>
          <w:szCs w:val="20"/>
        </w:rPr>
        <w:t xml:space="preserve">                                                                  </w:t>
      </w:r>
    </w:p>
    <w:p w:rsidR="00A21DA8" w:rsidRPr="003C3F2E" w:rsidRDefault="00A21DA8" w:rsidP="00A21DA8">
      <w:pPr>
        <w:pStyle w:val="NormalWeb"/>
        <w:shd w:val="clear" w:color="auto" w:fill="FFFFFF"/>
        <w:spacing w:before="0" w:beforeAutospacing="0" w:after="0" w:afterAutospacing="0"/>
        <w:ind w:left="-142"/>
        <w:rPr>
          <w:rStyle w:val="Strong"/>
          <w:rFonts w:ascii="GHEA Grapalat" w:hAnsi="GHEA Grapalat"/>
          <w:b w:val="0"/>
          <w:sz w:val="16"/>
          <w:szCs w:val="16"/>
        </w:rPr>
      </w:pPr>
      <w:r w:rsidRPr="003C3F2E">
        <w:rPr>
          <w:rStyle w:val="Strong"/>
          <w:rFonts w:ascii="GHEA Grapalat" w:hAnsi="GHEA Grapalat"/>
          <w:b w:val="0"/>
          <w:sz w:val="16"/>
          <w:szCs w:val="16"/>
          <w:lang w:val="hy-AM"/>
        </w:rPr>
        <w:tab/>
      </w:r>
      <w:r w:rsidRPr="003C3F2E">
        <w:rPr>
          <w:rStyle w:val="Strong"/>
          <w:rFonts w:ascii="GHEA Grapalat" w:hAnsi="GHEA Grapalat"/>
          <w:b w:val="0"/>
          <w:sz w:val="16"/>
          <w:szCs w:val="16"/>
        </w:rPr>
        <w:t xml:space="preserve">                                                                            </w:t>
      </w:r>
      <w:r w:rsidR="006A584F" w:rsidRPr="003C3F2E">
        <w:rPr>
          <w:rStyle w:val="Strong"/>
          <w:rFonts w:ascii="GHEA Grapalat" w:hAnsi="GHEA Grapalat"/>
          <w:b w:val="0"/>
          <w:sz w:val="16"/>
          <w:szCs w:val="16"/>
        </w:rPr>
        <w:t xml:space="preserve">                                   </w:t>
      </w:r>
      <w:r w:rsidR="003C3F2E" w:rsidRPr="007920F6">
        <w:rPr>
          <w:rStyle w:val="Strong"/>
          <w:rFonts w:ascii="GHEA Grapalat" w:hAnsi="GHEA Grapalat"/>
          <w:b w:val="0"/>
          <w:sz w:val="16"/>
          <w:szCs w:val="16"/>
        </w:rPr>
        <w:t xml:space="preserve">                                                       </w:t>
      </w:r>
      <w:r w:rsidR="006A584F" w:rsidRPr="003C3F2E">
        <w:rPr>
          <w:rStyle w:val="Strong"/>
          <w:rFonts w:ascii="GHEA Grapalat" w:hAnsi="GHEA Grapalat"/>
          <w:b w:val="0"/>
          <w:sz w:val="16"/>
          <w:szCs w:val="16"/>
        </w:rPr>
        <w:t xml:space="preserve"> </w:t>
      </w:r>
      <w:r w:rsidRPr="003C3F2E">
        <w:rPr>
          <w:rStyle w:val="Strong"/>
          <w:rFonts w:ascii="GHEA Grapalat" w:hAnsi="GHEA Grapalat"/>
          <w:b w:val="0"/>
          <w:sz w:val="16"/>
          <w:szCs w:val="16"/>
        </w:rPr>
        <w:t>номер заключаемого договора</w:t>
      </w:r>
    </w:p>
    <w:p w:rsidR="00A21DA8" w:rsidRPr="00DE015D" w:rsidRDefault="00A21DA8" w:rsidP="00A21DA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DE015D">
        <w:rPr>
          <w:rFonts w:ascii="GHEA Grapalat" w:eastAsiaTheme="minorHAnsi" w:hAnsi="GHEA Grapalat" w:cstheme="minorBidi"/>
          <w:sz w:val="20"/>
          <w:szCs w:val="20"/>
        </w:rPr>
        <w:t xml:space="preserve">  заключаемым</w:t>
      </w:r>
      <w:r w:rsidRPr="00DE015D">
        <w:rPr>
          <w:rStyle w:val="Strong"/>
          <w:rFonts w:ascii="GHEA Grapalat" w:hAnsi="GHEA Grapalat"/>
          <w:sz w:val="20"/>
          <w:szCs w:val="20"/>
          <w:u w:val="single"/>
          <w:lang w:val="hy-AM"/>
        </w:rPr>
        <w:tab/>
      </w:r>
      <w:r w:rsidRPr="00DE015D">
        <w:rPr>
          <w:rStyle w:val="Strong"/>
          <w:rFonts w:ascii="GHEA Grapalat" w:hAnsi="GHEA Grapalat"/>
          <w:sz w:val="20"/>
          <w:szCs w:val="20"/>
          <w:u w:val="single"/>
          <w:lang w:val="hy-AM"/>
        </w:rPr>
        <w:tab/>
      </w:r>
      <w:r w:rsidRPr="00DE015D">
        <w:rPr>
          <w:rStyle w:val="Strong"/>
          <w:rFonts w:ascii="GHEA Grapalat" w:hAnsi="GHEA Grapalat"/>
          <w:sz w:val="20"/>
          <w:szCs w:val="20"/>
          <w:u w:val="single"/>
          <w:lang w:val="hy-AM"/>
        </w:rPr>
        <w:tab/>
      </w:r>
      <w:r w:rsidRPr="00DE015D">
        <w:rPr>
          <w:rStyle w:val="Strong"/>
          <w:rFonts w:ascii="GHEA Grapalat" w:hAnsi="GHEA Grapalat"/>
          <w:sz w:val="20"/>
          <w:szCs w:val="20"/>
          <w:u w:val="single"/>
          <w:lang w:val="hy-AM"/>
        </w:rPr>
        <w:tab/>
      </w:r>
      <w:r w:rsidRPr="00DE015D">
        <w:rPr>
          <w:rStyle w:val="Strong"/>
          <w:rFonts w:ascii="GHEA Grapalat" w:hAnsi="GHEA Grapalat"/>
          <w:sz w:val="20"/>
          <w:szCs w:val="20"/>
          <w:u w:val="single"/>
          <w:lang w:val="hy-AM"/>
        </w:rPr>
        <w:tab/>
      </w:r>
      <w:r w:rsidRPr="00DE015D">
        <w:rPr>
          <w:rFonts w:eastAsiaTheme="minorHAnsi" w:cstheme="minorBidi"/>
          <w:sz w:val="20"/>
          <w:szCs w:val="20"/>
        </w:rPr>
        <w:t xml:space="preserve"> (</w:t>
      </w:r>
      <w:r w:rsidRPr="00DE015D">
        <w:rPr>
          <w:rFonts w:ascii="GHEA Grapalat" w:eastAsiaTheme="minorHAnsi" w:hAnsi="GHEA Grapalat" w:cstheme="minorBidi"/>
          <w:sz w:val="20"/>
          <w:szCs w:val="20"/>
        </w:rPr>
        <w:t xml:space="preserve">далее-принципал ) в результате  </w:t>
      </w:r>
    </w:p>
    <w:p w:rsidR="00A21DA8" w:rsidRPr="003C3F2E" w:rsidRDefault="00A21DA8" w:rsidP="003C3F2E">
      <w:pPr>
        <w:pStyle w:val="NormalWeb"/>
        <w:shd w:val="clear" w:color="auto" w:fill="FFFFFF"/>
        <w:spacing w:before="0" w:beforeAutospacing="0" w:after="0" w:afterAutospacing="0"/>
        <w:ind w:left="-142"/>
        <w:rPr>
          <w:rFonts w:cs="Sylfaen"/>
          <w:b/>
          <w:sz w:val="16"/>
          <w:szCs w:val="16"/>
          <w:vertAlign w:val="superscript"/>
          <w:lang w:val="hy-AM"/>
        </w:rPr>
      </w:pPr>
      <w:r w:rsidRPr="00DE015D">
        <w:rPr>
          <w:rStyle w:val="Strong"/>
          <w:rFonts w:ascii="GHEA Grapalat" w:hAnsi="GHEA Grapalat"/>
          <w:b w:val="0"/>
          <w:sz w:val="20"/>
          <w:szCs w:val="20"/>
        </w:rPr>
        <w:t xml:space="preserve">                                  </w:t>
      </w:r>
      <w:r w:rsidRPr="003C3F2E">
        <w:rPr>
          <w:rStyle w:val="Strong"/>
          <w:rFonts w:ascii="GHEA Grapalat" w:hAnsi="GHEA Grapalat"/>
          <w:b w:val="0"/>
          <w:sz w:val="16"/>
          <w:szCs w:val="16"/>
        </w:rPr>
        <w:t>наименование отобранного участника</w:t>
      </w:r>
      <w:r w:rsidRPr="003C3F2E">
        <w:rPr>
          <w:rStyle w:val="Strong"/>
          <w:rFonts w:ascii="GHEA Grapalat" w:hAnsi="GHEA Grapalat"/>
          <w:b w:val="0"/>
          <w:sz w:val="16"/>
          <w:szCs w:val="16"/>
          <w:lang w:val="hy-AM"/>
        </w:rPr>
        <w:tab/>
      </w:r>
      <w:r w:rsidRPr="00DE015D">
        <w:rPr>
          <w:rStyle w:val="Strong"/>
          <w:rFonts w:ascii="GHEA Grapalat" w:hAnsi="GHEA Grapalat"/>
          <w:sz w:val="20"/>
          <w:szCs w:val="20"/>
          <w:lang w:val="hy-AM"/>
        </w:rPr>
        <w:tab/>
      </w:r>
      <w:r w:rsidRPr="00DE015D">
        <w:rPr>
          <w:rFonts w:eastAsiaTheme="minorHAnsi" w:cstheme="minorBidi"/>
          <w:sz w:val="20"/>
          <w:szCs w:val="20"/>
        </w:rPr>
        <w:t xml:space="preserve"> </w:t>
      </w:r>
    </w:p>
    <w:p w:rsidR="00A21DA8" w:rsidRPr="00DE015D" w:rsidRDefault="00A21DA8" w:rsidP="00A21DA8">
      <w:pPr>
        <w:pStyle w:val="NormalWeb"/>
        <w:shd w:val="clear" w:color="auto" w:fill="FFFFFF"/>
        <w:spacing w:before="0" w:beforeAutospacing="0" w:after="0" w:afterAutospacing="0"/>
        <w:jc w:val="both"/>
        <w:rPr>
          <w:rFonts w:ascii="GHEA Grapalat" w:hAnsi="GHEA Grapalat"/>
          <w:sz w:val="20"/>
          <w:szCs w:val="20"/>
          <w:lang w:val="hy-AM"/>
        </w:rPr>
      </w:pPr>
      <w:r w:rsidRPr="00DE015D">
        <w:rPr>
          <w:rFonts w:ascii="GHEA Grapalat" w:eastAsiaTheme="minorHAnsi" w:hAnsi="GHEA Grapalat" w:cstheme="minorBidi"/>
          <w:sz w:val="20"/>
          <w:szCs w:val="20"/>
        </w:rPr>
        <w:t xml:space="preserve">организованной </w:t>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lang w:val="hy-AM"/>
        </w:rPr>
        <w:t xml:space="preserve"> </w:t>
      </w:r>
      <w:r w:rsidRPr="00DE015D">
        <w:rPr>
          <w:rFonts w:ascii="GHEA Grapalat" w:eastAsiaTheme="minorHAnsi" w:hAnsi="GHEA Grapalat" w:cstheme="minorBidi"/>
          <w:sz w:val="20"/>
          <w:szCs w:val="20"/>
        </w:rPr>
        <w:t xml:space="preserve"> (далее-бенефициар) </w:t>
      </w:r>
    </w:p>
    <w:p w:rsidR="00A21DA8" w:rsidRPr="00495AE0" w:rsidRDefault="00A21DA8" w:rsidP="00A21DA8">
      <w:pPr>
        <w:pStyle w:val="NormalWeb"/>
        <w:shd w:val="clear" w:color="auto" w:fill="FFFFFF"/>
        <w:spacing w:before="0" w:beforeAutospacing="0" w:after="0" w:afterAutospacing="0"/>
        <w:ind w:left="1276" w:firstLine="708"/>
        <w:rPr>
          <w:rFonts w:ascii="GHEA Grapalat" w:eastAsiaTheme="minorHAnsi" w:hAnsi="GHEA Grapalat" w:cstheme="minorBidi"/>
          <w:b/>
          <w:sz w:val="16"/>
          <w:szCs w:val="16"/>
        </w:rPr>
      </w:pPr>
      <w:r w:rsidRPr="00495AE0">
        <w:rPr>
          <w:rFonts w:ascii="GHEA Grapalat" w:hAnsi="GHEA Grapalat" w:cs="Sylfaen"/>
          <w:sz w:val="16"/>
          <w:szCs w:val="16"/>
          <w:vertAlign w:val="superscript"/>
        </w:rPr>
        <w:t xml:space="preserve">                         </w:t>
      </w:r>
      <w:r w:rsidRPr="00495AE0">
        <w:rPr>
          <w:rStyle w:val="Strong"/>
          <w:rFonts w:ascii="GHEA Grapalat" w:hAnsi="GHEA Grapalat"/>
          <w:b w:val="0"/>
          <w:sz w:val="16"/>
          <w:szCs w:val="16"/>
        </w:rPr>
        <w:t>наименование заказчика</w:t>
      </w:r>
      <w:r w:rsidRPr="00495AE0">
        <w:rPr>
          <w:rFonts w:ascii="GHEA Grapalat" w:eastAsiaTheme="minorHAnsi" w:hAnsi="GHEA Grapalat" w:cstheme="minorBidi"/>
          <w:b/>
          <w:sz w:val="16"/>
          <w:szCs w:val="16"/>
        </w:rPr>
        <w:t xml:space="preserve"> </w:t>
      </w:r>
    </w:p>
    <w:p w:rsidR="00A21DA8" w:rsidRPr="00DE015D" w:rsidRDefault="00A21DA8" w:rsidP="00A21DA8">
      <w:pPr>
        <w:pStyle w:val="NormalWeb"/>
        <w:shd w:val="clear" w:color="auto" w:fill="FFFFFF"/>
        <w:spacing w:before="0" w:beforeAutospacing="0" w:after="0" w:afterAutospacing="0"/>
        <w:rPr>
          <w:rFonts w:ascii="GHEA Grapalat" w:hAnsi="GHEA Grapalat" w:cs="Sylfaen"/>
          <w:sz w:val="20"/>
          <w:szCs w:val="20"/>
          <w:vertAlign w:val="superscript"/>
        </w:rPr>
      </w:pPr>
      <w:r w:rsidRPr="00DE015D">
        <w:rPr>
          <w:rFonts w:ascii="GHEA Grapalat" w:eastAsiaTheme="minorHAnsi" w:hAnsi="GHEA Grapalat" w:cstheme="minorBidi"/>
          <w:sz w:val="20"/>
          <w:szCs w:val="20"/>
        </w:rPr>
        <w:t>процедуры  закупок под кодом ____________________.</w:t>
      </w:r>
    </w:p>
    <w:p w:rsidR="00A21DA8" w:rsidRPr="00495AE0"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495AE0">
        <w:rPr>
          <w:rFonts w:ascii="GHEA Grapalat" w:eastAsiaTheme="minorHAnsi" w:hAnsi="GHEA Grapalat" w:cstheme="minorBidi"/>
          <w:sz w:val="16"/>
          <w:szCs w:val="16"/>
        </w:rPr>
        <w:t xml:space="preserve">                                                         код процедуры</w:t>
      </w:r>
    </w:p>
    <w:p w:rsidR="00A21DA8" w:rsidRPr="00495AE0"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16"/>
          <w:szCs w:val="16"/>
          <w:lang w:val="hy-AM"/>
        </w:rPr>
      </w:pPr>
      <w:r w:rsidRPr="00495AE0">
        <w:rPr>
          <w:rFonts w:ascii="GHEA Grapalat" w:eastAsiaTheme="minorHAnsi" w:hAnsi="GHEA Grapalat" w:cstheme="minorBidi"/>
          <w:sz w:val="16"/>
          <w:szCs w:val="16"/>
        </w:rPr>
        <w:t xml:space="preserve">  2.  По гарантии </w:t>
      </w:r>
      <w:r w:rsidRPr="00495AE0">
        <w:rPr>
          <w:rFonts w:ascii="GHEA Grapalat" w:eastAsiaTheme="minorHAnsi" w:hAnsi="GHEA Grapalat" w:cstheme="minorBidi"/>
          <w:sz w:val="16"/>
          <w:szCs w:val="16"/>
          <w:lang w:val="hy-AM"/>
        </w:rPr>
        <w:t xml:space="preserve">---------------------------------------------------------------------------- </w:t>
      </w:r>
    </w:p>
    <w:p w:rsidR="00A21DA8" w:rsidRPr="007920F6"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DE015D">
        <w:rPr>
          <w:rFonts w:ascii="GHEA Grapalat" w:eastAsiaTheme="minorHAnsi" w:hAnsi="GHEA Grapalat" w:cstheme="minorBidi"/>
          <w:sz w:val="20"/>
          <w:szCs w:val="20"/>
        </w:rPr>
        <w:t xml:space="preserve">                         </w:t>
      </w:r>
      <w:r w:rsidRPr="00495AE0">
        <w:rPr>
          <w:rFonts w:ascii="GHEA Grapalat" w:eastAsiaTheme="minorHAnsi" w:hAnsi="GHEA Grapalat" w:cstheme="minorBidi"/>
          <w:sz w:val="16"/>
          <w:szCs w:val="16"/>
        </w:rPr>
        <w:t xml:space="preserve">         </w:t>
      </w:r>
      <w:r w:rsidR="00461ABD" w:rsidRPr="00495AE0">
        <w:rPr>
          <w:rFonts w:ascii="GHEA Grapalat" w:eastAsiaTheme="minorHAnsi" w:hAnsi="GHEA Grapalat" w:cstheme="minorBidi"/>
          <w:sz w:val="16"/>
          <w:szCs w:val="16"/>
        </w:rPr>
        <w:t>наименование выдающего гарантию банка или страховой организации</w:t>
      </w:r>
    </w:p>
    <w:p w:rsidR="00A21DA8" w:rsidRPr="00DE015D"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w:t>
      </w:r>
      <w:r w:rsidR="00495AE0">
        <w:rPr>
          <w:rFonts w:ascii="GHEA Grapalat" w:eastAsiaTheme="minorHAnsi" w:hAnsi="GHEA Grapalat" w:cstheme="minorBidi"/>
          <w:sz w:val="20"/>
          <w:szCs w:val="20"/>
        </w:rPr>
        <w:t>тить бенефициару -----</w:t>
      </w:r>
      <w:r w:rsidRPr="00DE015D">
        <w:rPr>
          <w:rFonts w:ascii="GHEA Grapalat" w:eastAsiaTheme="minorHAnsi" w:hAnsi="GHEA Grapalat" w:cstheme="minorBidi"/>
          <w:sz w:val="20"/>
          <w:szCs w:val="20"/>
        </w:rPr>
        <w:t xml:space="preserve">--   (далее-сумма             </w:t>
      </w:r>
    </w:p>
    <w:p w:rsidR="00A21DA8" w:rsidRPr="00495AE0"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495AE0">
        <w:rPr>
          <w:rFonts w:ascii="GHEA Grapalat" w:eastAsiaTheme="minorHAnsi" w:hAnsi="GHEA Grapalat" w:cstheme="minorBidi"/>
          <w:sz w:val="16"/>
          <w:szCs w:val="16"/>
        </w:rPr>
        <w:t xml:space="preserve">                                                              </w:t>
      </w:r>
      <w:r w:rsidR="003C3F2E" w:rsidRPr="003C3F2E">
        <w:rPr>
          <w:rFonts w:ascii="GHEA Grapalat" w:eastAsiaTheme="minorHAnsi" w:hAnsi="GHEA Grapalat" w:cstheme="minorBidi"/>
          <w:sz w:val="16"/>
          <w:szCs w:val="16"/>
        </w:rPr>
        <w:t xml:space="preserve">                                                                          </w:t>
      </w:r>
      <w:r w:rsidRPr="00495AE0">
        <w:rPr>
          <w:rFonts w:ascii="GHEA Grapalat" w:eastAsiaTheme="minorHAnsi" w:hAnsi="GHEA Grapalat" w:cstheme="minorBidi"/>
          <w:sz w:val="16"/>
          <w:szCs w:val="16"/>
        </w:rPr>
        <w:t xml:space="preserve">сумма в цифрах и прописью         </w:t>
      </w:r>
    </w:p>
    <w:p w:rsidR="00A21DA8" w:rsidRPr="00DE015D"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 xml:space="preserve">гарантии) в течение десяти рабочих  дней после получения требования. При выплате суммы гарантии учитываются вычеты из суммы гарантии </w:t>
      </w:r>
      <w:r w:rsidR="00113584" w:rsidRPr="00DE015D">
        <w:rPr>
          <w:rFonts w:ascii="GHEA Grapalat" w:eastAsiaTheme="minorHAnsi" w:hAnsi="GHEA Grapalat" w:cstheme="minorBidi"/>
          <w:sz w:val="20"/>
          <w:szCs w:val="20"/>
        </w:rPr>
        <w:t xml:space="preserve">на основании </w:t>
      </w:r>
      <w:r w:rsidR="00113584" w:rsidRPr="00DE015D">
        <w:rPr>
          <w:rFonts w:ascii="GHEA Grapalat" w:eastAsiaTheme="minorHAnsi" w:hAnsi="GHEA Grapalat" w:cstheme="minorBidi"/>
          <w:sz w:val="20"/>
          <w:szCs w:val="20"/>
          <w:lang w:val="hy-AM"/>
        </w:rPr>
        <w:t>двухсторонне утвержденного</w:t>
      </w:r>
      <w:r w:rsidRPr="00DE015D">
        <w:rPr>
          <w:rFonts w:ascii="GHEA Grapalat" w:eastAsiaTheme="minorHAnsi" w:hAnsi="GHEA Grapalat" w:cstheme="minorBidi"/>
          <w:sz w:val="20"/>
          <w:szCs w:val="20"/>
        </w:rPr>
        <w:t xml:space="preserve"> </w:t>
      </w:r>
      <w:r w:rsidR="0061684A" w:rsidRPr="00DE015D">
        <w:rPr>
          <w:rFonts w:ascii="GHEA Grapalat" w:eastAsiaTheme="minorHAnsi" w:hAnsi="GHEA Grapalat" w:cstheme="minorBidi"/>
          <w:sz w:val="20"/>
          <w:szCs w:val="20"/>
        </w:rPr>
        <w:t>акта</w:t>
      </w:r>
      <w:r w:rsidRPr="00DE015D">
        <w:rPr>
          <w:rFonts w:ascii="GHEA Grapalat" w:eastAsiaTheme="minorHAnsi" w:hAnsi="GHEA Grapalat" w:cstheme="minorBidi"/>
          <w:sz w:val="20"/>
          <w:szCs w:val="20"/>
        </w:rPr>
        <w:t xml:space="preserve"> (</w:t>
      </w:r>
      <w:r w:rsidR="0061684A" w:rsidRPr="00DE015D">
        <w:rPr>
          <w:rFonts w:ascii="GHEA Grapalat" w:eastAsiaTheme="minorHAnsi" w:hAnsi="GHEA Grapalat" w:cstheme="minorBidi"/>
          <w:sz w:val="20"/>
          <w:szCs w:val="20"/>
        </w:rPr>
        <w:t>актов</w:t>
      </w:r>
      <w:r w:rsidRPr="00DE015D">
        <w:rPr>
          <w:rFonts w:ascii="GHEA Grapalat" w:eastAsiaTheme="minorHAnsi" w:hAnsi="GHEA Grapalat" w:cstheme="minorBidi"/>
          <w:sz w:val="20"/>
          <w:szCs w:val="20"/>
        </w:rPr>
        <w:t>) сдачи-прием</w:t>
      </w:r>
      <w:r w:rsidR="0061684A" w:rsidRPr="00DE015D">
        <w:rPr>
          <w:rFonts w:ascii="GHEA Grapalat" w:eastAsiaTheme="minorHAnsi" w:hAnsi="GHEA Grapalat" w:cstheme="minorBidi"/>
          <w:sz w:val="20"/>
          <w:szCs w:val="20"/>
        </w:rPr>
        <w:t>ки</w:t>
      </w:r>
      <w:r w:rsidRPr="00DE015D">
        <w:rPr>
          <w:rFonts w:ascii="GHEA Grapalat" w:eastAsiaTheme="minorHAnsi" w:hAnsi="GHEA Grapalat" w:cstheme="minorBidi"/>
          <w:sz w:val="20"/>
          <w:szCs w:val="20"/>
        </w:rPr>
        <w:t xml:space="preserve"> между бенефициаром и принципалом</w:t>
      </w:r>
      <w:r w:rsidR="005572F4" w:rsidRPr="00DE015D">
        <w:rPr>
          <w:rFonts w:ascii="GHEA Grapalat" w:eastAsiaTheme="minorHAnsi" w:hAnsi="GHEA Grapalat" w:cstheme="minorBidi"/>
          <w:sz w:val="20"/>
          <w:szCs w:val="20"/>
        </w:rPr>
        <w:t xml:space="preserve"> в рамках исполнения договора</w:t>
      </w:r>
      <w:r w:rsidR="005572F4" w:rsidRPr="00DE015D">
        <w:rPr>
          <w:rFonts w:ascii="GHEA Grapalat" w:eastAsiaTheme="minorHAnsi" w:hAnsi="GHEA Grapalat" w:cstheme="minorBidi"/>
          <w:sz w:val="20"/>
          <w:szCs w:val="20"/>
          <w:lang w:val="hy-AM"/>
        </w:rPr>
        <w:t xml:space="preserve"> и</w:t>
      </w:r>
      <w:r w:rsidR="005572F4" w:rsidRPr="00DE015D">
        <w:rPr>
          <w:rFonts w:ascii="GHEA Grapalat" w:eastAsiaTheme="minorHAnsi" w:hAnsi="GHEA Grapalat" w:cstheme="minorBidi"/>
          <w:sz w:val="20"/>
          <w:szCs w:val="20"/>
        </w:rPr>
        <w:t xml:space="preserve"> представленн</w:t>
      </w:r>
      <w:r w:rsidR="005572F4" w:rsidRPr="00DE015D">
        <w:rPr>
          <w:rFonts w:ascii="GHEA Grapalat" w:eastAsiaTheme="minorHAnsi" w:hAnsi="GHEA Grapalat" w:cstheme="minorBidi"/>
          <w:sz w:val="20"/>
          <w:szCs w:val="20"/>
          <w:lang w:val="hy-AM"/>
        </w:rPr>
        <w:t>ого принципалом</w:t>
      </w:r>
      <w:r w:rsidR="005572F4" w:rsidRPr="00DE015D">
        <w:rPr>
          <w:rFonts w:ascii="GHEA Grapalat" w:eastAsiaTheme="minorHAnsi" w:hAnsi="GHEA Grapalat" w:cstheme="minorBidi"/>
          <w:sz w:val="20"/>
          <w:szCs w:val="20"/>
        </w:rPr>
        <w:t xml:space="preserve"> лицу давшему гарантию</w:t>
      </w:r>
      <w:r w:rsidR="005572F4" w:rsidRPr="00DE015D">
        <w:rPr>
          <w:rFonts w:ascii="GHEA Grapalat" w:eastAsiaTheme="minorHAnsi" w:hAnsi="GHEA Grapalat" w:cstheme="minorBidi"/>
          <w:sz w:val="20"/>
          <w:szCs w:val="20"/>
          <w:lang w:val="hy-AM"/>
        </w:rPr>
        <w:t>.</w:t>
      </w:r>
    </w:p>
    <w:p w:rsidR="00A21DA8" w:rsidRPr="00DE015D" w:rsidRDefault="00A21DA8" w:rsidP="00A21DA8">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Выплата производится посредством перечисления на р</w:t>
      </w:r>
      <w:r w:rsidR="00495AE0">
        <w:rPr>
          <w:rFonts w:ascii="GHEA Grapalat" w:eastAsiaTheme="minorHAnsi" w:hAnsi="GHEA Grapalat" w:cstheme="minorBidi"/>
          <w:sz w:val="20"/>
          <w:szCs w:val="20"/>
        </w:rPr>
        <w:t>асчетный счет___________</w:t>
      </w:r>
      <w:r w:rsidRPr="00DE015D">
        <w:rPr>
          <w:rFonts w:ascii="GHEA Grapalat" w:eastAsiaTheme="minorHAnsi" w:hAnsi="GHEA Grapalat" w:cstheme="minorBidi"/>
          <w:sz w:val="20"/>
          <w:szCs w:val="20"/>
        </w:rPr>
        <w:t>_ бенефициара.</w:t>
      </w:r>
    </w:p>
    <w:p w:rsidR="00A21DA8" w:rsidRPr="00495AE0" w:rsidRDefault="00A21DA8" w:rsidP="00A21DA8">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495AE0">
        <w:rPr>
          <w:rFonts w:ascii="GHEA Grapalat" w:eastAsiaTheme="minorHAnsi" w:hAnsi="GHEA Grapalat" w:cstheme="minorBidi"/>
          <w:sz w:val="16"/>
          <w:szCs w:val="16"/>
        </w:rPr>
        <w:t xml:space="preserve">      </w:t>
      </w:r>
      <w:r w:rsidR="003C3F2E" w:rsidRPr="003C3F2E">
        <w:rPr>
          <w:rFonts w:ascii="GHEA Grapalat" w:eastAsiaTheme="minorHAnsi" w:hAnsi="GHEA Grapalat" w:cstheme="minorBidi"/>
          <w:sz w:val="16"/>
          <w:szCs w:val="16"/>
        </w:rPr>
        <w:t xml:space="preserve">                                       </w:t>
      </w:r>
      <w:r w:rsidR="003C3F2E" w:rsidRPr="007920F6">
        <w:rPr>
          <w:rFonts w:ascii="GHEA Grapalat" w:eastAsiaTheme="minorHAnsi" w:hAnsi="GHEA Grapalat" w:cstheme="minorBidi"/>
          <w:sz w:val="16"/>
          <w:szCs w:val="16"/>
        </w:rPr>
        <w:t xml:space="preserve">                                                                                     </w:t>
      </w:r>
      <w:r w:rsidRPr="00495AE0">
        <w:rPr>
          <w:rFonts w:ascii="GHEA Grapalat" w:eastAsiaTheme="minorHAnsi" w:hAnsi="GHEA Grapalat" w:cstheme="minorBidi"/>
          <w:sz w:val="16"/>
          <w:szCs w:val="16"/>
        </w:rPr>
        <w:t xml:space="preserve">     </w:t>
      </w:r>
      <w:r w:rsidR="003C3F2E" w:rsidRPr="007920F6">
        <w:rPr>
          <w:rFonts w:ascii="GHEA Grapalat" w:eastAsiaTheme="minorHAnsi" w:hAnsi="GHEA Grapalat" w:cstheme="minorBidi"/>
          <w:sz w:val="16"/>
          <w:szCs w:val="16"/>
        </w:rPr>
        <w:t xml:space="preserve">       </w:t>
      </w:r>
      <w:r w:rsidRPr="00495AE0">
        <w:rPr>
          <w:rFonts w:ascii="GHEA Grapalat" w:eastAsiaTheme="minorHAnsi" w:hAnsi="GHEA Grapalat" w:cstheme="minorBidi"/>
          <w:sz w:val="16"/>
          <w:szCs w:val="16"/>
        </w:rPr>
        <w:t xml:space="preserve">   расчетный счет</w:t>
      </w:r>
    </w:p>
    <w:p w:rsidR="00A21DA8" w:rsidRPr="007920F6" w:rsidRDefault="00A21DA8" w:rsidP="003C3F2E">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DE015D">
        <w:rPr>
          <w:rStyle w:val="Strong"/>
          <w:rFonts w:ascii="GHEA Grapalat" w:hAnsi="GHEA Grapalat"/>
          <w:sz w:val="20"/>
          <w:szCs w:val="20"/>
        </w:rPr>
        <w:t xml:space="preserve">3. </w:t>
      </w:r>
      <w:r w:rsidRPr="00DE015D">
        <w:rPr>
          <w:rFonts w:ascii="GHEA Grapalat" w:eastAsiaTheme="minorHAnsi" w:hAnsi="GHEA Grapalat" w:cstheme="minorBidi"/>
          <w:sz w:val="20"/>
          <w:szCs w:val="20"/>
        </w:rPr>
        <w:t>Настоящая гарантия является безотзывной.</w:t>
      </w:r>
    </w:p>
    <w:p w:rsidR="00A21DA8" w:rsidRPr="00DE015D" w:rsidRDefault="00A21DA8" w:rsidP="003C3F2E">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84DE5" w:rsidRPr="007920F6" w:rsidRDefault="00984DE5" w:rsidP="003C3F2E">
      <w:pPr>
        <w:pStyle w:val="NormalWeb"/>
        <w:shd w:val="clear" w:color="auto" w:fill="FFFFFF"/>
        <w:contextualSpacing/>
        <w:jc w:val="both"/>
        <w:rPr>
          <w:rFonts w:ascii="GHEA Grapalat" w:eastAsiaTheme="minorHAnsi" w:hAnsi="GHEA Grapalat" w:cstheme="minorBidi"/>
          <w:sz w:val="16"/>
          <w:szCs w:val="16"/>
        </w:rPr>
      </w:pPr>
      <w:r w:rsidRPr="00DE015D">
        <w:rPr>
          <w:rFonts w:ascii="GHEA Grapalat" w:eastAsiaTheme="minorHAnsi" w:hAnsi="GHEA Grapalat" w:cstheme="minorBidi"/>
          <w:sz w:val="20"/>
          <w:szCs w:val="20"/>
        </w:rPr>
        <w:t>5. Гарантия действует со дня вступления в силу договора под кодом N_______________________</w:t>
      </w:r>
      <w:r w:rsidR="003C3F2E">
        <w:rPr>
          <w:rFonts w:ascii="GHEA Grapalat" w:eastAsiaTheme="minorHAnsi" w:hAnsi="GHEA Grapalat" w:cstheme="minorBidi"/>
          <w:sz w:val="20"/>
          <w:szCs w:val="20"/>
        </w:rPr>
        <w:t>_ заключаемого  междубенефициароми</w:t>
      </w:r>
      <w:r w:rsidRPr="00DE015D">
        <w:rPr>
          <w:rFonts w:ascii="GHEA Grapalat" w:eastAsiaTheme="minorHAnsi" w:hAnsi="GHEA Grapalat" w:cstheme="minorBidi"/>
          <w:sz w:val="20"/>
          <w:szCs w:val="20"/>
        </w:rPr>
        <w:t xml:space="preserve">принципалом    </w:t>
      </w:r>
      <w:r w:rsidR="003C3F2E" w:rsidRPr="003C3F2E">
        <w:rPr>
          <w:rFonts w:ascii="GHEA Grapalat" w:eastAsiaTheme="minorHAnsi" w:hAnsi="GHEA Grapalat" w:cstheme="minorBidi"/>
          <w:sz w:val="20"/>
          <w:szCs w:val="20"/>
        </w:rPr>
        <w:t xml:space="preserve">                                             </w:t>
      </w:r>
      <w:r w:rsidR="003C3F2E" w:rsidRPr="003C3F2E">
        <w:rPr>
          <w:rFonts w:ascii="GHEA Grapalat" w:eastAsiaTheme="minorHAnsi" w:hAnsi="GHEA Grapalat" w:cstheme="minorBidi"/>
          <w:sz w:val="16"/>
          <w:szCs w:val="16"/>
        </w:rPr>
        <w:t xml:space="preserve">                номер заключаемого договара</w:t>
      </w:r>
    </w:p>
    <w:p w:rsidR="00984DE5" w:rsidRPr="003C3F2E" w:rsidRDefault="00984DE5" w:rsidP="00984DE5">
      <w:pPr>
        <w:pStyle w:val="NormalWeb"/>
        <w:shd w:val="clear" w:color="auto" w:fill="FFFFFF"/>
        <w:contextualSpacing/>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 xml:space="preserve">и  действует </w:t>
      </w:r>
      <w:r w:rsidRPr="00DE015D">
        <w:rPr>
          <w:rFonts w:ascii="GHEA Grapalat" w:eastAsiaTheme="minorHAnsi" w:hAnsi="GHEA Grapalat" w:cstheme="minorBidi"/>
          <w:sz w:val="20"/>
          <w:szCs w:val="20"/>
          <w:lang w:val="hy-AM"/>
        </w:rPr>
        <w:t xml:space="preserve"> </w:t>
      </w:r>
      <w:r w:rsidRPr="00DE015D">
        <w:rPr>
          <w:rFonts w:ascii="GHEA Grapalat" w:eastAsiaTheme="minorHAnsi" w:hAnsi="GHEA Grapalat" w:cstheme="minorBidi"/>
          <w:sz w:val="20"/>
          <w:szCs w:val="20"/>
        </w:rPr>
        <w:t>в</w:t>
      </w:r>
      <w:r w:rsidRPr="00DE015D">
        <w:rPr>
          <w:rFonts w:ascii="GHEA Grapalat" w:hAnsi="GHEA Grapalat"/>
          <w:sz w:val="20"/>
          <w:szCs w:val="20"/>
        </w:rPr>
        <w:t>ключительно</w:t>
      </w:r>
      <w:r w:rsidRPr="00DE015D">
        <w:rPr>
          <w:rFonts w:ascii="GHEA Grapalat" w:eastAsiaTheme="minorHAnsi" w:hAnsi="GHEA Grapalat" w:cstheme="minorBidi"/>
          <w:sz w:val="20"/>
          <w:szCs w:val="20"/>
        </w:rPr>
        <w:t xml:space="preserve"> </w:t>
      </w:r>
      <w:r w:rsidRPr="00DE015D">
        <w:rPr>
          <w:rFonts w:ascii="GHEA Grapalat" w:eastAsiaTheme="minorHAnsi" w:hAnsi="GHEA Grapalat" w:cstheme="minorBidi"/>
          <w:sz w:val="20"/>
          <w:szCs w:val="20"/>
          <w:lang w:val="hy-AM"/>
        </w:rPr>
        <w:t xml:space="preserve"> </w:t>
      </w:r>
      <w:r w:rsidRPr="00DE015D">
        <w:rPr>
          <w:rFonts w:ascii="GHEA Grapalat" w:eastAsiaTheme="minorHAnsi" w:hAnsi="GHEA Grapalat" w:cstheme="minorBidi"/>
          <w:sz w:val="20"/>
          <w:szCs w:val="20"/>
        </w:rPr>
        <w:t xml:space="preserve">до </w:t>
      </w:r>
      <w:r w:rsidRPr="00DE015D">
        <w:rPr>
          <w:rFonts w:ascii="GHEA Grapalat" w:eastAsiaTheme="minorHAnsi" w:hAnsi="GHEA Grapalat" w:cstheme="minorBidi"/>
          <w:sz w:val="20"/>
          <w:szCs w:val="20"/>
          <w:lang w:val="hy-AM"/>
        </w:rPr>
        <w:t xml:space="preserve"> </w:t>
      </w:r>
      <w:r w:rsidRPr="00DE015D">
        <w:rPr>
          <w:rFonts w:ascii="GHEA Grapalat" w:eastAsiaTheme="minorHAnsi" w:hAnsi="GHEA Grapalat" w:cstheme="minorBidi"/>
          <w:sz w:val="20"/>
          <w:szCs w:val="20"/>
        </w:rPr>
        <w:t xml:space="preserve">девяностого </w:t>
      </w:r>
      <w:r w:rsidRPr="00DE015D">
        <w:rPr>
          <w:rFonts w:ascii="GHEA Grapalat" w:eastAsiaTheme="minorHAnsi" w:hAnsi="GHEA Grapalat" w:cstheme="minorBidi"/>
          <w:sz w:val="20"/>
          <w:szCs w:val="20"/>
          <w:lang w:val="hy-AM"/>
        </w:rPr>
        <w:t xml:space="preserve"> </w:t>
      </w:r>
      <w:r w:rsidRPr="00DE015D">
        <w:rPr>
          <w:rFonts w:ascii="GHEA Grapalat" w:eastAsiaTheme="minorHAnsi" w:hAnsi="GHEA Grapalat" w:cstheme="minorBidi"/>
          <w:sz w:val="20"/>
          <w:szCs w:val="20"/>
        </w:rPr>
        <w:t xml:space="preserve">рабочего </w:t>
      </w:r>
      <w:r w:rsidRPr="00DE015D">
        <w:rPr>
          <w:rFonts w:ascii="GHEA Grapalat" w:eastAsiaTheme="minorHAnsi" w:hAnsi="GHEA Grapalat" w:cstheme="minorBidi"/>
          <w:sz w:val="20"/>
          <w:szCs w:val="20"/>
          <w:lang w:val="hy-AM"/>
        </w:rPr>
        <w:t xml:space="preserve"> </w:t>
      </w:r>
      <w:r w:rsidRPr="00DE015D">
        <w:rPr>
          <w:rFonts w:ascii="GHEA Grapalat" w:eastAsiaTheme="minorHAnsi" w:hAnsi="GHEA Grapalat" w:cstheme="minorBidi"/>
          <w:sz w:val="20"/>
          <w:szCs w:val="20"/>
        </w:rPr>
        <w:t>дня</w:t>
      </w:r>
      <w:r w:rsidRPr="00DE015D">
        <w:rPr>
          <w:rFonts w:ascii="GHEA Grapalat" w:eastAsiaTheme="minorHAnsi" w:hAnsi="GHEA Grapalat" w:cstheme="minorBidi"/>
          <w:sz w:val="20"/>
          <w:szCs w:val="20"/>
          <w:lang w:val="hy-AM"/>
        </w:rPr>
        <w:t xml:space="preserve">   </w:t>
      </w:r>
      <w:r w:rsidRPr="00DE015D">
        <w:rPr>
          <w:rFonts w:ascii="GHEA Grapalat" w:eastAsiaTheme="minorHAnsi" w:hAnsi="GHEA Grapalat" w:cstheme="minorBidi"/>
          <w:sz w:val="20"/>
          <w:szCs w:val="20"/>
        </w:rPr>
        <w:t xml:space="preserve">следующего за днем </w:t>
      </w:r>
    </w:p>
    <w:p w:rsidR="003C3F2E" w:rsidRPr="007920F6" w:rsidRDefault="00984DE5" w:rsidP="006C288C">
      <w:pPr>
        <w:pStyle w:val="NormalWeb"/>
        <w:shd w:val="clear" w:color="auto" w:fill="FFFFFF"/>
        <w:contextualSpacing/>
        <w:jc w:val="center"/>
        <w:rPr>
          <w:rFonts w:ascii="GHEA Grapalat" w:eastAsiaTheme="minorHAnsi" w:hAnsi="GHEA Grapalat" w:cstheme="minorBidi"/>
          <w:sz w:val="20"/>
          <w:szCs w:val="20"/>
        </w:rPr>
      </w:pPr>
      <w:r w:rsidRPr="00DE015D">
        <w:rPr>
          <w:rFonts w:ascii="GHEA Grapalat" w:eastAsiaTheme="minorHAnsi" w:hAnsi="GHEA Grapalat" w:cstheme="minorBidi"/>
          <w:sz w:val="20"/>
          <w:szCs w:val="20"/>
          <w:lang w:val="hy-AM"/>
        </w:rPr>
        <w:t>--------------------------------------------------------</w:t>
      </w:r>
      <w:r w:rsidRPr="00DE015D">
        <w:rPr>
          <w:rFonts w:ascii="GHEA Grapalat" w:eastAsiaTheme="minorHAnsi" w:hAnsi="GHEA Grapalat" w:cstheme="minorBidi"/>
          <w:sz w:val="20"/>
          <w:szCs w:val="20"/>
        </w:rPr>
        <w:t>------------------</w:t>
      </w:r>
      <w:r w:rsidRPr="00DE015D">
        <w:rPr>
          <w:rFonts w:ascii="GHEA Grapalat" w:eastAsiaTheme="minorHAnsi" w:hAnsi="GHEA Grapalat" w:cstheme="minorBidi"/>
          <w:sz w:val="20"/>
          <w:szCs w:val="20"/>
          <w:lang w:val="hy-AM"/>
        </w:rPr>
        <w:t>----------------------</w:t>
      </w:r>
      <w:r w:rsidR="006C288C" w:rsidRPr="00DE015D">
        <w:rPr>
          <w:rFonts w:ascii="GHEA Grapalat" w:eastAsiaTheme="minorHAnsi" w:hAnsi="GHEA Grapalat" w:cstheme="minorBidi"/>
          <w:sz w:val="20"/>
          <w:szCs w:val="20"/>
        </w:rPr>
        <w:t>---------------</w:t>
      </w:r>
      <w:r w:rsidRPr="00DE015D">
        <w:rPr>
          <w:rFonts w:eastAsiaTheme="minorHAnsi" w:cstheme="minorBidi"/>
          <w:sz w:val="20"/>
          <w:szCs w:val="20"/>
        </w:rPr>
        <w:t xml:space="preserve"> </w:t>
      </w:r>
      <w:r w:rsidRPr="00DE015D">
        <w:rPr>
          <w:rFonts w:eastAsiaTheme="minorHAnsi" w:cstheme="minorBidi"/>
          <w:sz w:val="20"/>
          <w:szCs w:val="20"/>
          <w:lang w:val="hy-AM"/>
        </w:rPr>
        <w:t>.</w:t>
      </w:r>
      <w:r w:rsidRPr="00DE015D">
        <w:rPr>
          <w:rFonts w:eastAsiaTheme="minorHAnsi" w:cstheme="minorBidi"/>
          <w:sz w:val="20"/>
          <w:szCs w:val="20"/>
        </w:rPr>
        <w:t xml:space="preserve">           </w:t>
      </w:r>
      <w:r w:rsidRPr="00DE015D">
        <w:rPr>
          <w:rFonts w:ascii="GHEA Grapalat" w:eastAsiaTheme="minorHAnsi" w:hAnsi="GHEA Grapalat" w:cstheme="minorBidi"/>
          <w:sz w:val="20"/>
          <w:szCs w:val="20"/>
        </w:rPr>
        <w:t xml:space="preserve"> крайн</w:t>
      </w:r>
      <w:r w:rsidR="001D509C" w:rsidRPr="00DE015D">
        <w:rPr>
          <w:rFonts w:ascii="GHEA Grapalat" w:eastAsiaTheme="minorHAnsi" w:hAnsi="GHEA Grapalat" w:cstheme="minorBidi"/>
          <w:sz w:val="20"/>
          <w:szCs w:val="20"/>
        </w:rPr>
        <w:t>и</w:t>
      </w:r>
      <w:r w:rsidRPr="00DE015D">
        <w:rPr>
          <w:rFonts w:ascii="GHEA Grapalat" w:eastAsiaTheme="minorHAnsi" w:hAnsi="GHEA Grapalat" w:cstheme="minorBidi"/>
          <w:sz w:val="20"/>
          <w:szCs w:val="20"/>
        </w:rPr>
        <w:t xml:space="preserve">й срок </w:t>
      </w:r>
    </w:p>
    <w:p w:rsidR="00984DE5" w:rsidRPr="00495AE0" w:rsidRDefault="00984DE5" w:rsidP="006C288C">
      <w:pPr>
        <w:pStyle w:val="NormalWeb"/>
        <w:shd w:val="clear" w:color="auto" w:fill="FFFFFF"/>
        <w:contextualSpacing/>
        <w:jc w:val="center"/>
        <w:rPr>
          <w:rFonts w:eastAsiaTheme="minorHAnsi" w:cstheme="minorBidi"/>
          <w:sz w:val="16"/>
          <w:szCs w:val="16"/>
        </w:rPr>
      </w:pPr>
      <w:r w:rsidRPr="00495AE0">
        <w:rPr>
          <w:rFonts w:ascii="GHEA Grapalat" w:eastAsiaTheme="minorHAnsi" w:hAnsi="GHEA Grapalat" w:cstheme="minorBidi"/>
          <w:sz w:val="16"/>
          <w:szCs w:val="16"/>
        </w:rPr>
        <w:t>выполнения работ</w:t>
      </w:r>
      <w:r w:rsidRPr="00495AE0">
        <w:rPr>
          <w:rFonts w:ascii="GHEA Grapalat" w:eastAsiaTheme="minorHAnsi" w:hAnsi="GHEA Grapalat" w:cstheme="minorBidi"/>
          <w:sz w:val="16"/>
          <w:szCs w:val="16"/>
          <w:lang w:val="hy-AM"/>
        </w:rPr>
        <w:t>, предусмотренн</w:t>
      </w:r>
      <w:r w:rsidRPr="00495AE0">
        <w:rPr>
          <w:rFonts w:ascii="GHEA Grapalat" w:eastAsiaTheme="minorHAnsi" w:hAnsi="GHEA Grapalat" w:cstheme="minorBidi"/>
          <w:sz w:val="16"/>
          <w:szCs w:val="16"/>
        </w:rPr>
        <w:t xml:space="preserve">ый </w:t>
      </w:r>
      <w:r w:rsidRPr="00495AE0">
        <w:rPr>
          <w:rFonts w:ascii="GHEA Grapalat" w:eastAsiaTheme="minorHAnsi" w:hAnsi="GHEA Grapalat" w:cstheme="minorBidi"/>
          <w:sz w:val="16"/>
          <w:szCs w:val="16"/>
          <w:lang w:val="hy-AM"/>
        </w:rPr>
        <w:t>заключаемым договором</w:t>
      </w:r>
    </w:p>
    <w:p w:rsidR="00984DE5" w:rsidRPr="00DE015D" w:rsidRDefault="00984DE5" w:rsidP="00984DE5">
      <w:pPr>
        <w:pStyle w:val="NormalWeb"/>
        <w:shd w:val="clear" w:color="auto" w:fill="FFFFFF"/>
        <w:contextualSpacing/>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DE015D">
        <w:rPr>
          <w:rFonts w:ascii="GHEA Grapalat" w:eastAsiaTheme="minorHAnsi" w:hAnsi="GHEA Grapalat" w:cstheme="minorBidi"/>
          <w:sz w:val="20"/>
          <w:szCs w:val="20"/>
          <w:lang w:val="hy-AM"/>
        </w:rPr>
        <w:t xml:space="preserve"> </w:t>
      </w:r>
      <w:r w:rsidRPr="00DE015D">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E015D">
        <w:rPr>
          <w:rFonts w:ascii="GHEA Grapalat" w:eastAsiaTheme="minorHAnsi" w:hAnsi="GHEA Grapalat" w:cstheme="minorBidi"/>
          <w:sz w:val="20"/>
          <w:szCs w:val="20"/>
          <w:lang w:val="hy-AM"/>
        </w:rPr>
        <w:t>.</w:t>
      </w:r>
      <w:r w:rsidRPr="00DE015D">
        <w:rPr>
          <w:rFonts w:ascii="GHEA Grapalat" w:eastAsiaTheme="minorHAnsi" w:hAnsi="GHEA Grapalat" w:cstheme="minorBidi"/>
          <w:sz w:val="20"/>
          <w:szCs w:val="20"/>
        </w:rPr>
        <w:t xml:space="preserve"> </w:t>
      </w:r>
    </w:p>
    <w:p w:rsidR="00A21DA8" w:rsidRPr="00DE015D" w:rsidRDefault="00A21DA8" w:rsidP="003C3F2E">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A21DA8" w:rsidRPr="00DE015D" w:rsidRDefault="00A21DA8" w:rsidP="003C3F2E">
      <w:pPr>
        <w:pStyle w:val="NormalWeb"/>
        <w:shd w:val="clear" w:color="auto" w:fill="FFFFFF"/>
        <w:contextualSpacing/>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1) копии заключенного договора N</w:t>
      </w:r>
      <w:r w:rsidRPr="00DE015D">
        <w:rPr>
          <w:rFonts w:ascii="GHEA Grapalat" w:eastAsiaTheme="minorHAnsi" w:hAnsi="GHEA Grapalat" w:cstheme="minorBidi"/>
          <w:sz w:val="20"/>
          <w:szCs w:val="20"/>
          <w:lang w:val="hy-AM"/>
        </w:rPr>
        <w:t xml:space="preserve"> </w:t>
      </w:r>
      <w:r w:rsidRPr="00DE015D">
        <w:rPr>
          <w:rFonts w:ascii="GHEA Grapalat" w:eastAsiaTheme="minorHAnsi" w:hAnsi="GHEA Grapalat" w:cstheme="minorBidi"/>
          <w:sz w:val="20"/>
          <w:szCs w:val="20"/>
        </w:rPr>
        <w:t xml:space="preserve">_____________________, включая </w:t>
      </w:r>
    </w:p>
    <w:p w:rsidR="00A21DA8" w:rsidRPr="003C3F2E" w:rsidRDefault="00A21DA8" w:rsidP="00A21DA8">
      <w:pPr>
        <w:pStyle w:val="NormalWeb"/>
        <w:shd w:val="clear" w:color="auto" w:fill="FFFFFF"/>
        <w:contextualSpacing/>
        <w:jc w:val="both"/>
        <w:rPr>
          <w:rFonts w:ascii="GHEA Grapalat" w:eastAsiaTheme="minorHAnsi" w:hAnsi="GHEA Grapalat" w:cstheme="minorBidi"/>
          <w:sz w:val="16"/>
          <w:szCs w:val="16"/>
        </w:rPr>
      </w:pPr>
      <w:r w:rsidRPr="00DE015D">
        <w:rPr>
          <w:rFonts w:eastAsiaTheme="minorHAnsi" w:cstheme="minorBidi"/>
          <w:sz w:val="20"/>
          <w:szCs w:val="20"/>
        </w:rPr>
        <w:t xml:space="preserve">                                                               </w:t>
      </w:r>
      <w:r w:rsidRPr="003C3F2E">
        <w:rPr>
          <w:rFonts w:ascii="GHEA Grapalat" w:eastAsiaTheme="minorHAnsi" w:hAnsi="GHEA Grapalat" w:cstheme="minorBidi"/>
          <w:sz w:val="16"/>
          <w:szCs w:val="16"/>
        </w:rPr>
        <w:t>номер заключаемого договара</w:t>
      </w:r>
    </w:p>
    <w:p w:rsidR="00A21DA8" w:rsidRPr="00DE015D"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копии внесенных  в него изменений, дополнительных соглашений,</w:t>
      </w:r>
    </w:p>
    <w:p w:rsidR="00A21DA8" w:rsidRPr="00DE015D" w:rsidRDefault="00A21DA8" w:rsidP="003C3F2E">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DE015D">
          <w:rPr>
            <w:rStyle w:val="Hyperlink"/>
            <w:rFonts w:ascii="GHEA Grapalat" w:hAnsi="GHEA Grapalat"/>
            <w:color w:val="auto"/>
            <w:sz w:val="20"/>
            <w:szCs w:val="20"/>
            <w:lang w:val="hy-AM"/>
          </w:rPr>
          <w:t>www.procurement.am</w:t>
        </w:r>
      </w:hyperlink>
      <w:r w:rsidRPr="00DE015D">
        <w:rPr>
          <w:rFonts w:ascii="GHEA Grapalat" w:eastAsiaTheme="minorHAnsi" w:hAnsi="GHEA Grapalat" w:cstheme="minorBidi"/>
          <w:sz w:val="20"/>
          <w:szCs w:val="20"/>
        </w:rPr>
        <w:t xml:space="preserve"> .</w:t>
      </w:r>
    </w:p>
    <w:p w:rsidR="00A21DA8" w:rsidRPr="007920F6" w:rsidRDefault="00A21DA8" w:rsidP="003C3F2E">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 xml:space="preserve">3) </w:t>
      </w:r>
      <w:r w:rsidR="00C16C37" w:rsidRPr="00DE015D">
        <w:rPr>
          <w:rFonts w:ascii="GHEA Grapalat" w:eastAsiaTheme="minorHAnsi" w:hAnsi="GHEA Grapalat" w:cstheme="minorBidi"/>
          <w:sz w:val="20"/>
          <w:szCs w:val="20"/>
          <w:lang w:val="hy-AM"/>
        </w:rPr>
        <w:t xml:space="preserve">двухсторонне </w:t>
      </w:r>
      <w:r w:rsidR="00C16C37" w:rsidRPr="00DE015D">
        <w:rPr>
          <w:rFonts w:ascii="GHEA Grapalat" w:eastAsiaTheme="minorHAnsi" w:hAnsi="GHEA Grapalat" w:cstheme="minorBidi"/>
          <w:sz w:val="20"/>
          <w:szCs w:val="20"/>
        </w:rPr>
        <w:t>утвержденный в рамках договора между бенефициаром и принципалом акт (акты) сдачи-приемки или его</w:t>
      </w:r>
      <w:r w:rsidR="00C16C37" w:rsidRPr="00DE015D">
        <w:rPr>
          <w:rFonts w:ascii="GHEA Grapalat" w:eastAsiaTheme="minorHAnsi" w:hAnsi="GHEA Grapalat" w:cstheme="minorBidi"/>
          <w:sz w:val="20"/>
          <w:szCs w:val="20"/>
          <w:lang w:val="hy-AM"/>
        </w:rPr>
        <w:t xml:space="preserve"> </w:t>
      </w:r>
      <w:r w:rsidR="00C16C37" w:rsidRPr="00DE015D">
        <w:rPr>
          <w:rFonts w:ascii="GHEA Grapalat" w:eastAsiaTheme="minorHAnsi" w:hAnsi="GHEA Grapalat" w:cstheme="minorBidi"/>
          <w:sz w:val="20"/>
          <w:szCs w:val="20"/>
        </w:rPr>
        <w:t>(</w:t>
      </w:r>
      <w:r w:rsidR="00C16C37" w:rsidRPr="00DE015D">
        <w:rPr>
          <w:rFonts w:ascii="GHEA Grapalat" w:eastAsiaTheme="minorHAnsi" w:hAnsi="GHEA Grapalat" w:cstheme="minorBidi"/>
          <w:sz w:val="20"/>
          <w:szCs w:val="20"/>
          <w:lang w:val="hy-AM"/>
        </w:rPr>
        <w:t>их</w:t>
      </w:r>
      <w:r w:rsidR="00C16C37" w:rsidRPr="00DE015D">
        <w:rPr>
          <w:rFonts w:ascii="GHEA Grapalat" w:eastAsiaTheme="minorHAnsi" w:hAnsi="GHEA Grapalat" w:cstheme="minorBidi"/>
          <w:sz w:val="20"/>
          <w:szCs w:val="20"/>
        </w:rPr>
        <w:t>) копии.</w:t>
      </w:r>
    </w:p>
    <w:p w:rsidR="00A21DA8" w:rsidRPr="00DE015D" w:rsidRDefault="00A21DA8" w:rsidP="003C3F2E">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7.</w:t>
      </w:r>
      <w:r w:rsidRPr="00DE015D">
        <w:rPr>
          <w:sz w:val="20"/>
          <w:szCs w:val="20"/>
        </w:rPr>
        <w:t xml:space="preserve"> </w:t>
      </w:r>
      <w:r w:rsidRPr="00DE015D">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DE015D" w:rsidRDefault="00A21DA8" w:rsidP="003C3F2E">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8.</w:t>
      </w:r>
      <w:r w:rsidRPr="00DE015D">
        <w:rPr>
          <w:sz w:val="20"/>
          <w:szCs w:val="20"/>
        </w:rPr>
        <w:t xml:space="preserve"> </w:t>
      </w:r>
      <w:r w:rsidRPr="00DE015D">
        <w:rPr>
          <w:rFonts w:ascii="GHEA Grapalat" w:eastAsiaTheme="minorHAnsi" w:hAnsi="GHEA Grapalat" w:cstheme="minorBidi"/>
          <w:sz w:val="20"/>
          <w:szCs w:val="20"/>
        </w:rPr>
        <w:t>Лицо, выдающее гарантию, отклоняет требование бенефициара, если:</w:t>
      </w:r>
    </w:p>
    <w:p w:rsidR="00A21DA8" w:rsidRPr="00DE015D" w:rsidRDefault="00A21DA8" w:rsidP="003C3F2E">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A21DA8" w:rsidRPr="00DE015D" w:rsidRDefault="00A21DA8" w:rsidP="003C3F2E">
      <w:pPr>
        <w:pStyle w:val="NormalWeb"/>
        <w:shd w:val="clear" w:color="auto" w:fill="FFFFFF"/>
        <w:spacing w:before="0" w:beforeAutospacing="0" w:after="0" w:afterAutospacing="0"/>
        <w:rPr>
          <w:rFonts w:ascii="GHEA Grapalat" w:eastAsiaTheme="minorHAnsi" w:hAnsi="GHEA Grapalat" w:cstheme="minorBidi"/>
          <w:sz w:val="20"/>
          <w:szCs w:val="20"/>
        </w:rPr>
      </w:pPr>
      <w:r w:rsidRPr="00DE015D">
        <w:rPr>
          <w:rFonts w:ascii="GHEA Grapalat" w:eastAsiaTheme="minorHAnsi" w:hAnsi="GHEA Grapalat" w:cstheme="minorBidi"/>
          <w:sz w:val="20"/>
          <w:szCs w:val="20"/>
        </w:rPr>
        <w:t>2) требование представлено по истечении срока, установленного гарантией.</w:t>
      </w:r>
    </w:p>
    <w:p w:rsidR="00A21DA8" w:rsidRPr="00DE015D"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A21DA8" w:rsidRPr="00DE015D" w:rsidRDefault="00A21DA8" w:rsidP="003C3F2E">
      <w:pPr>
        <w:pStyle w:val="NormalWeb"/>
        <w:shd w:val="clear" w:color="auto" w:fill="FFFFFF"/>
        <w:spacing w:before="0" w:beforeAutospacing="0" w:after="0" w:afterAutospacing="0"/>
        <w:rPr>
          <w:rFonts w:ascii="GHEA Grapalat" w:eastAsiaTheme="minorHAnsi" w:hAnsi="GHEA Grapalat" w:cstheme="minorBidi"/>
          <w:sz w:val="20"/>
          <w:szCs w:val="20"/>
        </w:rPr>
      </w:pPr>
      <w:r w:rsidRPr="00DE015D">
        <w:rPr>
          <w:rFonts w:ascii="GHEA Grapalat" w:eastAsiaTheme="minorHAnsi" w:hAnsi="GHEA Grapalat" w:cstheme="minorBidi"/>
          <w:sz w:val="20"/>
          <w:szCs w:val="20"/>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DE015D" w:rsidRDefault="00A21DA8" w:rsidP="00A21DA8">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DE015D">
        <w:rPr>
          <w:rFonts w:ascii="GHEA Grapalat" w:eastAsiaTheme="minorHAnsi" w:hAnsi="GHEA Grapalat" w:cstheme="minorBidi"/>
          <w:sz w:val="20"/>
          <w:szCs w:val="20"/>
        </w:rPr>
        <w:t>10. К настоящей гарантии применяются соответствующие положения Гражданского кодекса Республики Армения</w:t>
      </w:r>
    </w:p>
    <w:p w:rsidR="00A21DA8" w:rsidRPr="00DE015D" w:rsidRDefault="00A21DA8" w:rsidP="003C3F2E">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DE015D">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DE015D" w:rsidRDefault="00A21DA8" w:rsidP="003C3F2E">
      <w:pPr>
        <w:pStyle w:val="NormalWeb"/>
        <w:shd w:val="clear" w:color="auto" w:fill="FFFFFF"/>
        <w:spacing w:before="0" w:beforeAutospacing="0" w:after="0" w:afterAutospacing="0"/>
        <w:jc w:val="both"/>
        <w:rPr>
          <w:rFonts w:ascii="GHEA Grapalat" w:hAnsi="GHEA Grapalat"/>
          <w:sz w:val="20"/>
          <w:szCs w:val="20"/>
          <w:u w:val="single"/>
          <w:lang w:val="hy-AM"/>
        </w:rPr>
      </w:pPr>
      <w:r w:rsidRPr="00DE015D">
        <w:rPr>
          <w:rFonts w:ascii="GHEA Grapalat" w:hAnsi="GHEA Grapalat"/>
          <w:sz w:val="20"/>
          <w:szCs w:val="20"/>
          <w:lang w:val="hy-AM"/>
        </w:rPr>
        <w:t>Руководитель исполнительного органа</w:t>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p>
    <w:p w:rsidR="00A21DA8" w:rsidRPr="00DE015D" w:rsidRDefault="00A21DA8" w:rsidP="00A21DA8">
      <w:pPr>
        <w:pStyle w:val="NormalWeb"/>
        <w:shd w:val="clear" w:color="auto" w:fill="FFFFFF"/>
        <w:spacing w:before="0" w:beforeAutospacing="0" w:after="0" w:afterAutospacing="0"/>
        <w:ind w:firstLine="375"/>
        <w:jc w:val="both"/>
        <w:rPr>
          <w:rFonts w:ascii="GHEA Grapalat" w:hAnsi="GHEA Grapalat"/>
          <w:sz w:val="20"/>
          <w:szCs w:val="20"/>
          <w:lang w:val="hy-AM"/>
        </w:rPr>
      </w:pP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r w:rsidRPr="00DE015D">
        <w:rPr>
          <w:rFonts w:ascii="GHEA Grapalat" w:hAnsi="GHEA Grapalat"/>
          <w:sz w:val="20"/>
          <w:szCs w:val="20"/>
          <w:u w:val="single"/>
          <w:lang w:val="hy-AM"/>
        </w:rPr>
        <w:tab/>
      </w:r>
    </w:p>
    <w:p w:rsidR="00A21DA8" w:rsidRPr="00DE015D" w:rsidRDefault="00A21DA8" w:rsidP="00A21DA8">
      <w:pPr>
        <w:pStyle w:val="NormalWeb"/>
        <w:shd w:val="clear" w:color="auto" w:fill="FFFFFF"/>
        <w:spacing w:before="0" w:beforeAutospacing="0" w:after="0" w:afterAutospacing="0"/>
        <w:rPr>
          <w:rFonts w:ascii="GHEA Grapalat" w:hAnsi="GHEA Grapalat" w:cs="Sylfaen"/>
          <w:sz w:val="20"/>
          <w:szCs w:val="20"/>
          <w:vertAlign w:val="superscript"/>
        </w:rPr>
      </w:pPr>
      <w:r w:rsidRPr="00DE015D">
        <w:rPr>
          <w:rFonts w:ascii="GHEA Grapalat" w:hAnsi="GHEA Grapalat" w:cs="Sylfaen"/>
          <w:sz w:val="20"/>
          <w:szCs w:val="20"/>
          <w:vertAlign w:val="superscript"/>
          <w:lang w:val="hy-AM"/>
        </w:rPr>
        <w:t xml:space="preserve">                                                        </w:t>
      </w:r>
      <w:r w:rsidRPr="00DE015D">
        <w:rPr>
          <w:rFonts w:ascii="GHEA Grapalat" w:hAnsi="GHEA Grapalat" w:cs="Sylfaen"/>
          <w:sz w:val="20"/>
          <w:szCs w:val="20"/>
          <w:vertAlign w:val="superscript"/>
        </w:rPr>
        <w:t>число, месяц, год</w:t>
      </w:r>
    </w:p>
    <w:p w:rsidR="00A21DA8" w:rsidRPr="00DE015D"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A21DA8" w:rsidRPr="00DE015D"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DE015D" w:rsidRDefault="00A21DA8" w:rsidP="00A21DA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DE015D" w:rsidRDefault="00A21DA8" w:rsidP="00A21DA8">
      <w:pPr>
        <w:widowControl w:val="0"/>
        <w:spacing w:after="160"/>
        <w:ind w:left="567" w:right="565"/>
        <w:jc w:val="center"/>
        <w:rPr>
          <w:rFonts w:ascii="GHEA Grapalat" w:hAnsi="GHEA Grapalat"/>
          <w:b/>
          <w:sz w:val="20"/>
          <w:szCs w:val="20"/>
        </w:rPr>
      </w:pPr>
    </w:p>
    <w:p w:rsidR="007723F7" w:rsidRPr="00DE015D" w:rsidRDefault="007723F7" w:rsidP="00113BE5">
      <w:pPr>
        <w:widowControl w:val="0"/>
        <w:spacing w:after="160"/>
        <w:jc w:val="both"/>
        <w:rPr>
          <w:rFonts w:ascii="GHEA Grapalat" w:hAnsi="GHEA Grapalat"/>
          <w:i/>
          <w:sz w:val="20"/>
          <w:szCs w:val="20"/>
        </w:rPr>
      </w:pPr>
    </w:p>
    <w:p w:rsidR="00A21DA8" w:rsidRPr="00DE015D" w:rsidRDefault="00A21DA8">
      <w:pPr>
        <w:rPr>
          <w:ins w:id="4" w:author="Vardan" w:date="2020-06-03T18:36:00Z"/>
          <w:rFonts w:ascii="GHEA Grapalat" w:hAnsi="GHEA Grapalat"/>
          <w:i/>
          <w:sz w:val="20"/>
          <w:szCs w:val="20"/>
        </w:rPr>
      </w:pPr>
      <w:ins w:id="5" w:author="Vardan" w:date="2020-06-03T18:36:00Z">
        <w:r w:rsidRPr="00DE015D">
          <w:rPr>
            <w:rFonts w:ascii="GHEA Grapalat" w:hAnsi="GHEA Grapalat"/>
            <w:i/>
            <w:sz w:val="20"/>
            <w:szCs w:val="20"/>
          </w:rPr>
          <w:br w:type="page"/>
        </w:r>
      </w:ins>
    </w:p>
    <w:p w:rsidR="00235549" w:rsidRPr="00BF0FB8" w:rsidRDefault="00235549" w:rsidP="00235549">
      <w:pPr>
        <w:widowControl w:val="0"/>
        <w:ind w:firstLine="567"/>
        <w:jc w:val="right"/>
        <w:rPr>
          <w:rFonts w:ascii="GHEA Grapalat" w:hAnsi="GHEA Grapalat" w:cs="Arial"/>
          <w:b/>
          <w:sz w:val="20"/>
          <w:szCs w:val="20"/>
        </w:rPr>
      </w:pPr>
      <w:r w:rsidRPr="00BF0FB8">
        <w:rPr>
          <w:rFonts w:ascii="GHEA Grapalat" w:hAnsi="GHEA Grapalat"/>
          <w:b/>
          <w:sz w:val="20"/>
          <w:szCs w:val="20"/>
        </w:rPr>
        <w:lastRenderedPageBreak/>
        <w:t>Приложение № 5</w:t>
      </w:r>
    </w:p>
    <w:p w:rsidR="001005B0" w:rsidRPr="00BF24C5" w:rsidRDefault="00235549" w:rsidP="00BF0FB8">
      <w:pPr>
        <w:pStyle w:val="BodyTextIndent3"/>
        <w:widowControl w:val="0"/>
        <w:spacing w:line="240" w:lineRule="auto"/>
        <w:jc w:val="right"/>
        <w:rPr>
          <w:rFonts w:ascii="GHEA Grapalat" w:hAnsi="GHEA Grapalat" w:cs="Arial"/>
          <w:b/>
        </w:rPr>
      </w:pPr>
      <w:r w:rsidRPr="00BF0FB8">
        <w:rPr>
          <w:rFonts w:ascii="GHEA Grapalat" w:hAnsi="GHEA Grapalat"/>
          <w:b/>
        </w:rPr>
        <w:t>к Приглашению на открытый конкурс</w:t>
      </w:r>
      <w:r w:rsidRPr="00BF0FB8">
        <w:rPr>
          <w:rFonts w:ascii="GHEA Grapalat" w:hAnsi="GHEA Grapalat" w:cs="Arial"/>
          <w:b/>
        </w:rPr>
        <w:br/>
      </w:r>
      <w:r w:rsidRPr="00BF0FB8">
        <w:rPr>
          <w:rFonts w:ascii="GHEA Grapalat" w:hAnsi="GHEA Grapalat"/>
          <w:b/>
        </w:rPr>
        <w:t>под кодом "-</w:t>
      </w:r>
      <w:r w:rsidR="00BF0FB8" w:rsidRPr="00BF0FB8">
        <w:rPr>
          <w:rFonts w:ascii="GHEA Grapalat" w:hAnsi="GHEA Grapalat"/>
        </w:rPr>
        <w:t xml:space="preserve"> </w:t>
      </w:r>
      <w:r w:rsidR="00BF0FB8" w:rsidRPr="00BF0FB8">
        <w:rPr>
          <w:rFonts w:ascii="GHEA Grapalat" w:hAnsi="GHEA Grapalat"/>
          <w:lang w:val="en-US"/>
        </w:rPr>
        <w:t>AM</w:t>
      </w:r>
      <w:r w:rsidR="00BF0FB8" w:rsidRPr="00BF0FB8">
        <w:rPr>
          <w:rFonts w:ascii="GHEA Grapalat" w:hAnsi="GHEA Grapalat"/>
          <w:b/>
          <w:lang w:val="en-US"/>
        </w:rPr>
        <w:t>NXM</w:t>
      </w:r>
      <w:r w:rsidR="00BF0FB8" w:rsidRPr="00BF0FB8">
        <w:rPr>
          <w:rFonts w:ascii="GHEA Grapalat" w:hAnsi="GHEA Grapalat"/>
          <w:b/>
        </w:rPr>
        <w:t>--BMAShDzB</w:t>
      </w:r>
      <w:r w:rsidR="00BF0FB8" w:rsidRPr="00BF0FB8">
        <w:rPr>
          <w:rStyle w:val="FootnoteReference"/>
          <w:rFonts w:ascii="GHEA Grapalat" w:hAnsi="GHEA Grapalat"/>
          <w:b/>
        </w:rPr>
        <w:footnoteReference w:customMarkFollows="1" w:id="23"/>
        <w:t>*</w:t>
      </w:r>
      <w:r w:rsidR="00BF0FB8" w:rsidRPr="00BF0FB8">
        <w:rPr>
          <w:rFonts w:ascii="GHEA Grapalat" w:hAnsi="GHEA Grapalat"/>
          <w:b/>
        </w:rPr>
        <w:t xml:space="preserve">---21/1 </w:t>
      </w:r>
      <w:r w:rsidRPr="00BF0FB8">
        <w:rPr>
          <w:rFonts w:ascii="GHEA Grapalat" w:hAnsi="GHEA Grapalat"/>
          <w:b/>
        </w:rPr>
        <w:t>"</w:t>
      </w:r>
      <w:r w:rsidRPr="00BF0FB8">
        <w:rPr>
          <w:rStyle w:val="FootnoteReference"/>
          <w:rFonts w:ascii="GHEA Grapalat" w:hAnsi="GHEA Grapalat"/>
          <w:b/>
        </w:rPr>
        <w:footnoteReference w:customMarkFollows="1" w:id="24"/>
        <w:t>*</w:t>
      </w:r>
    </w:p>
    <w:p w:rsidR="0075061D" w:rsidRPr="00BF0FB8" w:rsidRDefault="0075061D" w:rsidP="0075061D">
      <w:pPr>
        <w:pStyle w:val="BodyTextIndent3"/>
        <w:widowControl w:val="0"/>
        <w:spacing w:line="240" w:lineRule="auto"/>
        <w:jc w:val="center"/>
        <w:rPr>
          <w:rFonts w:ascii="GHEA Grapalat" w:hAnsi="GHEA Grapalat"/>
          <w:lang w:val="hy-AM"/>
        </w:rPr>
      </w:pPr>
      <w:r w:rsidRPr="00BF0FB8">
        <w:rPr>
          <w:rFonts w:ascii="GHEA Grapalat" w:hAnsi="GHEA Grapalat"/>
        </w:rPr>
        <w:t xml:space="preserve">ГАРАНТИЯ </w:t>
      </w:r>
      <w:r w:rsidRPr="00BF0FB8">
        <w:rPr>
          <w:rFonts w:ascii="GHEA Grapalat" w:hAnsi="GHEA Grapalat"/>
          <w:lang w:val="en-US"/>
        </w:rPr>
        <w:t>N</w:t>
      </w:r>
      <w:r w:rsidRPr="00BF0FB8">
        <w:rPr>
          <w:rFonts w:ascii="GHEA Grapalat" w:hAnsi="GHEA Grapalat"/>
          <w:lang w:val="hy-AM"/>
        </w:rPr>
        <w:t>________</w:t>
      </w:r>
    </w:p>
    <w:p w:rsidR="001005B0" w:rsidRPr="00BF24C5" w:rsidRDefault="0075061D" w:rsidP="00BF0FB8">
      <w:pPr>
        <w:widowControl w:val="0"/>
        <w:spacing w:after="160"/>
        <w:ind w:left="567" w:right="565"/>
        <w:jc w:val="center"/>
        <w:rPr>
          <w:rFonts w:ascii="GHEA Grapalat" w:hAnsi="GHEA Grapalat"/>
          <w:b/>
          <w:sz w:val="20"/>
          <w:szCs w:val="20"/>
        </w:rPr>
      </w:pPr>
      <w:r w:rsidRPr="00BF0FB8">
        <w:rPr>
          <w:rFonts w:ascii="GHEA Grapalat" w:hAnsi="GHEA Grapalat"/>
          <w:b/>
          <w:sz w:val="20"/>
          <w:szCs w:val="20"/>
        </w:rPr>
        <w:t>(обеспечение договора)</w:t>
      </w:r>
    </w:p>
    <w:p w:rsidR="005B3A59" w:rsidRPr="00BF0FB8"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F0FB8">
        <w:rPr>
          <w:rFonts w:ascii="GHEA Grapalat" w:eastAsiaTheme="minorHAnsi" w:hAnsi="GHEA Grapalat" w:cstheme="minorBidi"/>
          <w:sz w:val="20"/>
          <w:szCs w:val="20"/>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F0FB8">
        <w:rPr>
          <w:rFonts w:eastAsiaTheme="minorHAnsi" w:cstheme="minorBidi"/>
          <w:sz w:val="20"/>
          <w:szCs w:val="20"/>
        </w:rPr>
        <w:t>N</w:t>
      </w:r>
      <w:r w:rsidRPr="00BF0FB8">
        <w:rPr>
          <w:rFonts w:eastAsiaTheme="minorHAnsi" w:cstheme="minorBidi"/>
          <w:sz w:val="20"/>
          <w:szCs w:val="20"/>
          <w:lang w:val="hy-AM"/>
        </w:rPr>
        <w:t xml:space="preserve">  </w:t>
      </w:r>
      <w:r w:rsidRPr="00BF0FB8">
        <w:rPr>
          <w:rStyle w:val="Strong"/>
          <w:rFonts w:ascii="GHEA Grapalat" w:hAnsi="GHEA Grapalat"/>
          <w:sz w:val="20"/>
          <w:szCs w:val="20"/>
          <w:u w:val="single"/>
          <w:lang w:val="hy-AM"/>
        </w:rPr>
        <w:tab/>
      </w:r>
      <w:r w:rsidRPr="00BF0FB8">
        <w:rPr>
          <w:rStyle w:val="Strong"/>
          <w:rFonts w:ascii="GHEA Grapalat" w:hAnsi="GHEA Grapalat"/>
          <w:sz w:val="20"/>
          <w:szCs w:val="20"/>
          <w:u w:val="single"/>
          <w:lang w:val="hy-AM"/>
        </w:rPr>
        <w:tab/>
      </w:r>
      <w:r w:rsidRPr="00BF0FB8">
        <w:rPr>
          <w:rStyle w:val="Strong"/>
          <w:rFonts w:ascii="GHEA Grapalat" w:hAnsi="GHEA Grapalat"/>
          <w:sz w:val="20"/>
          <w:szCs w:val="20"/>
          <w:u w:val="single"/>
          <w:lang w:val="hy-AM"/>
        </w:rPr>
        <w:tab/>
      </w:r>
      <w:r w:rsidRPr="00BF0FB8">
        <w:rPr>
          <w:rStyle w:val="Strong"/>
          <w:rFonts w:ascii="GHEA Grapalat" w:hAnsi="GHEA Grapalat"/>
          <w:sz w:val="20"/>
          <w:szCs w:val="20"/>
          <w:u w:val="single"/>
          <w:lang w:val="hy-AM"/>
        </w:rPr>
        <w:tab/>
      </w:r>
      <w:r w:rsidRPr="00BF0FB8">
        <w:rPr>
          <w:rStyle w:val="Strong"/>
          <w:rFonts w:ascii="GHEA Grapalat" w:hAnsi="GHEA Grapalat"/>
          <w:sz w:val="20"/>
          <w:szCs w:val="20"/>
        </w:rPr>
        <w:t xml:space="preserve">  </w:t>
      </w:r>
      <w:r w:rsidR="00BF0FB8" w:rsidRPr="00BF0FB8">
        <w:rPr>
          <w:rStyle w:val="Strong"/>
          <w:rFonts w:ascii="GHEA Grapalat" w:hAnsi="GHEA Grapalat"/>
          <w:sz w:val="20"/>
          <w:szCs w:val="20"/>
        </w:rPr>
        <w:t xml:space="preserve">                               </w:t>
      </w:r>
      <w:r w:rsidRPr="00BF0FB8">
        <w:rPr>
          <w:rFonts w:ascii="GHEA Grapalat" w:eastAsiaTheme="minorHAnsi" w:hAnsi="GHEA Grapalat" w:cstheme="minorBidi"/>
          <w:sz w:val="20"/>
          <w:szCs w:val="20"/>
        </w:rPr>
        <w:t>заключаемым</w:t>
      </w:r>
      <w:r w:rsidRPr="00BF0FB8">
        <w:rPr>
          <w:rStyle w:val="Strong"/>
          <w:rFonts w:ascii="GHEA Grapalat" w:hAnsi="GHEA Grapalat"/>
          <w:sz w:val="20"/>
          <w:szCs w:val="20"/>
        </w:rPr>
        <w:t xml:space="preserve">  </w:t>
      </w:r>
      <w:r w:rsidRPr="00BF0FB8">
        <w:rPr>
          <w:rFonts w:ascii="GHEA Grapalat" w:eastAsiaTheme="minorHAnsi" w:hAnsi="GHEA Grapalat" w:cstheme="minorBidi"/>
          <w:bCs/>
          <w:sz w:val="20"/>
          <w:szCs w:val="20"/>
        </w:rPr>
        <w:t>между</w:t>
      </w:r>
      <w:r w:rsidRPr="00BF0FB8">
        <w:rPr>
          <w:rStyle w:val="Strong"/>
          <w:rFonts w:ascii="GHEA Grapalat" w:hAnsi="GHEA Grapalat"/>
          <w:b w:val="0"/>
          <w:sz w:val="20"/>
          <w:szCs w:val="20"/>
        </w:rPr>
        <w:t xml:space="preserve">     </w:t>
      </w:r>
      <w:r w:rsidR="00BF0FB8" w:rsidRPr="00BF0FB8">
        <w:rPr>
          <w:rStyle w:val="Strong"/>
          <w:rFonts w:ascii="GHEA Grapalat" w:hAnsi="GHEA Grapalat"/>
          <w:b w:val="0"/>
          <w:sz w:val="20"/>
          <w:szCs w:val="20"/>
        </w:rPr>
        <w:t xml:space="preserve">                                                             </w:t>
      </w:r>
      <w:r w:rsidRPr="00BF0FB8">
        <w:rPr>
          <w:rStyle w:val="Strong"/>
          <w:rFonts w:ascii="GHEA Grapalat" w:hAnsi="GHEA Grapalat"/>
          <w:b w:val="0"/>
          <w:sz w:val="20"/>
          <w:szCs w:val="20"/>
        </w:rPr>
        <w:t xml:space="preserve"> </w:t>
      </w:r>
      <w:r w:rsidRPr="00BF0FB8">
        <w:rPr>
          <w:rStyle w:val="Strong"/>
          <w:rFonts w:ascii="GHEA Grapalat" w:hAnsi="GHEA Grapalat"/>
          <w:b w:val="0"/>
          <w:sz w:val="16"/>
          <w:szCs w:val="16"/>
        </w:rPr>
        <w:t>номер заключаемого договора</w:t>
      </w:r>
      <w:r w:rsidRPr="00BF0FB8">
        <w:rPr>
          <w:rStyle w:val="Strong"/>
          <w:rFonts w:ascii="GHEA Grapalat" w:hAnsi="GHEA Grapalat"/>
          <w:b w:val="0"/>
          <w:sz w:val="16"/>
          <w:szCs w:val="16"/>
          <w:lang w:val="hy-AM"/>
        </w:rPr>
        <w:tab/>
      </w:r>
      <w:r w:rsidRPr="00BF0FB8">
        <w:rPr>
          <w:rStyle w:val="Strong"/>
          <w:rFonts w:ascii="GHEA Grapalat" w:hAnsi="GHEA Grapalat"/>
          <w:b w:val="0"/>
          <w:sz w:val="20"/>
          <w:szCs w:val="20"/>
          <w:lang w:val="hy-AM"/>
        </w:rPr>
        <w:tab/>
      </w:r>
      <w:r w:rsidRPr="00BF0FB8">
        <w:rPr>
          <w:rStyle w:val="Strong"/>
          <w:rFonts w:ascii="GHEA Grapalat" w:hAnsi="GHEA Grapalat"/>
          <w:b w:val="0"/>
          <w:sz w:val="20"/>
          <w:szCs w:val="20"/>
          <w:lang w:val="hy-AM"/>
        </w:rPr>
        <w:tab/>
      </w:r>
    </w:p>
    <w:p w:rsidR="005B3A59" w:rsidRPr="00BF0FB8"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r w:rsidR="00875F09" w:rsidRPr="00BF0FB8">
        <w:rPr>
          <w:rFonts w:ascii="GHEA Grapalat" w:hAnsi="GHEA Grapalat"/>
          <w:sz w:val="20"/>
          <w:szCs w:val="20"/>
          <w:u w:val="single"/>
        </w:rPr>
        <w:t>_____</w:t>
      </w:r>
      <w:r w:rsidRPr="00BF0FB8">
        <w:rPr>
          <w:rFonts w:ascii="GHEA Grapalat" w:hAnsi="GHEA Grapalat"/>
          <w:sz w:val="20"/>
          <w:szCs w:val="20"/>
          <w:lang w:val="hy-AM"/>
        </w:rPr>
        <w:t xml:space="preserve"> </w:t>
      </w:r>
      <w:r w:rsidRPr="00BF0FB8">
        <w:rPr>
          <w:rFonts w:ascii="GHEA Grapalat" w:eastAsiaTheme="minorHAnsi" w:hAnsi="GHEA Grapalat" w:cstheme="minorBidi"/>
          <w:sz w:val="20"/>
          <w:szCs w:val="20"/>
        </w:rPr>
        <w:t xml:space="preserve">   (далее-бенефициар) и</w:t>
      </w:r>
      <w:r w:rsidRPr="00BF0FB8">
        <w:rPr>
          <w:rStyle w:val="Strong"/>
          <w:rFonts w:ascii="GHEA Grapalat" w:hAnsi="GHEA Grapalat"/>
          <w:b w:val="0"/>
          <w:sz w:val="20"/>
          <w:szCs w:val="20"/>
        </w:rPr>
        <w:t xml:space="preserve">   </w:t>
      </w:r>
      <w:r w:rsidRPr="00BF0FB8">
        <w:rPr>
          <w:rStyle w:val="Strong"/>
          <w:rFonts w:ascii="GHEA Grapalat" w:hAnsi="GHEA Grapalat"/>
          <w:b w:val="0"/>
          <w:sz w:val="20"/>
          <w:szCs w:val="20"/>
          <w:u w:val="single"/>
          <w:lang w:val="hy-AM"/>
        </w:rPr>
        <w:tab/>
      </w:r>
      <w:r w:rsidRPr="00BF0FB8">
        <w:rPr>
          <w:rStyle w:val="Strong"/>
          <w:rFonts w:ascii="GHEA Grapalat" w:hAnsi="GHEA Grapalat"/>
          <w:b w:val="0"/>
          <w:sz w:val="20"/>
          <w:szCs w:val="20"/>
          <w:u w:val="single"/>
          <w:lang w:val="hy-AM"/>
        </w:rPr>
        <w:tab/>
      </w:r>
      <w:r w:rsidRPr="00BF0FB8">
        <w:rPr>
          <w:rStyle w:val="Strong"/>
          <w:rFonts w:ascii="GHEA Grapalat" w:hAnsi="GHEA Grapalat"/>
          <w:b w:val="0"/>
          <w:sz w:val="20"/>
          <w:szCs w:val="20"/>
          <w:u w:val="single"/>
          <w:lang w:val="hy-AM"/>
        </w:rPr>
        <w:tab/>
      </w:r>
      <w:r w:rsidRPr="00BF0FB8">
        <w:rPr>
          <w:rStyle w:val="Strong"/>
          <w:rFonts w:ascii="GHEA Grapalat" w:hAnsi="GHEA Grapalat"/>
          <w:b w:val="0"/>
          <w:sz w:val="20"/>
          <w:szCs w:val="20"/>
          <w:u w:val="single"/>
          <w:lang w:val="hy-AM"/>
        </w:rPr>
        <w:tab/>
      </w:r>
      <w:r w:rsidRPr="00BF0FB8">
        <w:rPr>
          <w:rStyle w:val="Strong"/>
          <w:rFonts w:ascii="GHEA Grapalat" w:hAnsi="GHEA Grapalat"/>
          <w:b w:val="0"/>
          <w:sz w:val="20"/>
          <w:szCs w:val="20"/>
          <w:u w:val="single"/>
          <w:lang w:val="hy-AM"/>
        </w:rPr>
        <w:tab/>
      </w:r>
      <w:r w:rsidR="00875F09" w:rsidRPr="00BF0FB8">
        <w:rPr>
          <w:rStyle w:val="Strong"/>
          <w:rFonts w:ascii="GHEA Grapalat" w:hAnsi="GHEA Grapalat"/>
          <w:b w:val="0"/>
          <w:sz w:val="20"/>
          <w:szCs w:val="20"/>
          <w:u w:val="single"/>
        </w:rPr>
        <w:t>____</w:t>
      </w:r>
      <w:r w:rsidRPr="00BF0FB8">
        <w:rPr>
          <w:rFonts w:eastAsiaTheme="minorHAnsi" w:cstheme="minorBidi"/>
          <w:sz w:val="20"/>
          <w:szCs w:val="20"/>
        </w:rPr>
        <w:t xml:space="preserve">    </w:t>
      </w:r>
    </w:p>
    <w:p w:rsidR="005B3A59" w:rsidRPr="00BF0FB8" w:rsidRDefault="005B3A59" w:rsidP="005B3A59">
      <w:pPr>
        <w:pStyle w:val="NormalWeb"/>
        <w:shd w:val="clear" w:color="auto" w:fill="FFFFFF"/>
        <w:spacing w:before="0" w:beforeAutospacing="0" w:after="0" w:afterAutospacing="0"/>
        <w:ind w:left="-142"/>
        <w:rPr>
          <w:rStyle w:val="Strong"/>
          <w:rFonts w:ascii="GHEA Grapalat" w:hAnsi="GHEA Grapalat"/>
          <w:b w:val="0"/>
          <w:sz w:val="16"/>
          <w:szCs w:val="16"/>
        </w:rPr>
      </w:pPr>
      <w:r w:rsidRPr="00BF0FB8">
        <w:rPr>
          <w:rStyle w:val="Strong"/>
          <w:rFonts w:ascii="GHEA Grapalat" w:hAnsi="GHEA Grapalat"/>
          <w:b w:val="0"/>
          <w:sz w:val="16"/>
          <w:szCs w:val="16"/>
        </w:rPr>
        <w:t xml:space="preserve">наименование заказчика                                    </w:t>
      </w:r>
      <w:r w:rsidR="00875F09" w:rsidRPr="00BF0FB8">
        <w:rPr>
          <w:rStyle w:val="Strong"/>
          <w:rFonts w:ascii="GHEA Grapalat" w:hAnsi="GHEA Grapalat"/>
          <w:b w:val="0"/>
          <w:sz w:val="16"/>
          <w:szCs w:val="16"/>
        </w:rPr>
        <w:t xml:space="preserve">        </w:t>
      </w:r>
      <w:r w:rsidRPr="00BF0FB8">
        <w:rPr>
          <w:rStyle w:val="Strong"/>
          <w:rFonts w:ascii="GHEA Grapalat" w:hAnsi="GHEA Grapalat"/>
          <w:b w:val="0"/>
          <w:sz w:val="16"/>
          <w:szCs w:val="16"/>
        </w:rPr>
        <w:t>наименование отобранного участника</w:t>
      </w:r>
    </w:p>
    <w:p w:rsidR="005B3A59" w:rsidRPr="00BF0FB8" w:rsidRDefault="005B3A59" w:rsidP="00BF0FB8">
      <w:pPr>
        <w:pStyle w:val="NormalWeb"/>
        <w:shd w:val="clear" w:color="auto" w:fill="FFFFFF"/>
        <w:spacing w:before="0" w:beforeAutospacing="0" w:after="0" w:afterAutospacing="0"/>
        <w:ind w:left="-142"/>
        <w:rPr>
          <w:rFonts w:cs="Sylfaen"/>
          <w:sz w:val="16"/>
          <w:szCs w:val="16"/>
          <w:vertAlign w:val="superscript"/>
          <w:lang w:val="hy-AM"/>
        </w:rPr>
      </w:pPr>
      <w:r w:rsidRPr="00BF0FB8">
        <w:rPr>
          <w:rStyle w:val="Strong"/>
          <w:rFonts w:ascii="GHEA Grapalat" w:hAnsi="GHEA Grapalat"/>
          <w:b w:val="0"/>
          <w:sz w:val="16"/>
          <w:szCs w:val="16"/>
        </w:rPr>
        <w:t xml:space="preserve">                                                                </w:t>
      </w:r>
      <w:r w:rsidRPr="00BF0FB8">
        <w:rPr>
          <w:rStyle w:val="Strong"/>
          <w:rFonts w:ascii="GHEA Grapalat" w:hAnsi="GHEA Grapalat"/>
          <w:b w:val="0"/>
          <w:sz w:val="16"/>
          <w:szCs w:val="16"/>
          <w:lang w:val="hy-AM"/>
        </w:rPr>
        <w:tab/>
      </w:r>
      <w:r w:rsidR="00875F09" w:rsidRPr="00BF0FB8">
        <w:rPr>
          <w:rFonts w:eastAsiaTheme="minorHAnsi" w:cstheme="minorBidi"/>
          <w:sz w:val="20"/>
          <w:szCs w:val="20"/>
        </w:rPr>
        <w:t>(</w:t>
      </w:r>
      <w:r w:rsidR="00875F09" w:rsidRPr="00BF0FB8">
        <w:rPr>
          <w:rFonts w:ascii="GHEA Grapalat" w:eastAsiaTheme="minorHAnsi" w:hAnsi="GHEA Grapalat" w:cstheme="minorBidi"/>
          <w:sz w:val="20"/>
          <w:szCs w:val="20"/>
        </w:rPr>
        <w:t>далее-принципал).</w:t>
      </w:r>
      <w:r w:rsidRPr="00BF0FB8">
        <w:rPr>
          <w:rStyle w:val="Strong"/>
          <w:rFonts w:ascii="GHEA Grapalat" w:hAnsi="GHEA Grapalat"/>
          <w:sz w:val="20"/>
          <w:szCs w:val="20"/>
          <w:lang w:val="hy-AM"/>
        </w:rPr>
        <w:tab/>
      </w:r>
      <w:r w:rsidRPr="00BF0FB8">
        <w:rPr>
          <w:rStyle w:val="Strong"/>
          <w:rFonts w:ascii="GHEA Grapalat" w:hAnsi="GHEA Grapalat"/>
          <w:sz w:val="20"/>
          <w:szCs w:val="20"/>
          <w:lang w:val="hy-AM"/>
        </w:rPr>
        <w:tab/>
      </w:r>
      <w:r w:rsidRPr="00BF0FB8">
        <w:rPr>
          <w:rFonts w:eastAsiaTheme="minorHAnsi" w:cstheme="minorBidi"/>
          <w:sz w:val="20"/>
          <w:szCs w:val="20"/>
        </w:rPr>
        <w:t xml:space="preserve"> </w:t>
      </w:r>
    </w:p>
    <w:p w:rsidR="005B3A59" w:rsidRPr="00BF0FB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BF0FB8">
        <w:rPr>
          <w:rFonts w:ascii="GHEA Grapalat" w:eastAsiaTheme="minorHAnsi" w:hAnsi="GHEA Grapalat" w:cstheme="minorBidi"/>
          <w:sz w:val="20"/>
          <w:szCs w:val="20"/>
        </w:rPr>
        <w:t xml:space="preserve">  2.  По гарантии </w:t>
      </w:r>
      <w:r w:rsidRPr="00BF0FB8">
        <w:rPr>
          <w:rFonts w:ascii="GHEA Grapalat" w:eastAsiaTheme="minorHAnsi" w:hAnsi="GHEA Grapalat" w:cstheme="minorBidi"/>
          <w:sz w:val="20"/>
          <w:szCs w:val="20"/>
          <w:lang w:val="hy-AM"/>
        </w:rPr>
        <w:t xml:space="preserve">---------------------------------------------------------------------------- </w:t>
      </w:r>
    </w:p>
    <w:p w:rsidR="005B3A59" w:rsidRPr="00BF24C5"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BF0FB8">
        <w:rPr>
          <w:rFonts w:ascii="GHEA Grapalat" w:eastAsiaTheme="minorHAnsi" w:hAnsi="GHEA Grapalat" w:cstheme="minorBidi"/>
          <w:sz w:val="16"/>
          <w:szCs w:val="16"/>
        </w:rPr>
        <w:t xml:space="preserve">                                                           наименование банка выдающего гарантию</w:t>
      </w:r>
    </w:p>
    <w:p w:rsidR="00286CDB" w:rsidRPr="00BF0FB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BF0FB8">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BF0FB8">
        <w:rPr>
          <w:rFonts w:ascii="GHEA Grapalat" w:eastAsiaTheme="minorHAnsi" w:hAnsi="GHEA Grapalat" w:cstheme="minorBidi"/>
          <w:sz w:val="20"/>
          <w:szCs w:val="20"/>
        </w:rPr>
        <w:t>--------</w:t>
      </w:r>
    </w:p>
    <w:p w:rsidR="00286CDB" w:rsidRPr="00BF0FB8"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sz w:val="16"/>
          <w:szCs w:val="16"/>
        </w:rPr>
      </w:pPr>
      <w:r w:rsidRPr="00BF0FB8">
        <w:rPr>
          <w:rFonts w:ascii="GHEA Grapalat" w:eastAsiaTheme="minorHAnsi" w:hAnsi="GHEA Grapalat" w:cstheme="minorBidi"/>
          <w:sz w:val="16"/>
          <w:szCs w:val="16"/>
        </w:rPr>
        <w:t xml:space="preserve">                                               </w:t>
      </w:r>
      <w:r w:rsidR="00BF0FB8" w:rsidRPr="00BF0FB8">
        <w:rPr>
          <w:rFonts w:ascii="GHEA Grapalat" w:eastAsiaTheme="minorHAnsi" w:hAnsi="GHEA Grapalat" w:cstheme="minorBidi"/>
          <w:sz w:val="16"/>
          <w:szCs w:val="16"/>
        </w:rPr>
        <w:t xml:space="preserve">                                                                                                        </w:t>
      </w:r>
      <w:r w:rsidRPr="00BF0FB8">
        <w:rPr>
          <w:rFonts w:ascii="GHEA Grapalat" w:eastAsiaTheme="minorHAnsi" w:hAnsi="GHEA Grapalat" w:cstheme="minorBidi"/>
          <w:sz w:val="16"/>
          <w:szCs w:val="16"/>
        </w:rPr>
        <w:t xml:space="preserve">        сумма в цифрах и прописью</w:t>
      </w:r>
    </w:p>
    <w:p w:rsidR="005B3A59" w:rsidRPr="00BF0FB8" w:rsidRDefault="00BF0FB8"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BF0FB8">
        <w:rPr>
          <w:rFonts w:ascii="GHEA Grapalat" w:eastAsiaTheme="minorHAnsi" w:hAnsi="GHEA Grapalat" w:cstheme="minorBidi"/>
          <w:sz w:val="20"/>
          <w:szCs w:val="20"/>
        </w:rPr>
        <w:t xml:space="preserve"> </w:t>
      </w:r>
      <w:r w:rsidR="002D4EEB" w:rsidRPr="00BF0FB8">
        <w:rPr>
          <w:rFonts w:ascii="GHEA Grapalat" w:eastAsiaTheme="minorHAnsi" w:hAnsi="GHEA Grapalat" w:cstheme="minorBidi"/>
          <w:sz w:val="20"/>
          <w:szCs w:val="20"/>
        </w:rPr>
        <w:t xml:space="preserve">(далее-сумма гарантии) в течение десяти </w:t>
      </w:r>
      <w:r w:rsidR="005B3A59" w:rsidRPr="00BF0FB8">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F0FB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BF0FB8">
        <w:rPr>
          <w:rFonts w:ascii="GHEA Grapalat" w:eastAsiaTheme="minorHAnsi" w:hAnsi="GHEA Grapalat" w:cstheme="minorBidi"/>
          <w:sz w:val="16"/>
          <w:szCs w:val="16"/>
        </w:rPr>
        <w:t xml:space="preserve">      </w:t>
      </w:r>
      <w:r w:rsidR="00BF0FB8" w:rsidRPr="00BF24C5">
        <w:rPr>
          <w:rFonts w:ascii="GHEA Grapalat" w:eastAsiaTheme="minorHAnsi" w:hAnsi="GHEA Grapalat" w:cstheme="minorBidi"/>
          <w:sz w:val="16"/>
          <w:szCs w:val="16"/>
        </w:rPr>
        <w:t xml:space="preserve">                                                                                     </w:t>
      </w:r>
      <w:r w:rsidRPr="00BF0FB8">
        <w:rPr>
          <w:rFonts w:ascii="GHEA Grapalat" w:eastAsiaTheme="minorHAnsi" w:hAnsi="GHEA Grapalat" w:cstheme="minorBidi"/>
          <w:sz w:val="16"/>
          <w:szCs w:val="16"/>
        </w:rPr>
        <w:t xml:space="preserve">       расчетный счет</w:t>
      </w:r>
    </w:p>
    <w:p w:rsidR="005B3A59" w:rsidRPr="00BF0FB8"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F0FB8">
        <w:rPr>
          <w:rStyle w:val="Strong"/>
          <w:rFonts w:ascii="GHEA Grapalat" w:hAnsi="GHEA Grapalat"/>
          <w:sz w:val="20"/>
          <w:szCs w:val="20"/>
        </w:rPr>
        <w:t xml:space="preserve">3. </w:t>
      </w:r>
      <w:r w:rsidRPr="00BF0FB8">
        <w:rPr>
          <w:rFonts w:ascii="GHEA Grapalat" w:eastAsiaTheme="minorHAnsi" w:hAnsi="GHEA Grapalat" w:cstheme="minorBidi"/>
          <w:sz w:val="20"/>
          <w:szCs w:val="20"/>
        </w:rPr>
        <w:t>Настоящая гарантия является безотзывной.</w:t>
      </w:r>
    </w:p>
    <w:p w:rsidR="005B3A59" w:rsidRPr="00BF0FB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BF0FB8">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BF0FB8" w:rsidRDefault="00851A6D" w:rsidP="00BF0FB8">
      <w:pPr>
        <w:pStyle w:val="NormalWeb"/>
        <w:shd w:val="clear" w:color="auto" w:fill="FFFFFF"/>
        <w:ind w:firstLine="374"/>
        <w:contextualSpacing/>
        <w:jc w:val="both"/>
        <w:rPr>
          <w:rFonts w:ascii="GHEA Grapalat" w:eastAsiaTheme="minorHAnsi" w:hAnsi="GHEA Grapalat" w:cstheme="minorBidi"/>
          <w:sz w:val="20"/>
          <w:szCs w:val="20"/>
        </w:rPr>
      </w:pPr>
      <w:r w:rsidRPr="00BF0FB8">
        <w:rPr>
          <w:rFonts w:ascii="GHEA Grapalat" w:eastAsiaTheme="minorHAnsi" w:hAnsi="GHEA Grapalat" w:cstheme="minorBidi"/>
          <w:sz w:val="20"/>
          <w:szCs w:val="20"/>
        </w:rPr>
        <w:t xml:space="preserve">5. Гарантия действует со дня вступления в силу договора N________________________ заключаемого  между  бенефициаром и принципалом    </w:t>
      </w:r>
      <w:r w:rsidR="00BF0FB8" w:rsidRPr="00BF0FB8">
        <w:rPr>
          <w:rFonts w:ascii="GHEA Grapalat" w:eastAsiaTheme="minorHAnsi" w:hAnsi="GHEA Grapalat" w:cstheme="minorBidi"/>
          <w:sz w:val="20"/>
          <w:szCs w:val="20"/>
        </w:rPr>
        <w:t xml:space="preserve">                                         </w:t>
      </w:r>
      <w:r w:rsidRPr="00BF0FB8">
        <w:rPr>
          <w:rFonts w:ascii="GHEA Grapalat" w:eastAsiaTheme="minorHAnsi" w:hAnsi="GHEA Grapalat" w:cstheme="minorBidi"/>
          <w:sz w:val="16"/>
          <w:szCs w:val="16"/>
        </w:rPr>
        <w:t>номер заключаемого договара</w:t>
      </w:r>
    </w:p>
    <w:p w:rsidR="00851A6D" w:rsidRPr="00BF0FB8" w:rsidRDefault="00851A6D" w:rsidP="00851A6D">
      <w:pPr>
        <w:pStyle w:val="NormalWeb"/>
        <w:shd w:val="clear" w:color="auto" w:fill="FFFFFF"/>
        <w:ind w:firstLine="374"/>
        <w:contextualSpacing/>
        <w:jc w:val="both"/>
        <w:rPr>
          <w:rFonts w:ascii="GHEA Grapalat" w:eastAsiaTheme="minorHAnsi" w:hAnsi="GHEA Grapalat" w:cstheme="minorBidi"/>
          <w:sz w:val="20"/>
          <w:szCs w:val="20"/>
        </w:rPr>
      </w:pPr>
    </w:p>
    <w:p w:rsidR="00851A6D" w:rsidRPr="00BF24C5" w:rsidRDefault="00851A6D" w:rsidP="00851A6D">
      <w:pPr>
        <w:pStyle w:val="NormalWeb"/>
        <w:shd w:val="clear" w:color="auto" w:fill="FFFFFF"/>
        <w:contextualSpacing/>
        <w:jc w:val="both"/>
        <w:rPr>
          <w:rFonts w:ascii="GHEA Grapalat" w:eastAsiaTheme="minorHAnsi" w:hAnsi="GHEA Grapalat" w:cstheme="minorBidi"/>
          <w:sz w:val="20"/>
          <w:szCs w:val="20"/>
        </w:rPr>
      </w:pPr>
      <w:r w:rsidRPr="00BF0FB8">
        <w:rPr>
          <w:rFonts w:ascii="GHEA Grapalat" w:eastAsiaTheme="minorHAnsi" w:hAnsi="GHEA Grapalat" w:cstheme="minorBidi"/>
          <w:sz w:val="20"/>
          <w:szCs w:val="20"/>
        </w:rPr>
        <w:t xml:space="preserve">и  действует </w:t>
      </w:r>
      <w:r w:rsidRPr="00BF0FB8">
        <w:rPr>
          <w:rFonts w:ascii="GHEA Grapalat" w:eastAsiaTheme="minorHAnsi" w:hAnsi="GHEA Grapalat" w:cstheme="minorBidi"/>
          <w:sz w:val="20"/>
          <w:szCs w:val="20"/>
          <w:lang w:val="hy-AM"/>
        </w:rPr>
        <w:t xml:space="preserve"> </w:t>
      </w:r>
      <w:r w:rsidRPr="00BF0FB8">
        <w:rPr>
          <w:rFonts w:ascii="GHEA Grapalat" w:eastAsiaTheme="minorHAnsi" w:hAnsi="GHEA Grapalat" w:cstheme="minorBidi"/>
          <w:sz w:val="20"/>
          <w:szCs w:val="20"/>
        </w:rPr>
        <w:t>в</w:t>
      </w:r>
      <w:r w:rsidRPr="00BF0FB8">
        <w:rPr>
          <w:rFonts w:ascii="GHEA Grapalat" w:hAnsi="GHEA Grapalat"/>
          <w:sz w:val="20"/>
          <w:szCs w:val="20"/>
        </w:rPr>
        <w:t>ключительно</w:t>
      </w:r>
      <w:r w:rsidRPr="00BF0FB8">
        <w:rPr>
          <w:rFonts w:ascii="GHEA Grapalat" w:eastAsiaTheme="minorHAnsi" w:hAnsi="GHEA Grapalat" w:cstheme="minorBidi"/>
          <w:sz w:val="20"/>
          <w:szCs w:val="20"/>
        </w:rPr>
        <w:t xml:space="preserve"> </w:t>
      </w:r>
      <w:r w:rsidRPr="00BF0FB8">
        <w:rPr>
          <w:rFonts w:ascii="GHEA Grapalat" w:eastAsiaTheme="minorHAnsi" w:hAnsi="GHEA Grapalat" w:cstheme="minorBidi"/>
          <w:sz w:val="20"/>
          <w:szCs w:val="20"/>
          <w:lang w:val="hy-AM"/>
        </w:rPr>
        <w:t xml:space="preserve"> </w:t>
      </w:r>
      <w:r w:rsidRPr="00BF0FB8">
        <w:rPr>
          <w:rFonts w:ascii="GHEA Grapalat" w:eastAsiaTheme="minorHAnsi" w:hAnsi="GHEA Grapalat" w:cstheme="minorBidi"/>
          <w:sz w:val="20"/>
          <w:szCs w:val="20"/>
        </w:rPr>
        <w:t xml:space="preserve">до </w:t>
      </w:r>
      <w:r w:rsidRPr="00BF0FB8">
        <w:rPr>
          <w:rFonts w:ascii="GHEA Grapalat" w:eastAsiaTheme="minorHAnsi" w:hAnsi="GHEA Grapalat" w:cstheme="minorBidi"/>
          <w:sz w:val="20"/>
          <w:szCs w:val="20"/>
          <w:lang w:val="hy-AM"/>
        </w:rPr>
        <w:t xml:space="preserve"> </w:t>
      </w:r>
      <w:r w:rsidRPr="00BF0FB8">
        <w:rPr>
          <w:rFonts w:ascii="GHEA Grapalat" w:eastAsiaTheme="minorHAnsi" w:hAnsi="GHEA Grapalat" w:cstheme="minorBidi"/>
          <w:sz w:val="20"/>
          <w:szCs w:val="20"/>
        </w:rPr>
        <w:t xml:space="preserve">девяностого </w:t>
      </w:r>
      <w:r w:rsidRPr="00BF0FB8">
        <w:rPr>
          <w:rFonts w:ascii="GHEA Grapalat" w:eastAsiaTheme="minorHAnsi" w:hAnsi="GHEA Grapalat" w:cstheme="minorBidi"/>
          <w:sz w:val="20"/>
          <w:szCs w:val="20"/>
          <w:lang w:val="hy-AM"/>
        </w:rPr>
        <w:t xml:space="preserve"> </w:t>
      </w:r>
      <w:r w:rsidRPr="00BF0FB8">
        <w:rPr>
          <w:rFonts w:ascii="GHEA Grapalat" w:eastAsiaTheme="minorHAnsi" w:hAnsi="GHEA Grapalat" w:cstheme="minorBidi"/>
          <w:sz w:val="20"/>
          <w:szCs w:val="20"/>
        </w:rPr>
        <w:t xml:space="preserve">рабочего </w:t>
      </w:r>
      <w:r w:rsidRPr="00BF0FB8">
        <w:rPr>
          <w:rFonts w:ascii="GHEA Grapalat" w:eastAsiaTheme="minorHAnsi" w:hAnsi="GHEA Grapalat" w:cstheme="minorBidi"/>
          <w:sz w:val="20"/>
          <w:szCs w:val="20"/>
          <w:lang w:val="hy-AM"/>
        </w:rPr>
        <w:t xml:space="preserve"> </w:t>
      </w:r>
      <w:r w:rsidRPr="00BF0FB8">
        <w:rPr>
          <w:rFonts w:ascii="GHEA Grapalat" w:eastAsiaTheme="minorHAnsi" w:hAnsi="GHEA Grapalat" w:cstheme="minorBidi"/>
          <w:sz w:val="20"/>
          <w:szCs w:val="20"/>
        </w:rPr>
        <w:t>дня</w:t>
      </w:r>
      <w:r w:rsidRPr="00BF0FB8">
        <w:rPr>
          <w:rFonts w:ascii="GHEA Grapalat" w:eastAsiaTheme="minorHAnsi" w:hAnsi="GHEA Grapalat" w:cstheme="minorBidi"/>
          <w:sz w:val="20"/>
          <w:szCs w:val="20"/>
          <w:lang w:val="hy-AM"/>
        </w:rPr>
        <w:t xml:space="preserve">   </w:t>
      </w:r>
      <w:r w:rsidRPr="00BF0FB8">
        <w:rPr>
          <w:rFonts w:ascii="GHEA Grapalat" w:eastAsiaTheme="minorHAnsi" w:hAnsi="GHEA Grapalat" w:cstheme="minorBidi"/>
          <w:sz w:val="20"/>
          <w:szCs w:val="20"/>
        </w:rPr>
        <w:t xml:space="preserve">следующего за днем </w:t>
      </w:r>
    </w:p>
    <w:p w:rsidR="00851A6D" w:rsidRPr="00BF0FB8" w:rsidRDefault="00851A6D" w:rsidP="00851A6D">
      <w:pPr>
        <w:pStyle w:val="NormalWeb"/>
        <w:shd w:val="clear" w:color="auto" w:fill="FFFFFF"/>
        <w:contextualSpacing/>
        <w:jc w:val="center"/>
        <w:rPr>
          <w:rFonts w:eastAsiaTheme="minorHAnsi" w:cstheme="minorBidi"/>
          <w:sz w:val="20"/>
          <w:szCs w:val="20"/>
        </w:rPr>
      </w:pPr>
      <w:r w:rsidRPr="00BF0FB8">
        <w:rPr>
          <w:rFonts w:ascii="GHEA Grapalat" w:eastAsiaTheme="minorHAnsi" w:hAnsi="GHEA Grapalat" w:cstheme="minorBidi"/>
          <w:sz w:val="20"/>
          <w:szCs w:val="20"/>
          <w:lang w:val="hy-AM"/>
        </w:rPr>
        <w:t>--------------------------------------------------------</w:t>
      </w:r>
      <w:r w:rsidRPr="00BF0FB8">
        <w:rPr>
          <w:rFonts w:ascii="GHEA Grapalat" w:eastAsiaTheme="minorHAnsi" w:hAnsi="GHEA Grapalat" w:cstheme="minorBidi"/>
          <w:sz w:val="20"/>
          <w:szCs w:val="20"/>
        </w:rPr>
        <w:t>------------------</w:t>
      </w:r>
      <w:r w:rsidRPr="00BF0FB8">
        <w:rPr>
          <w:rFonts w:ascii="GHEA Grapalat" w:eastAsiaTheme="minorHAnsi" w:hAnsi="GHEA Grapalat" w:cstheme="minorBidi"/>
          <w:sz w:val="20"/>
          <w:szCs w:val="20"/>
          <w:lang w:val="hy-AM"/>
        </w:rPr>
        <w:t>----------------------</w:t>
      </w:r>
      <w:r w:rsidRPr="00BF0FB8">
        <w:rPr>
          <w:rFonts w:eastAsiaTheme="minorHAnsi" w:cstheme="minorBidi"/>
          <w:sz w:val="20"/>
          <w:szCs w:val="20"/>
        </w:rPr>
        <w:t xml:space="preserve"> </w:t>
      </w:r>
      <w:r w:rsidRPr="00BF0FB8">
        <w:rPr>
          <w:rFonts w:eastAsiaTheme="minorHAnsi" w:cstheme="minorBidi"/>
          <w:sz w:val="20"/>
          <w:szCs w:val="20"/>
          <w:lang w:val="hy-AM"/>
        </w:rPr>
        <w:t>.</w:t>
      </w:r>
      <w:r w:rsidRPr="00BF0FB8">
        <w:rPr>
          <w:rFonts w:eastAsiaTheme="minorHAnsi" w:cstheme="minorBidi"/>
          <w:sz w:val="20"/>
          <w:szCs w:val="20"/>
        </w:rPr>
        <w:t xml:space="preserve">                </w:t>
      </w:r>
      <w:r w:rsidRPr="00BF0FB8">
        <w:rPr>
          <w:rFonts w:eastAsiaTheme="minorHAnsi" w:cstheme="minorBidi"/>
          <w:sz w:val="16"/>
          <w:szCs w:val="16"/>
        </w:rPr>
        <w:t xml:space="preserve">    </w:t>
      </w:r>
      <w:r w:rsidR="00BF0FB8" w:rsidRPr="00BF0FB8">
        <w:rPr>
          <w:rFonts w:eastAsiaTheme="minorHAnsi" w:cstheme="minorBidi"/>
          <w:sz w:val="16"/>
          <w:szCs w:val="16"/>
        </w:rPr>
        <w:t xml:space="preserve">                                                               </w:t>
      </w:r>
      <w:r w:rsidRPr="00BF0FB8">
        <w:rPr>
          <w:rFonts w:ascii="GHEA Grapalat" w:hAnsi="GHEA Grapalat"/>
          <w:sz w:val="16"/>
          <w:szCs w:val="16"/>
        </w:rPr>
        <w:t>крайний   срок</w:t>
      </w:r>
      <w:r w:rsidRPr="00BF0FB8">
        <w:rPr>
          <w:rFonts w:ascii="GHEA Grapalat" w:eastAsiaTheme="minorHAnsi" w:hAnsi="GHEA Grapalat" w:cstheme="minorBidi"/>
          <w:sz w:val="16"/>
          <w:szCs w:val="16"/>
        </w:rPr>
        <w:t xml:space="preserve"> выполнения работ</w:t>
      </w:r>
      <w:r w:rsidRPr="00BF0FB8">
        <w:rPr>
          <w:rFonts w:ascii="GHEA Grapalat" w:hAnsi="GHEA Grapalat"/>
          <w:sz w:val="16"/>
          <w:szCs w:val="16"/>
        </w:rPr>
        <w:t>, предусмотренный заключаемым договором, включая гарантийный срок</w:t>
      </w:r>
    </w:p>
    <w:p w:rsidR="005B56BF" w:rsidRPr="00BF24C5" w:rsidRDefault="00851A6D" w:rsidP="005B56BF">
      <w:pPr>
        <w:pStyle w:val="NormalWeb"/>
        <w:shd w:val="clear" w:color="auto" w:fill="FFFFFF"/>
        <w:contextualSpacing/>
        <w:jc w:val="both"/>
        <w:rPr>
          <w:rFonts w:ascii="GHEA Grapalat" w:eastAsiaTheme="minorHAnsi" w:hAnsi="GHEA Grapalat" w:cstheme="minorBidi"/>
          <w:sz w:val="20"/>
          <w:szCs w:val="20"/>
        </w:rPr>
      </w:pPr>
      <w:r w:rsidRPr="00BF0FB8">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BF0FB8">
        <w:rPr>
          <w:rFonts w:ascii="GHEA Grapalat" w:eastAsiaTheme="minorHAnsi" w:hAnsi="GHEA Grapalat" w:cstheme="minorBidi"/>
          <w:sz w:val="20"/>
          <w:szCs w:val="20"/>
          <w:lang w:val="hy-AM"/>
        </w:rPr>
        <w:t xml:space="preserve"> </w:t>
      </w:r>
      <w:r w:rsidRPr="00BF0FB8">
        <w:rPr>
          <w:rFonts w:ascii="GHEA Grapalat" w:eastAsiaTheme="minorHAnsi" w:hAnsi="GHEA Grapalat"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D273E6" w:rsidRPr="00BF24C5" w:rsidRDefault="005B3A59" w:rsidP="00BF0FB8">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BF0FB8">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5B3A59" w:rsidRPr="00BF0FB8" w:rsidRDefault="005B3A59" w:rsidP="00BF0FB8">
      <w:pPr>
        <w:pStyle w:val="NormalWeb"/>
        <w:shd w:val="clear" w:color="auto" w:fill="FFFFFF"/>
        <w:contextualSpacing/>
        <w:jc w:val="both"/>
        <w:rPr>
          <w:rFonts w:ascii="GHEA Grapalat" w:eastAsiaTheme="minorHAnsi" w:hAnsi="GHEA Grapalat" w:cstheme="minorBidi"/>
          <w:sz w:val="20"/>
          <w:szCs w:val="20"/>
        </w:rPr>
      </w:pPr>
      <w:r w:rsidRPr="00BF0FB8">
        <w:rPr>
          <w:rFonts w:ascii="GHEA Grapalat" w:eastAsiaTheme="minorHAnsi" w:hAnsi="GHEA Grapalat" w:cstheme="minorBidi"/>
          <w:sz w:val="20"/>
          <w:szCs w:val="20"/>
        </w:rPr>
        <w:t>1) копии заключенного договора N</w:t>
      </w:r>
      <w:r w:rsidRPr="00BF0FB8">
        <w:rPr>
          <w:rFonts w:ascii="GHEA Grapalat" w:eastAsiaTheme="minorHAnsi" w:hAnsi="GHEA Grapalat" w:cstheme="minorBidi"/>
          <w:sz w:val="20"/>
          <w:szCs w:val="20"/>
          <w:lang w:val="hy-AM"/>
        </w:rPr>
        <w:t xml:space="preserve"> </w:t>
      </w:r>
      <w:r w:rsidRPr="00BF0FB8">
        <w:rPr>
          <w:rFonts w:ascii="GHEA Grapalat" w:eastAsiaTheme="minorHAnsi" w:hAnsi="GHEA Grapalat" w:cstheme="minorBidi"/>
          <w:sz w:val="20"/>
          <w:szCs w:val="20"/>
        </w:rPr>
        <w:t xml:space="preserve">_____________________, включая </w:t>
      </w:r>
    </w:p>
    <w:p w:rsidR="00BF0FB8" w:rsidRPr="00BF0FB8" w:rsidRDefault="005B3A59" w:rsidP="00BF0FB8">
      <w:pPr>
        <w:pStyle w:val="NormalWeb"/>
        <w:shd w:val="clear" w:color="auto" w:fill="FFFFFF"/>
        <w:contextualSpacing/>
        <w:jc w:val="both"/>
        <w:rPr>
          <w:rFonts w:ascii="GHEA Grapalat" w:eastAsiaTheme="minorHAnsi" w:hAnsi="GHEA Grapalat" w:cstheme="minorBidi"/>
          <w:sz w:val="16"/>
          <w:szCs w:val="16"/>
        </w:rPr>
      </w:pPr>
      <w:r w:rsidRPr="00BF0FB8">
        <w:rPr>
          <w:rFonts w:eastAsiaTheme="minorHAnsi" w:cstheme="minorBidi"/>
          <w:sz w:val="20"/>
          <w:szCs w:val="20"/>
        </w:rPr>
        <w:t xml:space="preserve">                                                               </w:t>
      </w:r>
      <w:r w:rsidR="00D273E6" w:rsidRPr="00BF0FB8">
        <w:rPr>
          <w:rFonts w:eastAsiaTheme="minorHAnsi" w:cstheme="minorBidi"/>
          <w:sz w:val="20"/>
          <w:szCs w:val="20"/>
        </w:rPr>
        <w:t xml:space="preserve">          </w:t>
      </w:r>
      <w:r w:rsidRPr="00BF0FB8">
        <w:rPr>
          <w:rFonts w:ascii="GHEA Grapalat" w:eastAsiaTheme="minorHAnsi" w:hAnsi="GHEA Grapalat" w:cstheme="minorBidi"/>
          <w:sz w:val="16"/>
          <w:szCs w:val="16"/>
        </w:rPr>
        <w:t>номер заключаемого договара</w:t>
      </w:r>
    </w:p>
    <w:p w:rsidR="005B3A59" w:rsidRPr="00BF0FB8" w:rsidRDefault="005B3A59" w:rsidP="00BF0FB8">
      <w:pPr>
        <w:pStyle w:val="NormalWeb"/>
        <w:shd w:val="clear" w:color="auto" w:fill="FFFFFF"/>
        <w:contextualSpacing/>
        <w:jc w:val="both"/>
        <w:rPr>
          <w:rFonts w:ascii="GHEA Grapalat" w:eastAsiaTheme="minorHAnsi" w:hAnsi="GHEA Grapalat" w:cstheme="minorBidi"/>
          <w:sz w:val="16"/>
          <w:szCs w:val="16"/>
        </w:rPr>
      </w:pPr>
      <w:r w:rsidRPr="00BF0FB8">
        <w:rPr>
          <w:rFonts w:ascii="GHEA Grapalat" w:eastAsiaTheme="minorHAnsi" w:hAnsi="GHEA Grapalat" w:cstheme="minorBidi"/>
          <w:sz w:val="20"/>
          <w:szCs w:val="20"/>
        </w:rPr>
        <w:t>копии внесенных  в него изменений, дополнительных соглашений</w:t>
      </w:r>
      <w:r w:rsidR="00EF4569" w:rsidRPr="00BF0FB8">
        <w:rPr>
          <w:rFonts w:ascii="GHEA Grapalat" w:eastAsiaTheme="minorHAnsi" w:hAnsi="GHEA Grapalat" w:cstheme="minorBidi"/>
          <w:sz w:val="20"/>
          <w:szCs w:val="20"/>
        </w:rPr>
        <w:t>;</w:t>
      </w:r>
    </w:p>
    <w:p w:rsidR="005B3A59" w:rsidRPr="00BF24C5" w:rsidRDefault="005B3A59" w:rsidP="00BF0FB8">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BF0FB8">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F0FB8">
          <w:rPr>
            <w:rStyle w:val="Hyperlink"/>
            <w:rFonts w:ascii="GHEA Grapalat" w:hAnsi="GHEA Grapalat"/>
            <w:color w:val="auto"/>
            <w:sz w:val="20"/>
            <w:szCs w:val="20"/>
            <w:lang w:val="hy-AM"/>
          </w:rPr>
          <w:t>www.procurement.am</w:t>
        </w:r>
      </w:hyperlink>
      <w:r w:rsidRPr="00BF0FB8">
        <w:rPr>
          <w:rFonts w:ascii="GHEA Grapalat" w:eastAsiaTheme="minorHAnsi" w:hAnsi="GHEA Grapalat" w:cstheme="minorBidi"/>
          <w:sz w:val="20"/>
          <w:szCs w:val="20"/>
        </w:rPr>
        <w:t xml:space="preserve"> .</w:t>
      </w:r>
    </w:p>
    <w:p w:rsidR="005B3A59" w:rsidRPr="00BF24C5" w:rsidRDefault="005B3A59" w:rsidP="00BF0FB8">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BF0FB8">
        <w:rPr>
          <w:rFonts w:ascii="GHEA Grapalat" w:eastAsiaTheme="minorHAnsi" w:hAnsi="GHEA Grapalat" w:cstheme="minorBidi"/>
          <w:sz w:val="20"/>
          <w:szCs w:val="20"/>
        </w:rPr>
        <w:t>7.</w:t>
      </w:r>
      <w:r w:rsidRPr="00BF0FB8">
        <w:rPr>
          <w:sz w:val="20"/>
          <w:szCs w:val="20"/>
        </w:rPr>
        <w:t xml:space="preserve"> </w:t>
      </w:r>
      <w:r w:rsidRPr="00BF0FB8">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F0FB8" w:rsidRDefault="005B3A59" w:rsidP="00BF0FB8">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BF0FB8">
        <w:rPr>
          <w:rFonts w:ascii="GHEA Grapalat" w:eastAsiaTheme="minorHAnsi" w:hAnsi="GHEA Grapalat" w:cstheme="minorBidi"/>
          <w:sz w:val="20"/>
          <w:szCs w:val="20"/>
        </w:rPr>
        <w:t>8.</w:t>
      </w:r>
      <w:r w:rsidRPr="00BF0FB8">
        <w:rPr>
          <w:sz w:val="20"/>
          <w:szCs w:val="20"/>
        </w:rPr>
        <w:t xml:space="preserve"> </w:t>
      </w:r>
      <w:r w:rsidRPr="00BF0FB8">
        <w:rPr>
          <w:rFonts w:ascii="GHEA Grapalat" w:eastAsiaTheme="minorHAnsi" w:hAnsi="GHEA Grapalat" w:cstheme="minorBidi"/>
          <w:sz w:val="20"/>
          <w:szCs w:val="20"/>
        </w:rPr>
        <w:t>Лицо, выдающее гарантию, отклоняет требование бенефициара, если:</w:t>
      </w:r>
    </w:p>
    <w:p w:rsidR="005B3A59" w:rsidRPr="00BF0FB8" w:rsidRDefault="005B3A59" w:rsidP="00BF0FB8">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BF0FB8">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BF24C5" w:rsidRDefault="005B3A59" w:rsidP="00BF0FB8">
      <w:pPr>
        <w:pStyle w:val="NormalWeb"/>
        <w:shd w:val="clear" w:color="auto" w:fill="FFFFFF"/>
        <w:spacing w:before="0" w:beforeAutospacing="0" w:after="0" w:afterAutospacing="0"/>
        <w:rPr>
          <w:rFonts w:ascii="GHEA Grapalat" w:eastAsiaTheme="minorHAnsi" w:hAnsi="GHEA Grapalat" w:cstheme="minorBidi"/>
          <w:sz w:val="20"/>
          <w:szCs w:val="20"/>
        </w:rPr>
      </w:pPr>
      <w:r w:rsidRPr="00BF0FB8">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BF0FB8" w:rsidRDefault="005B3A59" w:rsidP="00BF0FB8">
      <w:pPr>
        <w:pStyle w:val="NormalWeb"/>
        <w:shd w:val="clear" w:color="auto" w:fill="FFFFFF"/>
        <w:spacing w:before="0" w:beforeAutospacing="0" w:after="0" w:afterAutospacing="0"/>
        <w:rPr>
          <w:rFonts w:ascii="GHEA Grapalat" w:eastAsiaTheme="minorHAnsi" w:hAnsi="GHEA Grapalat" w:cstheme="minorBidi"/>
          <w:sz w:val="20"/>
          <w:szCs w:val="20"/>
        </w:rPr>
      </w:pPr>
      <w:r w:rsidRPr="00BF0FB8">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F0FB8" w:rsidRDefault="005B3A59" w:rsidP="00BF0FB8">
      <w:pPr>
        <w:pStyle w:val="NormalWeb"/>
        <w:shd w:val="clear" w:color="auto" w:fill="FFFFFF"/>
        <w:spacing w:before="0" w:beforeAutospacing="0" w:after="0" w:afterAutospacing="0"/>
        <w:rPr>
          <w:rFonts w:ascii="GHEA Grapalat" w:eastAsiaTheme="minorHAnsi" w:hAnsi="GHEA Grapalat" w:cstheme="minorBidi"/>
          <w:sz w:val="20"/>
          <w:szCs w:val="20"/>
        </w:rPr>
      </w:pPr>
      <w:r w:rsidRPr="00BF0FB8">
        <w:rPr>
          <w:rFonts w:ascii="GHEA Grapalat" w:eastAsiaTheme="minorHAnsi" w:hAnsi="GHEA Grapalat" w:cstheme="minorBidi"/>
          <w:sz w:val="20"/>
          <w:szCs w:val="20"/>
        </w:rPr>
        <w:t>10. К настоящей гарантии применяются соответствующие положения Гражданского кодекса Республики Армения</w:t>
      </w:r>
    </w:p>
    <w:p w:rsidR="005B3A59" w:rsidRPr="00BF24C5" w:rsidRDefault="005B3A59" w:rsidP="00BF0FB8">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BF0FB8">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F0FB8"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F0FB8">
        <w:rPr>
          <w:rFonts w:ascii="GHEA Grapalat" w:hAnsi="GHEA Grapalat"/>
          <w:sz w:val="20"/>
          <w:szCs w:val="20"/>
          <w:lang w:val="hy-AM"/>
        </w:rPr>
        <w:t>Руководитель исполнительного органа</w:t>
      </w: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p>
    <w:p w:rsidR="005B3A59" w:rsidRPr="00BF0FB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r w:rsidRPr="00BF0FB8">
        <w:rPr>
          <w:rFonts w:ascii="GHEA Grapalat" w:hAnsi="GHEA Grapalat"/>
          <w:sz w:val="20"/>
          <w:szCs w:val="20"/>
          <w:u w:val="single"/>
          <w:lang w:val="hy-AM"/>
        </w:rPr>
        <w:tab/>
      </w:r>
    </w:p>
    <w:p w:rsidR="005B3A59" w:rsidRPr="00BF0FB8" w:rsidRDefault="005B3A59" w:rsidP="005B3A59">
      <w:pPr>
        <w:pStyle w:val="NormalWeb"/>
        <w:shd w:val="clear" w:color="auto" w:fill="FFFFFF"/>
        <w:spacing w:before="0" w:beforeAutospacing="0" w:after="0" w:afterAutospacing="0"/>
        <w:rPr>
          <w:rFonts w:ascii="GHEA Grapalat" w:hAnsi="GHEA Grapalat" w:cs="Sylfaen"/>
          <w:sz w:val="20"/>
          <w:szCs w:val="20"/>
          <w:vertAlign w:val="superscript"/>
        </w:rPr>
      </w:pPr>
      <w:r w:rsidRPr="00BF0FB8">
        <w:rPr>
          <w:rFonts w:ascii="GHEA Grapalat" w:hAnsi="GHEA Grapalat" w:cs="Sylfaen"/>
          <w:sz w:val="20"/>
          <w:szCs w:val="20"/>
          <w:vertAlign w:val="superscript"/>
          <w:lang w:val="hy-AM"/>
        </w:rPr>
        <w:t xml:space="preserve">                                                        </w:t>
      </w:r>
      <w:r w:rsidRPr="00BF0FB8">
        <w:rPr>
          <w:rFonts w:ascii="GHEA Grapalat" w:hAnsi="GHEA Grapalat" w:cs="Sylfaen"/>
          <w:sz w:val="20"/>
          <w:szCs w:val="20"/>
          <w:vertAlign w:val="superscript"/>
        </w:rPr>
        <w:t>число, месяц, год</w:t>
      </w:r>
    </w:p>
    <w:p w:rsidR="00BB28C8" w:rsidRPr="00EC6490" w:rsidRDefault="00BB28C8" w:rsidP="00EC6490">
      <w:pPr>
        <w:pStyle w:val="BodyTextIndent3"/>
        <w:widowControl w:val="0"/>
        <w:spacing w:line="240" w:lineRule="auto"/>
        <w:jc w:val="right"/>
        <w:rPr>
          <w:rFonts w:ascii="GHEA Grapalat" w:hAnsi="GHEA Grapalat" w:cs="Sylfaen"/>
          <w:b/>
        </w:rPr>
      </w:pPr>
      <w:r w:rsidRPr="00EC6490">
        <w:rPr>
          <w:rFonts w:ascii="GHEA Grapalat" w:hAnsi="GHEA Grapalat"/>
          <w:b/>
        </w:rPr>
        <w:lastRenderedPageBreak/>
        <w:t>Приложение №</w:t>
      </w:r>
      <w:r w:rsidR="005B4254" w:rsidRPr="00EC6490">
        <w:rPr>
          <w:rFonts w:ascii="GHEA Grapalat" w:hAnsi="GHEA Grapalat"/>
          <w:b/>
        </w:rPr>
        <w:t>7</w:t>
      </w:r>
      <w:r w:rsidR="00A97676" w:rsidRPr="00EC6490">
        <w:rPr>
          <w:rStyle w:val="FootnoteReference"/>
          <w:rFonts w:ascii="GHEA Grapalat" w:hAnsi="GHEA Grapalat" w:cs="Sylfaen"/>
          <w:b/>
        </w:rPr>
        <w:footnoteReference w:customMarkFollows="1" w:id="25"/>
        <w:t>25</w:t>
      </w:r>
    </w:p>
    <w:p w:rsidR="00BB28C8" w:rsidRPr="007920F6" w:rsidRDefault="00BB28C8" w:rsidP="003C3F2E">
      <w:pPr>
        <w:pStyle w:val="BodyTextIndent3"/>
        <w:widowControl w:val="0"/>
        <w:spacing w:line="240" w:lineRule="auto"/>
        <w:jc w:val="right"/>
        <w:rPr>
          <w:rFonts w:ascii="GHEA Grapalat" w:hAnsi="GHEA Grapalat"/>
          <w:b/>
        </w:rPr>
      </w:pPr>
      <w:r w:rsidRPr="00EC6490">
        <w:rPr>
          <w:rFonts w:ascii="GHEA Grapalat" w:hAnsi="GHEA Grapalat"/>
          <w:b/>
        </w:rPr>
        <w:t>к Приглашению на открытый конкурс</w:t>
      </w:r>
      <w:r w:rsidRPr="00EC6490">
        <w:rPr>
          <w:rFonts w:ascii="GHEA Grapalat" w:hAnsi="GHEA Grapalat" w:cs="Sylfaen"/>
          <w:b/>
        </w:rPr>
        <w:br/>
      </w:r>
      <w:r w:rsidRPr="00EC6490">
        <w:rPr>
          <w:rFonts w:ascii="GHEA Grapalat" w:hAnsi="GHEA Grapalat"/>
          <w:b/>
        </w:rPr>
        <w:t xml:space="preserve">под кодом " </w:t>
      </w:r>
      <w:r w:rsidR="00EC6490">
        <w:rPr>
          <w:rFonts w:ascii="GHEA Grapalat" w:hAnsi="GHEA Grapalat"/>
          <w:b/>
          <w:lang w:val="en-US"/>
        </w:rPr>
        <w:t>AM</w:t>
      </w:r>
      <w:r w:rsidR="00AD3575">
        <w:rPr>
          <w:rFonts w:ascii="GHEA Grapalat" w:hAnsi="GHEA Grapalat"/>
          <w:b/>
          <w:lang w:val="en-US"/>
        </w:rPr>
        <w:t>NX</w:t>
      </w:r>
      <w:r w:rsidR="00EC6490">
        <w:rPr>
          <w:rFonts w:ascii="GHEA Grapalat" w:hAnsi="GHEA Grapalat"/>
          <w:b/>
          <w:lang w:val="en-US"/>
        </w:rPr>
        <w:t>M</w:t>
      </w:r>
      <w:r w:rsidRPr="00EC6490">
        <w:rPr>
          <w:rFonts w:ascii="GHEA Grapalat" w:hAnsi="GHEA Grapalat"/>
          <w:b/>
        </w:rPr>
        <w:t>---BMAShDzB--</w:t>
      </w:r>
      <w:r w:rsidR="00EC6490" w:rsidRPr="00EC6490">
        <w:rPr>
          <w:rFonts w:ascii="GHEA Grapalat" w:hAnsi="GHEA Grapalat"/>
          <w:b/>
        </w:rPr>
        <w:t>21</w:t>
      </w:r>
      <w:r w:rsidRPr="00EC6490">
        <w:rPr>
          <w:rFonts w:ascii="GHEA Grapalat" w:hAnsi="GHEA Grapalat"/>
          <w:b/>
        </w:rPr>
        <w:t>/</w:t>
      </w:r>
      <w:r w:rsidR="00AD3575" w:rsidRPr="00AD3575">
        <w:rPr>
          <w:rFonts w:ascii="GHEA Grapalat" w:hAnsi="GHEA Grapalat"/>
          <w:b/>
        </w:rPr>
        <w:t>1</w:t>
      </w:r>
      <w:r w:rsidRPr="00EC6490">
        <w:rPr>
          <w:rFonts w:ascii="GHEA Grapalat" w:hAnsi="GHEA Grapalat"/>
          <w:b/>
        </w:rPr>
        <w:t xml:space="preserve">" </w:t>
      </w:r>
    </w:p>
    <w:p w:rsidR="003C3F2E" w:rsidRPr="007920F6" w:rsidRDefault="003C3F2E" w:rsidP="003C3F2E">
      <w:pPr>
        <w:pStyle w:val="BodyTextIndent3"/>
        <w:widowControl w:val="0"/>
        <w:spacing w:line="240" w:lineRule="auto"/>
        <w:jc w:val="right"/>
        <w:rPr>
          <w:rFonts w:ascii="GHEA Grapalat" w:hAnsi="GHEA Grapalat" w:cs="Sylfaen"/>
          <w:b/>
        </w:rPr>
      </w:pPr>
    </w:p>
    <w:p w:rsidR="00BB28C8" w:rsidRPr="000A3450" w:rsidRDefault="00BB28C8" w:rsidP="003C3F2E">
      <w:pPr>
        <w:widowControl w:val="0"/>
        <w:ind w:firstLine="567"/>
        <w:jc w:val="center"/>
        <w:rPr>
          <w:rFonts w:ascii="GHEA Grapalat" w:hAnsi="GHEA Grapalat"/>
          <w:b/>
        </w:rPr>
      </w:pPr>
      <w:r w:rsidRPr="009F3DC7">
        <w:rPr>
          <w:rFonts w:ascii="GHEA Grapalat" w:hAnsi="GHEA Grapalat"/>
          <w:b/>
        </w:rPr>
        <w:t>ДОГОВОР ЗАКУПКИ НА ВЫПОЛНЕНИЕ ПОДРЯДНЫХ РАБОТ ДЛЯ</w:t>
      </w:r>
      <w:r w:rsidRPr="000A3450">
        <w:rPr>
          <w:rFonts w:ascii="GHEA Grapalat" w:hAnsi="GHEA Grapalat"/>
          <w:b/>
        </w:rPr>
        <w:t xml:space="preserve"> </w:t>
      </w:r>
      <w:r w:rsidRPr="009F3DC7">
        <w:rPr>
          <w:rFonts w:ascii="GHEA Grapalat" w:hAnsi="GHEA Grapalat"/>
          <w:b/>
        </w:rPr>
        <w:t xml:space="preserve">НУЖД </w:t>
      </w:r>
    </w:p>
    <w:p w:rsidR="00BB28C8" w:rsidRPr="007920F6" w:rsidRDefault="00BB28C8" w:rsidP="003C3F2E">
      <w:pPr>
        <w:widowControl w:val="0"/>
        <w:ind w:firstLine="567"/>
        <w:jc w:val="center"/>
        <w:rPr>
          <w:rFonts w:ascii="GHEA Grapalat" w:hAnsi="GHEA Grapalat"/>
          <w:b/>
          <w:sz w:val="20"/>
          <w:szCs w:val="20"/>
        </w:rPr>
      </w:pPr>
      <w:r>
        <w:rPr>
          <w:rFonts w:ascii="GHEA Grapalat" w:hAnsi="GHEA Grapalat"/>
          <w:b/>
        </w:rPr>
        <w:t xml:space="preserve">№ </w:t>
      </w:r>
      <w:r w:rsidR="00EC6490" w:rsidRPr="00EC6490">
        <w:rPr>
          <w:rFonts w:ascii="GHEA Grapalat" w:hAnsi="GHEA Grapalat"/>
          <w:b/>
          <w:sz w:val="20"/>
          <w:szCs w:val="20"/>
        </w:rPr>
        <w:t xml:space="preserve">" </w:t>
      </w:r>
      <w:r w:rsidR="00AD3575" w:rsidRPr="00BF0FB8">
        <w:rPr>
          <w:rFonts w:ascii="GHEA Grapalat" w:hAnsi="GHEA Grapalat"/>
          <w:sz w:val="20"/>
          <w:szCs w:val="20"/>
          <w:lang w:val="en-US"/>
        </w:rPr>
        <w:t>AM</w:t>
      </w:r>
      <w:r w:rsidR="00AD3575" w:rsidRPr="00BF0FB8">
        <w:rPr>
          <w:rFonts w:ascii="GHEA Grapalat" w:hAnsi="GHEA Grapalat"/>
          <w:b/>
          <w:sz w:val="20"/>
          <w:szCs w:val="20"/>
          <w:lang w:val="en-US"/>
        </w:rPr>
        <w:t>NXM</w:t>
      </w:r>
      <w:r w:rsidR="00AD3575" w:rsidRPr="00BF0FB8">
        <w:rPr>
          <w:rFonts w:ascii="GHEA Grapalat" w:hAnsi="GHEA Grapalat"/>
          <w:b/>
          <w:sz w:val="20"/>
          <w:szCs w:val="20"/>
        </w:rPr>
        <w:t>--BMAShDzB</w:t>
      </w:r>
      <w:r w:rsidR="00AD3575" w:rsidRPr="00BF0FB8">
        <w:rPr>
          <w:rStyle w:val="FootnoteReference"/>
          <w:rFonts w:ascii="GHEA Grapalat" w:hAnsi="GHEA Grapalat"/>
          <w:b/>
          <w:sz w:val="20"/>
          <w:szCs w:val="20"/>
        </w:rPr>
        <w:footnoteReference w:customMarkFollows="1" w:id="26"/>
        <w:t>*</w:t>
      </w:r>
      <w:r w:rsidR="00AD3575" w:rsidRPr="00BF0FB8">
        <w:rPr>
          <w:rFonts w:ascii="GHEA Grapalat" w:hAnsi="GHEA Grapalat"/>
          <w:b/>
          <w:sz w:val="20"/>
          <w:szCs w:val="20"/>
        </w:rPr>
        <w:t>---21/1</w:t>
      </w:r>
      <w:r w:rsidR="00AD3575" w:rsidRPr="00DE015D">
        <w:rPr>
          <w:rFonts w:ascii="GHEA Grapalat" w:hAnsi="GHEA Grapalat"/>
          <w:b/>
        </w:rPr>
        <w:t xml:space="preserve"> </w:t>
      </w:r>
      <w:r w:rsidR="00EC6490" w:rsidRPr="0023527C">
        <w:rPr>
          <w:rFonts w:ascii="GHEA Grapalat" w:hAnsi="GHEA Grapalat"/>
          <w:b/>
          <w:sz w:val="20"/>
          <w:szCs w:val="20"/>
        </w:rPr>
        <w:t>"</w:t>
      </w:r>
    </w:p>
    <w:p w:rsidR="003C3F2E" w:rsidRPr="007920F6" w:rsidRDefault="003C3F2E" w:rsidP="003C3F2E">
      <w:pPr>
        <w:widowControl w:val="0"/>
        <w:ind w:firstLine="567"/>
        <w:jc w:val="center"/>
        <w:rPr>
          <w:rFonts w:ascii="GHEA Grapalat" w:hAnsi="GHEA Grapalat"/>
          <w:b/>
        </w:rPr>
      </w:pPr>
    </w:p>
    <w:p w:rsidR="00EC6490" w:rsidRPr="00EC6490" w:rsidRDefault="00AD3575" w:rsidP="00EC6490">
      <w:pPr>
        <w:widowControl w:val="0"/>
        <w:jc w:val="both"/>
        <w:rPr>
          <w:rFonts w:ascii="GHEA Grapalat" w:hAnsi="GHEA Grapalat"/>
          <w:sz w:val="20"/>
          <w:szCs w:val="20"/>
        </w:rPr>
      </w:pPr>
      <w:r>
        <w:rPr>
          <w:rFonts w:ascii="GHEA Grapalat" w:hAnsi="GHEA Grapalat"/>
          <w:i/>
          <w:sz w:val="20"/>
          <w:szCs w:val="20"/>
          <w:lang w:eastAsia="en-US" w:bidi="ar-SA"/>
        </w:rPr>
        <w:t xml:space="preserve">Нор Харберд </w:t>
      </w:r>
      <w:r w:rsidR="00EC6490">
        <w:rPr>
          <w:rFonts w:ascii="GHEA Grapalat" w:hAnsi="GHEA Grapalat"/>
          <w:i/>
          <w:sz w:val="20"/>
          <w:szCs w:val="20"/>
          <w:lang w:eastAsia="en-US" w:bidi="ar-SA"/>
        </w:rPr>
        <w:t xml:space="preserve"> муниципалитет </w:t>
      </w:r>
      <w:r w:rsidR="00EC6490" w:rsidRPr="001C56F7">
        <w:rPr>
          <w:rFonts w:ascii="GHEA Grapalat" w:hAnsi="GHEA Grapalat"/>
          <w:i/>
          <w:sz w:val="20"/>
          <w:szCs w:val="20"/>
          <w:lang w:eastAsia="en-US" w:bidi="ar-SA"/>
        </w:rPr>
        <w:t xml:space="preserve"> Араратского </w:t>
      </w:r>
      <w:r w:rsidR="00EC6490" w:rsidRPr="00017DE8">
        <w:rPr>
          <w:rFonts w:ascii="GHEA Grapalat" w:hAnsi="GHEA Grapalat"/>
          <w:i/>
          <w:sz w:val="20"/>
          <w:szCs w:val="20"/>
          <w:lang w:eastAsia="en-US" w:bidi="ar-SA"/>
        </w:rPr>
        <w:t>област</w:t>
      </w:r>
      <w:r w:rsidR="00EC6490" w:rsidRPr="001A2805">
        <w:rPr>
          <w:rFonts w:ascii="GHEA Grapalat" w:hAnsi="GHEA Grapalat"/>
          <w:i/>
          <w:sz w:val="20"/>
          <w:szCs w:val="20"/>
          <w:lang w:eastAsia="en-US" w:bidi="ar-SA"/>
        </w:rPr>
        <w:t>ь</w:t>
      </w:r>
      <w:r w:rsidR="00EC6490" w:rsidRPr="001C56F7">
        <w:rPr>
          <w:rFonts w:ascii="GHEA Grapalat" w:hAnsi="GHEA Grapalat"/>
          <w:i/>
          <w:sz w:val="20"/>
          <w:szCs w:val="20"/>
          <w:lang w:eastAsia="en-US" w:bidi="ar-SA"/>
        </w:rPr>
        <w:t>,  РА</w:t>
      </w:r>
      <w:r w:rsidR="00EC6490" w:rsidRPr="001C56F7">
        <w:rPr>
          <w:rFonts w:ascii="GHEA Grapalat" w:hAnsi="GHEA Grapalat"/>
          <w:i/>
          <w:sz w:val="20"/>
          <w:szCs w:val="20"/>
        </w:rPr>
        <w:t xml:space="preserve">,, в лице </w:t>
      </w:r>
      <w:r w:rsidR="00EC6490" w:rsidRPr="002D10EE">
        <w:rPr>
          <w:rFonts w:ascii="GHEA Grapalat" w:hAnsi="GHEA Grapalat"/>
          <w:sz w:val="20"/>
          <w:szCs w:val="20"/>
        </w:rPr>
        <w:t>п</w:t>
      </w:r>
      <w:r w:rsidR="00EC6490">
        <w:rPr>
          <w:rFonts w:ascii="GHEA Grapalat" w:hAnsi="GHEA Grapalat"/>
          <w:sz w:val="20"/>
          <w:szCs w:val="20"/>
        </w:rPr>
        <w:t xml:space="preserve">редседателя общество </w:t>
      </w:r>
      <w:r w:rsidR="00EC6490" w:rsidRPr="00A75935">
        <w:rPr>
          <w:rFonts w:ascii="GHEA Grapalat" w:hAnsi="GHEA Grapalat"/>
          <w:sz w:val="20"/>
          <w:szCs w:val="20"/>
        </w:rPr>
        <w:t xml:space="preserve"> </w:t>
      </w:r>
      <w:r>
        <w:rPr>
          <w:rFonts w:ascii="GHEA Grapalat" w:hAnsi="GHEA Grapalat"/>
          <w:sz w:val="20"/>
          <w:szCs w:val="20"/>
        </w:rPr>
        <w:t xml:space="preserve">К Какояна </w:t>
      </w:r>
      <w:r w:rsidR="00EC6490">
        <w:rPr>
          <w:rFonts w:ascii="GHEA Grapalat" w:hAnsi="GHEA Grapalat"/>
          <w:sz w:val="20"/>
          <w:szCs w:val="20"/>
        </w:rPr>
        <w:t xml:space="preserve">  </w:t>
      </w:r>
      <w:r w:rsidR="00EC6490" w:rsidRPr="001C56F7">
        <w:rPr>
          <w:rFonts w:ascii="GHEA Grapalat" w:hAnsi="GHEA Grapalat"/>
          <w:i/>
          <w:sz w:val="20"/>
          <w:szCs w:val="20"/>
        </w:rPr>
        <w:t xml:space="preserve">действующего </w:t>
      </w:r>
      <w:r w:rsidR="00EC6490">
        <w:rPr>
          <w:rFonts w:ascii="GHEA Grapalat" w:hAnsi="GHEA Grapalat"/>
          <w:i/>
          <w:sz w:val="20"/>
          <w:szCs w:val="20"/>
        </w:rPr>
        <w:t>на основании устава ______</w:t>
      </w:r>
      <w:r w:rsidR="00EC6490" w:rsidRPr="001C56F7">
        <w:rPr>
          <w:rFonts w:ascii="GHEA Grapalat" w:hAnsi="GHEA Grapalat"/>
          <w:i/>
          <w:sz w:val="20"/>
          <w:szCs w:val="20"/>
        </w:rPr>
        <w:t>_, далее — "Покупатель", с одн</w:t>
      </w:r>
      <w:r w:rsidR="00EC6490">
        <w:rPr>
          <w:rFonts w:ascii="GHEA Grapalat" w:hAnsi="GHEA Grapalat"/>
          <w:i/>
          <w:sz w:val="20"/>
          <w:szCs w:val="20"/>
        </w:rPr>
        <w:t>ой стороны, и _______</w:t>
      </w:r>
      <w:r w:rsidR="00EC6490" w:rsidRPr="001C56F7">
        <w:rPr>
          <w:rFonts w:ascii="GHEA Grapalat" w:hAnsi="GHEA Grapalat"/>
          <w:i/>
          <w:sz w:val="20"/>
          <w:szCs w:val="20"/>
        </w:rPr>
        <w:t>, в лиц</w:t>
      </w:r>
      <w:r w:rsidR="00EC6490">
        <w:rPr>
          <w:rFonts w:ascii="GHEA Grapalat" w:hAnsi="GHEA Grapalat"/>
          <w:i/>
          <w:sz w:val="20"/>
          <w:szCs w:val="20"/>
        </w:rPr>
        <w:t>е директора ______</w:t>
      </w:r>
      <w:r w:rsidR="00EC6490" w:rsidRPr="001C56F7">
        <w:rPr>
          <w:rFonts w:ascii="GHEA Grapalat" w:hAnsi="GHEA Grapalat"/>
          <w:i/>
          <w:sz w:val="20"/>
          <w:szCs w:val="20"/>
        </w:rPr>
        <w:t>_, действующего на основани</w:t>
      </w:r>
      <w:r w:rsidR="00EC6490">
        <w:rPr>
          <w:rFonts w:ascii="GHEA Grapalat" w:hAnsi="GHEA Grapalat"/>
          <w:i/>
          <w:sz w:val="20"/>
          <w:szCs w:val="20"/>
        </w:rPr>
        <w:t>и устава _____</w:t>
      </w:r>
      <w:r w:rsidR="00EC6490" w:rsidRPr="001C56F7">
        <w:rPr>
          <w:rFonts w:ascii="GHEA Grapalat" w:hAnsi="GHEA Grapalat"/>
          <w:i/>
          <w:sz w:val="20"/>
          <w:szCs w:val="20"/>
        </w:rPr>
        <w:t>, далее — "Продавец", с другой стороны, заключили настоящий Договор о следующем</w:t>
      </w:r>
      <w:r w:rsidR="00EC6490" w:rsidRPr="001C56F7">
        <w:rPr>
          <w:rFonts w:ascii="GHEA Grapalat" w:hAnsi="GHEA Grapalat"/>
          <w:sz w:val="20"/>
          <w:szCs w:val="20"/>
        </w:rPr>
        <w:t>.</w:t>
      </w:r>
    </w:p>
    <w:p w:rsidR="00EC6490" w:rsidRDefault="00EC6490" w:rsidP="00AD3575">
      <w:pPr>
        <w:widowControl w:val="0"/>
        <w:spacing w:after="160"/>
        <w:ind w:left="-180" w:firstLine="180"/>
        <w:jc w:val="center"/>
        <w:rPr>
          <w:rFonts w:ascii="GHEA Grapalat" w:hAnsi="GHEA Grapalat"/>
          <w:b/>
          <w:sz w:val="20"/>
          <w:szCs w:val="20"/>
        </w:rPr>
      </w:pPr>
      <w:r w:rsidRPr="0079594D">
        <w:rPr>
          <w:rFonts w:ascii="GHEA Grapalat" w:hAnsi="GHEA Grapalat"/>
          <w:b/>
          <w:sz w:val="20"/>
          <w:szCs w:val="20"/>
        </w:rPr>
        <w:t>1. ПРЕДМЕТ ДОГОВОРА</w:t>
      </w:r>
    </w:p>
    <w:p w:rsidR="00EC6490" w:rsidRPr="005B447D" w:rsidRDefault="00EC6490" w:rsidP="00AD3575">
      <w:pPr>
        <w:widowControl w:val="0"/>
        <w:ind w:firstLine="180"/>
        <w:jc w:val="both"/>
        <w:rPr>
          <w:rFonts w:ascii="GHEA Grapalat" w:hAnsi="GHEA Grapalat"/>
          <w:b/>
          <w:sz w:val="20"/>
          <w:szCs w:val="20"/>
        </w:rPr>
      </w:pPr>
      <w:r>
        <w:rPr>
          <w:rFonts w:ascii="GHEA Grapalat" w:hAnsi="GHEA Grapalat"/>
          <w:sz w:val="20"/>
          <w:szCs w:val="20"/>
        </w:rPr>
        <w:t>1.1.</w:t>
      </w:r>
      <w:r w:rsidRPr="0079594D">
        <w:rPr>
          <w:rFonts w:ascii="GHEA Grapalat" w:hAnsi="GHEA Grapalat"/>
          <w:sz w:val="20"/>
          <w:szCs w:val="20"/>
        </w:rPr>
        <w:t>Подрядчик обязуется в установленном настоящим Договором порядке,</w:t>
      </w:r>
      <w:r w:rsidRPr="0079594D">
        <w:rPr>
          <w:rFonts w:ascii="Courier New" w:hAnsi="Courier New" w:cs="Courier New"/>
          <w:sz w:val="20"/>
          <w:szCs w:val="20"/>
        </w:rPr>
        <w:t xml:space="preserve"> </w:t>
      </w:r>
      <w:r w:rsidRPr="0079594D">
        <w:rPr>
          <w:rFonts w:ascii="GHEA Grapalat" w:hAnsi="GHEA Grapalat"/>
          <w:sz w:val="20"/>
          <w:szCs w:val="20"/>
        </w:rPr>
        <w:t>предусмотренных объемах, форме и сроках выполнять предусмотренные объемной ведомостью- сметой,</w:t>
      </w:r>
      <w:r>
        <w:rPr>
          <w:rFonts w:ascii="GHEA Grapalat" w:hAnsi="GHEA Grapalat"/>
          <w:spacing w:val="6"/>
          <w:sz w:val="20"/>
          <w:szCs w:val="20"/>
        </w:rPr>
        <w:t xml:space="preserve"> </w:t>
      </w:r>
      <w:r w:rsidRPr="0079594D">
        <w:rPr>
          <w:rFonts w:ascii="GHEA Grapalat" w:hAnsi="GHEA Grapalat"/>
          <w:spacing w:val="6"/>
          <w:sz w:val="20"/>
          <w:szCs w:val="20"/>
        </w:rPr>
        <w:t>установленной Приложением № 1 к настоящему Договору</w:t>
      </w:r>
      <w:r w:rsidRPr="0079594D">
        <w:rPr>
          <w:rFonts w:ascii="GHEA Grapalat" w:hAnsi="GHEA Grapalat"/>
          <w:spacing w:val="2"/>
          <w:sz w:val="20"/>
          <w:szCs w:val="20"/>
        </w:rPr>
        <w:t xml:space="preserve"> </w:t>
      </w:r>
      <w:r w:rsidR="00AD3575" w:rsidRPr="009D72C3">
        <w:rPr>
          <w:rFonts w:ascii="GHEA Grapalat" w:hAnsi="GHEA Grapalat"/>
          <w:sz w:val="20"/>
          <w:szCs w:val="20"/>
        </w:rPr>
        <w:t>Асфальтиров</w:t>
      </w:r>
      <w:r w:rsidR="00AD3575">
        <w:rPr>
          <w:rFonts w:ascii="GHEA Grapalat" w:hAnsi="GHEA Grapalat"/>
          <w:sz w:val="20"/>
          <w:szCs w:val="20"/>
        </w:rPr>
        <w:t>ание внутриобщинных улиц об</w:t>
      </w:r>
      <w:r w:rsidR="00AD3575" w:rsidRPr="009D367C">
        <w:rPr>
          <w:rFonts w:ascii="GHEA Grapalat" w:hAnsi="GHEA Grapalat"/>
          <w:sz w:val="20"/>
          <w:szCs w:val="20"/>
        </w:rPr>
        <w:t>щ</w:t>
      </w:r>
      <w:r w:rsidR="00AD3575">
        <w:rPr>
          <w:rFonts w:ascii="GHEA Grapalat" w:hAnsi="GHEA Grapalat"/>
          <w:sz w:val="20"/>
          <w:szCs w:val="20"/>
        </w:rPr>
        <w:t>ество</w:t>
      </w:r>
      <w:r w:rsidRPr="005D3219">
        <w:rPr>
          <w:rFonts w:ascii="GHEA Grapalat" w:hAnsi="GHEA Grapalat"/>
          <w:sz w:val="20"/>
          <w:szCs w:val="20"/>
        </w:rPr>
        <w:t>»</w:t>
      </w:r>
      <w:r>
        <w:rPr>
          <w:rFonts w:ascii="GHEA Grapalat" w:hAnsi="GHEA Grapalat"/>
          <w:b/>
          <w:sz w:val="20"/>
          <w:szCs w:val="20"/>
        </w:rPr>
        <w:t xml:space="preserve"> </w:t>
      </w:r>
      <w:r w:rsidRPr="0079594D">
        <w:rPr>
          <w:rFonts w:ascii="GHEA Grapalat" w:hAnsi="GHEA Grapalat"/>
          <w:sz w:val="20"/>
          <w:szCs w:val="20"/>
        </w:rPr>
        <w:t>(далее — договор), работы (далее — работа), а Заказчик обязуется принимать выполненную работу и платить за нее.</w:t>
      </w:r>
    </w:p>
    <w:p w:rsidR="0023527C" w:rsidRDefault="00BB28C8" w:rsidP="00AD3575">
      <w:pPr>
        <w:widowControl w:val="0"/>
        <w:tabs>
          <w:tab w:val="left" w:pos="1134"/>
        </w:tabs>
        <w:spacing w:after="160"/>
        <w:jc w:val="both"/>
        <w:rPr>
          <w:rFonts w:ascii="GHEA Grapalat" w:hAnsi="GHEA Grapalat"/>
          <w:sz w:val="20"/>
          <w:szCs w:val="20"/>
        </w:rPr>
      </w:pPr>
      <w:r w:rsidRPr="00EC6490">
        <w:rPr>
          <w:rFonts w:ascii="GHEA Grapalat" w:hAnsi="GHEA Grapalat"/>
          <w:sz w:val="20"/>
          <w:szCs w:val="20"/>
        </w:rPr>
        <w:t>1.</w:t>
      </w:r>
      <w:r w:rsidR="00EC6490">
        <w:rPr>
          <w:rFonts w:ascii="GHEA Grapalat" w:hAnsi="GHEA Grapalat"/>
          <w:sz w:val="20"/>
          <w:szCs w:val="20"/>
        </w:rPr>
        <w:t>2.</w:t>
      </w:r>
      <w:r w:rsidRPr="00EC6490">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EC6490">
        <w:rPr>
          <w:rFonts w:ascii="GHEA Grapalat" w:hAnsi="GHEA Grapalat"/>
          <w:sz w:val="20"/>
          <w:szCs w:val="20"/>
        </w:rPr>
        <w:t>объемной ведомостью-</w:t>
      </w:r>
      <w:r w:rsidR="00104071" w:rsidRPr="00EC6490">
        <w:rPr>
          <w:rFonts w:ascii="Courier New" w:hAnsi="Courier New" w:cs="Courier New"/>
          <w:sz w:val="20"/>
          <w:szCs w:val="20"/>
        </w:rPr>
        <w:t> </w:t>
      </w:r>
      <w:r w:rsidR="00104071" w:rsidRPr="00EC6490">
        <w:rPr>
          <w:rFonts w:ascii="GHEA Grapalat" w:hAnsi="GHEA Grapalat"/>
          <w:sz w:val="20"/>
          <w:szCs w:val="20"/>
        </w:rPr>
        <w:t xml:space="preserve">сметой </w:t>
      </w:r>
      <w:r w:rsidRPr="00EC6490">
        <w:rPr>
          <w:rFonts w:ascii="GHEA Grapalat" w:hAnsi="GHEA Grapalat"/>
          <w:sz w:val="20"/>
          <w:szCs w:val="20"/>
        </w:rPr>
        <w:t>работы.</w:t>
      </w:r>
    </w:p>
    <w:p w:rsidR="00BB28C8" w:rsidRPr="0023527C" w:rsidRDefault="00BB28C8" w:rsidP="00AD3575">
      <w:pPr>
        <w:widowControl w:val="0"/>
        <w:tabs>
          <w:tab w:val="left" w:pos="1134"/>
        </w:tabs>
        <w:spacing w:after="160"/>
        <w:jc w:val="both"/>
        <w:rPr>
          <w:rFonts w:ascii="GHEA Grapalat" w:hAnsi="GHEA Grapalat"/>
          <w:sz w:val="20"/>
          <w:szCs w:val="20"/>
        </w:rPr>
      </w:pPr>
      <w:r w:rsidRPr="00EC6490">
        <w:rPr>
          <w:rFonts w:ascii="GHEA Grapalat" w:hAnsi="GHEA Grapalat"/>
          <w:sz w:val="20"/>
          <w:szCs w:val="20"/>
        </w:rPr>
        <w:t>1.3.</w:t>
      </w:r>
      <w:r w:rsidRPr="00EC6490">
        <w:rPr>
          <w:rFonts w:ascii="GHEA Grapalat" w:hAnsi="GHEA Grapalat"/>
          <w:spacing w:val="6"/>
          <w:sz w:val="20"/>
          <w:szCs w:val="20"/>
        </w:rPr>
        <w:t>Предусмотренные договором работы начинаются после вступления</w:t>
      </w:r>
      <w:r w:rsidRPr="00EC6490">
        <w:rPr>
          <w:rFonts w:ascii="Courier New" w:hAnsi="Courier New" w:cs="Courier New"/>
          <w:spacing w:val="6"/>
          <w:sz w:val="20"/>
          <w:szCs w:val="20"/>
          <w:lang w:val="en-US"/>
        </w:rPr>
        <w:t> </w:t>
      </w:r>
      <w:r w:rsidRPr="00EC6490">
        <w:rPr>
          <w:rFonts w:ascii="GHEA Grapalat" w:hAnsi="GHEA Grapalat"/>
          <w:spacing w:val="6"/>
          <w:sz w:val="20"/>
          <w:szCs w:val="20"/>
        </w:rPr>
        <w:t>договора в силу и устанавливается следующий срок выполнения:</w:t>
      </w:r>
    </w:p>
    <w:p w:rsidR="00BB28C8" w:rsidRPr="00EC6490" w:rsidRDefault="00BB28C8" w:rsidP="00AD3575">
      <w:pPr>
        <w:widowControl w:val="0"/>
        <w:jc w:val="both"/>
        <w:rPr>
          <w:rFonts w:ascii="GHEA Grapalat" w:hAnsi="GHEA Grapalat"/>
          <w:spacing w:val="6"/>
          <w:sz w:val="20"/>
          <w:szCs w:val="20"/>
        </w:rPr>
      </w:pPr>
      <w:r w:rsidRPr="00EC6490">
        <w:rPr>
          <w:rFonts w:ascii="GHEA Grapalat" w:hAnsi="GHEA Grapalat"/>
          <w:sz w:val="20"/>
          <w:szCs w:val="20"/>
        </w:rPr>
        <w:t>_________________________________________________________________________.</w:t>
      </w:r>
    </w:p>
    <w:p w:rsidR="00BB28C8" w:rsidRPr="00EC6490" w:rsidRDefault="00BB28C8" w:rsidP="00AD3575">
      <w:pPr>
        <w:widowControl w:val="0"/>
        <w:tabs>
          <w:tab w:val="left" w:pos="1134"/>
        </w:tabs>
        <w:spacing w:after="160"/>
        <w:ind w:left="3402"/>
        <w:jc w:val="both"/>
        <w:rPr>
          <w:rFonts w:ascii="GHEA Grapalat" w:hAnsi="GHEA Grapalat" w:cs="Times Armenian"/>
          <w:sz w:val="20"/>
          <w:szCs w:val="20"/>
          <w:vertAlign w:val="superscript"/>
        </w:rPr>
      </w:pPr>
      <w:r w:rsidRPr="00EC6490">
        <w:rPr>
          <w:rFonts w:ascii="GHEA Grapalat" w:hAnsi="GHEA Grapalat"/>
          <w:sz w:val="20"/>
          <w:szCs w:val="20"/>
          <w:vertAlign w:val="superscript"/>
        </w:rPr>
        <w:t>окончательный срок выполнения работ</w:t>
      </w:r>
    </w:p>
    <w:p w:rsidR="00BB28C8" w:rsidRPr="00EC6490" w:rsidRDefault="00BB28C8" w:rsidP="0023527C">
      <w:pPr>
        <w:widowControl w:val="0"/>
        <w:tabs>
          <w:tab w:val="left" w:pos="1134"/>
        </w:tabs>
        <w:spacing w:after="160"/>
        <w:jc w:val="both"/>
        <w:rPr>
          <w:rFonts w:ascii="GHEA Grapalat" w:hAnsi="GHEA Grapalat"/>
          <w:sz w:val="20"/>
          <w:szCs w:val="20"/>
        </w:rPr>
      </w:pPr>
      <w:r w:rsidRPr="00EC6490">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EC6490" w:rsidRDefault="00BB28C8" w:rsidP="0023527C">
      <w:pPr>
        <w:widowControl w:val="0"/>
        <w:tabs>
          <w:tab w:val="left" w:pos="1134"/>
        </w:tabs>
        <w:spacing w:after="160"/>
        <w:ind w:firstLine="567"/>
        <w:jc w:val="both"/>
        <w:rPr>
          <w:rFonts w:ascii="GHEA Grapalat" w:hAnsi="GHEA Grapalat"/>
          <w:sz w:val="20"/>
          <w:szCs w:val="20"/>
        </w:rPr>
      </w:pPr>
    </w:p>
    <w:p w:rsidR="00BB28C8" w:rsidRPr="00EC6490" w:rsidRDefault="00BB28C8" w:rsidP="00BB28C8">
      <w:pPr>
        <w:widowControl w:val="0"/>
        <w:tabs>
          <w:tab w:val="left" w:pos="1276"/>
        </w:tabs>
        <w:spacing w:after="160" w:line="360" w:lineRule="auto"/>
        <w:ind w:firstLine="567"/>
        <w:jc w:val="center"/>
        <w:rPr>
          <w:rFonts w:ascii="GHEA Grapalat" w:hAnsi="GHEA Grapalat"/>
          <w:b/>
          <w:sz w:val="20"/>
          <w:szCs w:val="20"/>
        </w:rPr>
      </w:pPr>
      <w:r w:rsidRPr="00EC6490">
        <w:rPr>
          <w:rFonts w:ascii="GHEA Grapalat" w:hAnsi="GHEA Grapalat"/>
          <w:b/>
          <w:sz w:val="20"/>
          <w:szCs w:val="20"/>
        </w:rPr>
        <w:t>2. ВЫПОЛНЕНИЕ РАБОТ СРЕДСТВАМИ ПОДРЯДЧИКА</w:t>
      </w:r>
    </w:p>
    <w:p w:rsidR="00BB28C8" w:rsidRPr="00EC6490" w:rsidRDefault="00BB28C8" w:rsidP="0023527C">
      <w:pPr>
        <w:widowControl w:val="0"/>
        <w:tabs>
          <w:tab w:val="left" w:pos="1134"/>
        </w:tabs>
        <w:jc w:val="both"/>
        <w:rPr>
          <w:rFonts w:ascii="GHEA Grapalat" w:hAnsi="GHEA Grapalat" w:cs="Times Armenian"/>
          <w:sz w:val="20"/>
          <w:szCs w:val="20"/>
        </w:rPr>
      </w:pPr>
      <w:r w:rsidRPr="00EC6490">
        <w:rPr>
          <w:rFonts w:ascii="GHEA Grapalat" w:hAnsi="GHEA Grapalat"/>
          <w:sz w:val="20"/>
          <w:szCs w:val="20"/>
        </w:rPr>
        <w:t>2.</w:t>
      </w:r>
      <w:r w:rsidR="0023527C">
        <w:rPr>
          <w:rFonts w:ascii="GHEA Grapalat" w:hAnsi="GHEA Grapalat"/>
          <w:sz w:val="20"/>
          <w:szCs w:val="20"/>
        </w:rPr>
        <w:t>1.</w:t>
      </w:r>
      <w:r w:rsidRPr="00EC6490">
        <w:rPr>
          <w:rFonts w:ascii="GHEA Grapalat" w:hAnsi="GHEA Grapalat"/>
          <w:sz w:val="20"/>
          <w:szCs w:val="20"/>
        </w:rPr>
        <w:t xml:space="preserve">Работа выполняется силами, материалами и средствами Подрядчика. </w:t>
      </w:r>
    </w:p>
    <w:p w:rsidR="00BB28C8" w:rsidRPr="007920F6" w:rsidRDefault="00BB28C8" w:rsidP="003C3F2E">
      <w:pPr>
        <w:widowControl w:val="0"/>
        <w:tabs>
          <w:tab w:val="left" w:pos="1134"/>
          <w:tab w:val="left" w:pos="1276"/>
        </w:tabs>
        <w:jc w:val="both"/>
        <w:rPr>
          <w:rFonts w:ascii="GHEA Grapalat" w:hAnsi="GHEA Grapalat"/>
          <w:sz w:val="20"/>
          <w:szCs w:val="20"/>
        </w:rPr>
      </w:pPr>
      <w:r w:rsidRPr="00EC6490">
        <w:rPr>
          <w:rFonts w:ascii="GHEA Grapalat" w:hAnsi="GHEA Grapalat"/>
          <w:sz w:val="20"/>
          <w:szCs w:val="20"/>
        </w:rPr>
        <w:t>2.</w:t>
      </w:r>
      <w:r w:rsidR="0023527C">
        <w:rPr>
          <w:rFonts w:ascii="GHEA Grapalat" w:hAnsi="GHEA Grapalat"/>
          <w:sz w:val="20"/>
          <w:szCs w:val="20"/>
        </w:rPr>
        <w:t>2.</w:t>
      </w:r>
      <w:r w:rsidRPr="00EC6490">
        <w:rPr>
          <w:rFonts w:ascii="GHEA Grapalat" w:hAnsi="GHEA Grapalat"/>
          <w:sz w:val="20"/>
          <w:szCs w:val="20"/>
        </w:rPr>
        <w:t>Подрядчик несет ответственность за качество предоставленных им материалов и оборудования.</w:t>
      </w:r>
    </w:p>
    <w:p w:rsidR="003C3F2E" w:rsidRPr="007920F6" w:rsidRDefault="003C3F2E" w:rsidP="003C3F2E">
      <w:pPr>
        <w:widowControl w:val="0"/>
        <w:tabs>
          <w:tab w:val="left" w:pos="1134"/>
          <w:tab w:val="left" w:pos="1276"/>
        </w:tabs>
        <w:jc w:val="both"/>
        <w:rPr>
          <w:rFonts w:ascii="GHEA Grapalat" w:hAnsi="GHEA Grapalat"/>
          <w:sz w:val="20"/>
          <w:szCs w:val="20"/>
        </w:rPr>
      </w:pPr>
    </w:p>
    <w:p w:rsidR="00BB28C8" w:rsidRPr="00EC6490" w:rsidRDefault="00BB28C8" w:rsidP="00BB28C8">
      <w:pPr>
        <w:widowControl w:val="0"/>
        <w:spacing w:after="160" w:line="360" w:lineRule="auto"/>
        <w:jc w:val="center"/>
        <w:rPr>
          <w:rFonts w:ascii="GHEA Grapalat" w:hAnsi="GHEA Grapalat"/>
          <w:b/>
          <w:sz w:val="20"/>
          <w:szCs w:val="20"/>
        </w:rPr>
      </w:pPr>
      <w:r w:rsidRPr="00EC6490">
        <w:rPr>
          <w:rFonts w:ascii="GHEA Grapalat" w:hAnsi="GHEA Grapalat"/>
          <w:b/>
          <w:sz w:val="20"/>
          <w:szCs w:val="20"/>
        </w:rPr>
        <w:t>3. ПРАВА И ОБЯЗАННОСТИ СТОРОН</w:t>
      </w:r>
    </w:p>
    <w:p w:rsidR="00BB28C8" w:rsidRPr="00EC6490" w:rsidRDefault="00BB28C8" w:rsidP="0023527C">
      <w:pPr>
        <w:widowControl w:val="0"/>
        <w:tabs>
          <w:tab w:val="left" w:pos="1276"/>
        </w:tabs>
        <w:jc w:val="both"/>
        <w:rPr>
          <w:rFonts w:ascii="GHEA Grapalat" w:hAnsi="GHEA Grapalat"/>
          <w:b/>
          <w:sz w:val="20"/>
          <w:szCs w:val="20"/>
        </w:rPr>
      </w:pPr>
      <w:r w:rsidRPr="00EC6490">
        <w:rPr>
          <w:rFonts w:ascii="GHEA Grapalat" w:hAnsi="GHEA Grapalat"/>
          <w:b/>
          <w:sz w:val="20"/>
          <w:szCs w:val="20"/>
        </w:rPr>
        <w:t>3.</w:t>
      </w:r>
      <w:r w:rsidR="0023527C">
        <w:rPr>
          <w:rFonts w:ascii="GHEA Grapalat" w:hAnsi="GHEA Grapalat"/>
          <w:b/>
          <w:sz w:val="20"/>
          <w:szCs w:val="20"/>
        </w:rPr>
        <w:t>1.</w:t>
      </w:r>
      <w:r w:rsidRPr="00EC6490">
        <w:rPr>
          <w:rFonts w:ascii="GHEA Grapalat" w:hAnsi="GHEA Grapalat"/>
          <w:b/>
          <w:sz w:val="20"/>
          <w:szCs w:val="20"/>
        </w:rPr>
        <w:t>Заказчик имеет право:</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3.1.</w:t>
      </w:r>
      <w:r w:rsidR="0023527C">
        <w:rPr>
          <w:rFonts w:ascii="GHEA Grapalat" w:hAnsi="GHEA Grapalat"/>
          <w:sz w:val="20"/>
          <w:szCs w:val="20"/>
        </w:rPr>
        <w:t>1.</w:t>
      </w:r>
      <w:r w:rsidRPr="00EC6490">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3.1.</w:t>
      </w:r>
      <w:r w:rsidR="0023527C">
        <w:rPr>
          <w:rFonts w:ascii="GHEA Grapalat" w:hAnsi="GHEA Grapalat"/>
          <w:sz w:val="20"/>
          <w:szCs w:val="20"/>
        </w:rPr>
        <w:t>2.</w:t>
      </w:r>
      <w:r w:rsidRPr="00EC6490">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3.1.</w:t>
      </w:r>
      <w:r w:rsidR="0023527C">
        <w:rPr>
          <w:rFonts w:ascii="GHEA Grapalat" w:hAnsi="GHEA Grapalat"/>
          <w:sz w:val="20"/>
          <w:szCs w:val="20"/>
        </w:rPr>
        <w:t>3.</w:t>
      </w:r>
      <w:r w:rsidRPr="00EC6490">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sidR="0023527C">
        <w:rPr>
          <w:rFonts w:ascii="GHEA Grapalat" w:hAnsi="GHEA Grapalat"/>
          <w:sz w:val="20"/>
          <w:szCs w:val="20"/>
        </w:rPr>
        <w:t>2.</w:t>
      </w:r>
      <w:r w:rsidRPr="00EC6490">
        <w:rPr>
          <w:rFonts w:ascii="GHEA Grapalat" w:hAnsi="GHEA Grapalat"/>
          <w:sz w:val="20"/>
          <w:szCs w:val="20"/>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3.1.</w:t>
      </w:r>
      <w:r w:rsidR="0023527C">
        <w:rPr>
          <w:rFonts w:ascii="GHEA Grapalat" w:hAnsi="GHEA Grapalat"/>
          <w:sz w:val="20"/>
          <w:szCs w:val="20"/>
        </w:rPr>
        <w:t>4.</w:t>
      </w:r>
      <w:r w:rsidRPr="00EC6490">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EC6490" w:rsidRDefault="00BB28C8" w:rsidP="0023527C">
      <w:pPr>
        <w:widowControl w:val="0"/>
        <w:tabs>
          <w:tab w:val="left" w:pos="1134"/>
        </w:tabs>
        <w:jc w:val="both"/>
        <w:rPr>
          <w:rFonts w:ascii="GHEA Grapalat" w:hAnsi="GHEA Grapalat"/>
          <w:sz w:val="20"/>
          <w:szCs w:val="20"/>
        </w:rPr>
      </w:pPr>
      <w:r w:rsidRPr="00EC6490">
        <w:rPr>
          <w:rFonts w:ascii="GHEA Grapalat" w:hAnsi="GHEA Grapalat"/>
          <w:sz w:val="20"/>
          <w:szCs w:val="20"/>
        </w:rPr>
        <w:t xml:space="preserve">а)Подрядчик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EC6490" w:rsidRDefault="00BB28C8" w:rsidP="0023527C">
      <w:pPr>
        <w:widowControl w:val="0"/>
        <w:tabs>
          <w:tab w:val="left" w:pos="1134"/>
        </w:tabs>
        <w:jc w:val="both"/>
        <w:rPr>
          <w:rFonts w:ascii="GHEA Grapalat" w:hAnsi="GHEA Grapalat"/>
          <w:sz w:val="20"/>
          <w:szCs w:val="20"/>
        </w:rPr>
      </w:pPr>
      <w:r w:rsidRPr="00EC6490">
        <w:rPr>
          <w:rFonts w:ascii="GHEA Grapalat" w:hAnsi="GHEA Grapalat"/>
          <w:sz w:val="20"/>
          <w:szCs w:val="20"/>
        </w:rPr>
        <w:t>б)Подрядчик нарушил предусмотренный в пункте 1.3 договора срок (календарный график включительно),</w:t>
      </w:r>
    </w:p>
    <w:p w:rsidR="00BB28C8" w:rsidRPr="00EC6490" w:rsidRDefault="00BB28C8" w:rsidP="0023527C">
      <w:pPr>
        <w:widowControl w:val="0"/>
        <w:tabs>
          <w:tab w:val="left" w:pos="1134"/>
        </w:tabs>
        <w:jc w:val="both"/>
        <w:rPr>
          <w:rFonts w:ascii="GHEA Grapalat" w:hAnsi="GHEA Grapalat"/>
          <w:sz w:val="20"/>
          <w:szCs w:val="20"/>
        </w:rPr>
      </w:pPr>
      <w:r w:rsidRPr="00EC6490">
        <w:rPr>
          <w:rFonts w:ascii="GHEA Grapalat" w:hAnsi="GHEA Grapalat"/>
          <w:sz w:val="20"/>
          <w:szCs w:val="20"/>
        </w:rPr>
        <w:t xml:space="preserve">в)выполненная Подрядчиком работа не соответствует требованиям, установленным проектно-сметными </w:t>
      </w:r>
      <w:r w:rsidRPr="00EC6490">
        <w:rPr>
          <w:rFonts w:ascii="GHEA Grapalat" w:hAnsi="GHEA Grapalat"/>
          <w:sz w:val="20"/>
          <w:szCs w:val="20"/>
        </w:rPr>
        <w:lastRenderedPageBreak/>
        <w:t>документами,</w:t>
      </w:r>
    </w:p>
    <w:p w:rsidR="00BB28C8" w:rsidRPr="00EC6490" w:rsidRDefault="00BB28C8" w:rsidP="0023527C">
      <w:pPr>
        <w:widowControl w:val="0"/>
        <w:tabs>
          <w:tab w:val="left" w:pos="1134"/>
        </w:tabs>
        <w:jc w:val="both"/>
        <w:rPr>
          <w:rFonts w:ascii="GHEA Grapalat" w:hAnsi="GHEA Grapalat"/>
          <w:sz w:val="20"/>
          <w:szCs w:val="20"/>
        </w:rPr>
      </w:pPr>
      <w:r w:rsidRPr="00EC6490">
        <w:rPr>
          <w:rFonts w:ascii="GHEA Grapalat" w:hAnsi="GHEA Grapalat"/>
          <w:sz w:val="20"/>
          <w:szCs w:val="20"/>
        </w:rPr>
        <w:t>г)Подрядчик нарушил разумные сроки безвозмездного устранения недостатков работы по основаниям, предусмотренным пунктом 3.1.3 договора;</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3.1.</w:t>
      </w:r>
      <w:r w:rsidR="0023527C">
        <w:rPr>
          <w:rFonts w:ascii="GHEA Grapalat" w:hAnsi="GHEA Grapalat"/>
          <w:sz w:val="20"/>
          <w:szCs w:val="20"/>
        </w:rPr>
        <w:t>5.</w:t>
      </w:r>
      <w:r w:rsidRPr="00EC6490">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3.1.</w:t>
      </w:r>
      <w:r w:rsidR="0023527C">
        <w:rPr>
          <w:rFonts w:ascii="GHEA Grapalat" w:hAnsi="GHEA Grapalat"/>
          <w:sz w:val="20"/>
          <w:szCs w:val="20"/>
        </w:rPr>
        <w:t>6.</w:t>
      </w:r>
      <w:r w:rsidRPr="00EC6490">
        <w:rPr>
          <w:rFonts w:ascii="GHEA Grapalat" w:hAnsi="GHEA Grapalat"/>
          <w:sz w:val="20"/>
          <w:szCs w:val="20"/>
        </w:rPr>
        <w:t>Уполномочить другое лицо на осуществление технического контроля над выполнением работы;</w:t>
      </w:r>
    </w:p>
    <w:p w:rsidR="0023527C" w:rsidRDefault="00BB28C8" w:rsidP="0023527C">
      <w:pPr>
        <w:widowControl w:val="0"/>
        <w:tabs>
          <w:tab w:val="left" w:pos="1276"/>
        </w:tabs>
        <w:jc w:val="both"/>
        <w:rPr>
          <w:rFonts w:ascii="GHEA Grapalat" w:hAnsi="GHEA Grapalat"/>
          <w:b/>
          <w:sz w:val="20"/>
          <w:szCs w:val="20"/>
        </w:rPr>
      </w:pPr>
      <w:r w:rsidRPr="00EC6490">
        <w:rPr>
          <w:rFonts w:ascii="GHEA Grapalat" w:hAnsi="GHEA Grapalat"/>
          <w:sz w:val="20"/>
          <w:szCs w:val="20"/>
        </w:rPr>
        <w:t>3.1.</w:t>
      </w:r>
      <w:r w:rsidR="0023527C">
        <w:rPr>
          <w:rFonts w:ascii="GHEA Grapalat" w:hAnsi="GHEA Grapalat"/>
          <w:sz w:val="20"/>
          <w:szCs w:val="20"/>
        </w:rPr>
        <w:t>7.</w:t>
      </w:r>
      <w:r w:rsidRPr="00EC6490">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23527C" w:rsidRDefault="00BB28C8" w:rsidP="0023527C">
      <w:pPr>
        <w:widowControl w:val="0"/>
        <w:tabs>
          <w:tab w:val="left" w:pos="1276"/>
        </w:tabs>
        <w:jc w:val="both"/>
        <w:rPr>
          <w:rFonts w:ascii="GHEA Grapalat" w:hAnsi="GHEA Grapalat" w:cs="Times Armenian"/>
          <w:sz w:val="20"/>
          <w:szCs w:val="20"/>
        </w:rPr>
      </w:pPr>
      <w:r w:rsidRPr="00EC6490">
        <w:rPr>
          <w:rFonts w:ascii="GHEA Grapalat" w:hAnsi="GHEA Grapalat"/>
          <w:b/>
          <w:sz w:val="20"/>
          <w:szCs w:val="20"/>
        </w:rPr>
        <w:t>3.2.Заказчик обязан:</w:t>
      </w:r>
    </w:p>
    <w:p w:rsidR="00BB28C8" w:rsidRPr="00EC6490" w:rsidRDefault="00BB28C8" w:rsidP="0023527C">
      <w:pPr>
        <w:widowControl w:val="0"/>
        <w:tabs>
          <w:tab w:val="left" w:pos="1276"/>
        </w:tabs>
        <w:jc w:val="both"/>
        <w:rPr>
          <w:rFonts w:ascii="GHEA Grapalat" w:hAnsi="GHEA Grapalat" w:cs="Times Armenian"/>
          <w:sz w:val="20"/>
          <w:szCs w:val="20"/>
        </w:rPr>
      </w:pPr>
      <w:r w:rsidRPr="00EC6490">
        <w:rPr>
          <w:rFonts w:ascii="GHEA Grapalat" w:hAnsi="GHEA Grapalat"/>
          <w:sz w:val="20"/>
          <w:szCs w:val="20"/>
        </w:rPr>
        <w:t>3.2.</w:t>
      </w:r>
      <w:r w:rsidR="0023527C">
        <w:rPr>
          <w:rFonts w:ascii="GHEA Grapalat" w:hAnsi="GHEA Grapalat"/>
          <w:sz w:val="20"/>
          <w:szCs w:val="20"/>
        </w:rPr>
        <w:t>1.</w:t>
      </w:r>
      <w:r w:rsidRPr="00EC6490">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3.2.</w:t>
      </w:r>
      <w:r w:rsidR="0023527C">
        <w:rPr>
          <w:rFonts w:ascii="GHEA Grapalat" w:hAnsi="GHEA Grapalat"/>
          <w:sz w:val="20"/>
          <w:szCs w:val="20"/>
        </w:rPr>
        <w:t>2.</w:t>
      </w:r>
      <w:r w:rsidRPr="00EC6490">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3.2.</w:t>
      </w:r>
      <w:r w:rsidR="0023527C">
        <w:rPr>
          <w:rFonts w:ascii="GHEA Grapalat" w:hAnsi="GHEA Grapalat"/>
          <w:sz w:val="20"/>
          <w:szCs w:val="20"/>
        </w:rPr>
        <w:t>3.</w:t>
      </w:r>
      <w:r w:rsidRPr="00EC6490">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EC6490" w:rsidRDefault="00BB28C8" w:rsidP="0023527C">
      <w:pPr>
        <w:widowControl w:val="0"/>
        <w:tabs>
          <w:tab w:val="left" w:pos="1276"/>
        </w:tabs>
        <w:jc w:val="both"/>
        <w:rPr>
          <w:rFonts w:ascii="GHEA Grapalat" w:hAnsi="GHEA Grapalat" w:cs="Times Armenian"/>
          <w:sz w:val="20"/>
          <w:szCs w:val="20"/>
        </w:rPr>
      </w:pPr>
      <w:r w:rsidRPr="00EC6490">
        <w:rPr>
          <w:rFonts w:ascii="GHEA Grapalat" w:hAnsi="GHEA Grapalat"/>
          <w:sz w:val="20"/>
          <w:szCs w:val="20"/>
        </w:rPr>
        <w:t>3.2.</w:t>
      </w:r>
      <w:r w:rsidR="0023527C">
        <w:rPr>
          <w:rFonts w:ascii="GHEA Grapalat" w:hAnsi="GHEA Grapalat"/>
          <w:sz w:val="20"/>
          <w:szCs w:val="20"/>
        </w:rPr>
        <w:t>4.</w:t>
      </w:r>
      <w:r w:rsidRPr="00EC6490">
        <w:rPr>
          <w:rFonts w:ascii="GHEA Grapalat" w:hAnsi="GHEA Grapalat"/>
          <w:sz w:val="20"/>
          <w:szCs w:val="20"/>
        </w:rPr>
        <w:t>В случае приемки результата работы в срок, предусмотренный пунктом 1.3.</w:t>
      </w:r>
      <w:r w:rsidRPr="00EC6490">
        <w:rPr>
          <w:rFonts w:ascii="GHEA Grapalat" w:hAnsi="GHEA Grapalat"/>
          <w:sz w:val="20"/>
          <w:szCs w:val="20"/>
        </w:rPr>
        <w:tab/>
        <w:t xml:space="preserve">Договора, уплачивать Подрядчику суммы, подлежащие уплате последнему. </w:t>
      </w:r>
    </w:p>
    <w:p w:rsidR="00BB28C8" w:rsidRPr="00EC6490" w:rsidRDefault="00BB28C8" w:rsidP="0023527C">
      <w:pPr>
        <w:widowControl w:val="0"/>
        <w:tabs>
          <w:tab w:val="left" w:pos="1134"/>
        </w:tabs>
        <w:jc w:val="both"/>
        <w:rPr>
          <w:rFonts w:ascii="GHEA Grapalat" w:hAnsi="GHEA Grapalat"/>
          <w:b/>
          <w:sz w:val="20"/>
          <w:szCs w:val="20"/>
        </w:rPr>
      </w:pPr>
      <w:r w:rsidRPr="00EC6490">
        <w:rPr>
          <w:rFonts w:ascii="GHEA Grapalat" w:hAnsi="GHEA Grapalat"/>
          <w:b/>
          <w:sz w:val="20"/>
          <w:szCs w:val="20"/>
        </w:rPr>
        <w:t>3.</w:t>
      </w:r>
      <w:r w:rsidR="0023527C">
        <w:rPr>
          <w:rFonts w:ascii="GHEA Grapalat" w:hAnsi="GHEA Grapalat"/>
          <w:b/>
          <w:sz w:val="20"/>
          <w:szCs w:val="20"/>
        </w:rPr>
        <w:t>3.</w:t>
      </w:r>
      <w:r w:rsidRPr="00EC6490">
        <w:rPr>
          <w:rFonts w:ascii="GHEA Grapalat" w:hAnsi="GHEA Grapalat"/>
          <w:b/>
          <w:sz w:val="20"/>
          <w:szCs w:val="20"/>
        </w:rPr>
        <w:t>Подрядчик имеет право:</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3.3.</w:t>
      </w:r>
      <w:r w:rsidR="0023527C">
        <w:rPr>
          <w:rFonts w:ascii="GHEA Grapalat" w:hAnsi="GHEA Grapalat"/>
          <w:sz w:val="20"/>
          <w:szCs w:val="20"/>
        </w:rPr>
        <w:t>1.</w:t>
      </w:r>
      <w:r w:rsidRPr="00EC6490">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EC6490" w:rsidRDefault="00BB28C8" w:rsidP="0023527C">
      <w:pPr>
        <w:widowControl w:val="0"/>
        <w:tabs>
          <w:tab w:val="left" w:pos="1276"/>
        </w:tabs>
        <w:jc w:val="both"/>
        <w:rPr>
          <w:rFonts w:ascii="GHEA Grapalat" w:hAnsi="GHEA Grapalat" w:cs="Times Armenian"/>
          <w:sz w:val="20"/>
          <w:szCs w:val="20"/>
        </w:rPr>
      </w:pPr>
      <w:r w:rsidRPr="00EC6490">
        <w:rPr>
          <w:rFonts w:ascii="GHEA Grapalat" w:hAnsi="GHEA Grapalat"/>
          <w:sz w:val="20"/>
          <w:szCs w:val="20"/>
        </w:rPr>
        <w:t>3.3.</w:t>
      </w:r>
      <w:r w:rsidR="0023527C">
        <w:rPr>
          <w:rFonts w:ascii="GHEA Grapalat" w:hAnsi="GHEA Grapalat"/>
          <w:sz w:val="20"/>
          <w:szCs w:val="20"/>
        </w:rPr>
        <w:t>2.</w:t>
      </w:r>
      <w:r w:rsidRPr="00EC6490">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EC6490" w:rsidRDefault="00BB28C8" w:rsidP="0023527C">
      <w:pPr>
        <w:widowControl w:val="0"/>
        <w:tabs>
          <w:tab w:val="left" w:pos="1276"/>
        </w:tabs>
        <w:jc w:val="both"/>
        <w:rPr>
          <w:rFonts w:ascii="GHEA Grapalat" w:hAnsi="GHEA Grapalat"/>
          <w:b/>
          <w:sz w:val="20"/>
          <w:szCs w:val="20"/>
        </w:rPr>
      </w:pPr>
      <w:r w:rsidRPr="00EC6490">
        <w:rPr>
          <w:rFonts w:ascii="GHEA Grapalat" w:hAnsi="GHEA Grapalat"/>
          <w:b/>
          <w:sz w:val="20"/>
          <w:szCs w:val="20"/>
        </w:rPr>
        <w:t>3.</w:t>
      </w:r>
      <w:r w:rsidR="0023527C">
        <w:rPr>
          <w:rFonts w:ascii="GHEA Grapalat" w:hAnsi="GHEA Grapalat"/>
          <w:b/>
          <w:sz w:val="20"/>
          <w:szCs w:val="20"/>
        </w:rPr>
        <w:t>4.</w:t>
      </w:r>
      <w:r w:rsidRPr="00EC6490">
        <w:rPr>
          <w:rFonts w:ascii="GHEA Grapalat" w:hAnsi="GHEA Grapalat"/>
          <w:b/>
          <w:sz w:val="20"/>
          <w:szCs w:val="20"/>
        </w:rPr>
        <w:t>Подрядчик обязан:</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3.4.</w:t>
      </w:r>
      <w:r w:rsidR="0023527C">
        <w:rPr>
          <w:rFonts w:ascii="GHEA Grapalat" w:hAnsi="GHEA Grapalat"/>
          <w:sz w:val="20"/>
          <w:szCs w:val="20"/>
        </w:rPr>
        <w:t>1.</w:t>
      </w:r>
      <w:r w:rsidRPr="00EC6490">
        <w:rPr>
          <w:rFonts w:ascii="GHEA Grapalat" w:hAnsi="GHEA Grapalat"/>
          <w:sz w:val="20"/>
          <w:szCs w:val="20"/>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3.4.</w:t>
      </w:r>
      <w:r w:rsidR="0023527C">
        <w:rPr>
          <w:rFonts w:ascii="GHEA Grapalat" w:hAnsi="GHEA Grapalat"/>
          <w:sz w:val="20"/>
          <w:szCs w:val="20"/>
        </w:rPr>
        <w:t>2.</w:t>
      </w:r>
      <w:r w:rsidRPr="00EC6490">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3.4.</w:t>
      </w:r>
      <w:r w:rsidR="0023527C">
        <w:rPr>
          <w:rFonts w:ascii="GHEA Grapalat" w:hAnsi="GHEA Grapalat"/>
          <w:sz w:val="20"/>
          <w:szCs w:val="20"/>
        </w:rPr>
        <w:t>3.</w:t>
      </w:r>
      <w:r w:rsidRPr="00EC6490">
        <w:rPr>
          <w:rFonts w:ascii="GHEA Grapalat" w:hAnsi="GHEA Grapalat"/>
          <w:sz w:val="20"/>
          <w:szCs w:val="20"/>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3.4.</w:t>
      </w:r>
      <w:r w:rsidR="0023527C">
        <w:rPr>
          <w:rFonts w:ascii="GHEA Grapalat" w:hAnsi="GHEA Grapalat"/>
          <w:sz w:val="20"/>
          <w:szCs w:val="20"/>
        </w:rPr>
        <w:t>4.</w:t>
      </w:r>
      <w:r w:rsidRPr="00EC6490">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EC6490" w:rsidRDefault="00BB28C8" w:rsidP="0023527C">
      <w:pPr>
        <w:widowControl w:val="0"/>
        <w:tabs>
          <w:tab w:val="left" w:pos="1276"/>
        </w:tabs>
        <w:jc w:val="both"/>
        <w:rPr>
          <w:rFonts w:ascii="GHEA Grapalat" w:hAnsi="GHEA Grapalat" w:cs="Times Armenian"/>
          <w:sz w:val="20"/>
          <w:szCs w:val="20"/>
        </w:rPr>
      </w:pPr>
      <w:r w:rsidRPr="00EC6490">
        <w:rPr>
          <w:rFonts w:ascii="GHEA Grapalat" w:hAnsi="GHEA Grapalat"/>
          <w:sz w:val="20"/>
          <w:szCs w:val="20"/>
        </w:rPr>
        <w:t>3.4.</w:t>
      </w:r>
      <w:r w:rsidR="0023527C">
        <w:rPr>
          <w:rFonts w:ascii="GHEA Grapalat" w:hAnsi="GHEA Grapalat"/>
          <w:sz w:val="20"/>
          <w:szCs w:val="20"/>
        </w:rPr>
        <w:t>5.</w:t>
      </w:r>
      <w:r w:rsidRPr="00EC6490">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3.4.</w:t>
      </w:r>
      <w:r w:rsidR="0023527C">
        <w:rPr>
          <w:rFonts w:ascii="GHEA Grapalat" w:hAnsi="GHEA Grapalat"/>
          <w:sz w:val="20"/>
          <w:szCs w:val="20"/>
        </w:rPr>
        <w:t>6.</w:t>
      </w:r>
      <w:r w:rsidRPr="00EC6490">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3.4.</w:t>
      </w:r>
      <w:r w:rsidR="0023527C">
        <w:rPr>
          <w:rFonts w:ascii="GHEA Grapalat" w:hAnsi="GHEA Grapalat"/>
          <w:sz w:val="20"/>
          <w:szCs w:val="20"/>
        </w:rPr>
        <w:t>7.</w:t>
      </w:r>
      <w:r w:rsidRPr="00EC6490">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3.4.</w:t>
      </w:r>
      <w:r w:rsidR="0023527C">
        <w:rPr>
          <w:rFonts w:ascii="GHEA Grapalat" w:hAnsi="GHEA Grapalat"/>
          <w:sz w:val="20"/>
          <w:szCs w:val="20"/>
        </w:rPr>
        <w:t>8.</w:t>
      </w:r>
      <w:r w:rsidRPr="00EC6490">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EC6490" w:rsidRDefault="00BB28C8" w:rsidP="0023527C">
      <w:pPr>
        <w:widowControl w:val="0"/>
        <w:tabs>
          <w:tab w:val="left" w:pos="1276"/>
        </w:tabs>
        <w:jc w:val="both"/>
        <w:rPr>
          <w:rFonts w:ascii="GHEA Grapalat" w:hAnsi="GHEA Grapalat" w:cs="Times Armenian"/>
          <w:sz w:val="20"/>
          <w:szCs w:val="20"/>
        </w:rPr>
      </w:pPr>
      <w:r w:rsidRPr="00EC6490">
        <w:rPr>
          <w:rFonts w:ascii="GHEA Grapalat" w:hAnsi="GHEA Grapalat"/>
          <w:sz w:val="20"/>
          <w:szCs w:val="20"/>
        </w:rPr>
        <w:t>3.4.</w:t>
      </w:r>
      <w:r w:rsidR="0023527C">
        <w:rPr>
          <w:rFonts w:ascii="GHEA Grapalat" w:hAnsi="GHEA Grapalat"/>
          <w:sz w:val="20"/>
          <w:szCs w:val="20"/>
        </w:rPr>
        <w:t>9.</w:t>
      </w:r>
      <w:r w:rsidRPr="00EC6490">
        <w:rPr>
          <w:rFonts w:ascii="GHEA Grapalat" w:hAnsi="GHEA Grapalat"/>
          <w:sz w:val="20"/>
          <w:szCs w:val="20"/>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EC6490">
        <w:rPr>
          <w:rStyle w:val="FootnoteReference"/>
          <w:rFonts w:ascii="GHEA Grapalat" w:hAnsi="GHEA Grapalat"/>
          <w:sz w:val="20"/>
          <w:szCs w:val="20"/>
        </w:rPr>
        <w:footnoteReference w:customMarkFollows="1" w:id="27"/>
        <w:t>26</w:t>
      </w:r>
      <w:r w:rsidRPr="00EC6490">
        <w:rPr>
          <w:rFonts w:ascii="GHEA Grapalat" w:hAnsi="GHEA Grapalat"/>
          <w:sz w:val="20"/>
          <w:szCs w:val="20"/>
        </w:rPr>
        <w:t>.</w:t>
      </w:r>
    </w:p>
    <w:p w:rsidR="00BB28C8" w:rsidRPr="00EC6490" w:rsidRDefault="00BB28C8" w:rsidP="0023527C">
      <w:pPr>
        <w:widowControl w:val="0"/>
        <w:tabs>
          <w:tab w:val="left" w:pos="1418"/>
        </w:tabs>
        <w:jc w:val="both"/>
        <w:rPr>
          <w:rFonts w:ascii="GHEA Grapalat" w:hAnsi="GHEA Grapalat"/>
          <w:sz w:val="20"/>
          <w:szCs w:val="20"/>
        </w:rPr>
      </w:pPr>
      <w:r w:rsidRPr="00EC6490">
        <w:rPr>
          <w:rFonts w:ascii="GHEA Grapalat" w:hAnsi="GHEA Grapalat"/>
          <w:sz w:val="20"/>
          <w:szCs w:val="20"/>
        </w:rPr>
        <w:t>3.4.1</w:t>
      </w:r>
      <w:r w:rsidR="0023527C">
        <w:rPr>
          <w:rFonts w:ascii="GHEA Grapalat" w:hAnsi="GHEA Grapalat"/>
          <w:sz w:val="20"/>
          <w:szCs w:val="20"/>
        </w:rPr>
        <w:t>1.</w:t>
      </w:r>
      <w:r w:rsidRPr="00EC6490">
        <w:rPr>
          <w:rFonts w:ascii="GHEA Grapalat" w:hAnsi="GHEA Grapalat"/>
          <w:sz w:val="20"/>
          <w:szCs w:val="20"/>
        </w:rPr>
        <w:t>В течение срока действия обеспечени</w:t>
      </w:r>
      <w:r w:rsidR="006105DA" w:rsidRPr="00EC6490">
        <w:rPr>
          <w:rFonts w:ascii="GHEA Grapalat" w:hAnsi="GHEA Grapalat"/>
          <w:sz w:val="20"/>
          <w:szCs w:val="20"/>
        </w:rPr>
        <w:t xml:space="preserve">й квалификации и </w:t>
      </w:r>
      <w:r w:rsidRPr="00EC6490">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EC6490" w:rsidRDefault="00BB28C8" w:rsidP="0023527C">
      <w:pPr>
        <w:widowControl w:val="0"/>
        <w:tabs>
          <w:tab w:val="left" w:pos="1276"/>
        </w:tabs>
        <w:ind w:firstLine="567"/>
        <w:jc w:val="both"/>
        <w:rPr>
          <w:rFonts w:ascii="GHEA Grapalat" w:hAnsi="GHEA Grapalat" w:cs="Sylfaen"/>
          <w:sz w:val="20"/>
          <w:szCs w:val="20"/>
          <w:u w:val="single"/>
        </w:rPr>
      </w:pPr>
    </w:p>
    <w:p w:rsidR="00BB28C8" w:rsidRPr="00EC6490" w:rsidRDefault="00BB28C8" w:rsidP="00BB28C8">
      <w:pPr>
        <w:widowControl w:val="0"/>
        <w:tabs>
          <w:tab w:val="left" w:pos="1276"/>
        </w:tabs>
        <w:spacing w:after="160" w:line="360" w:lineRule="auto"/>
        <w:jc w:val="center"/>
        <w:rPr>
          <w:rFonts w:ascii="GHEA Grapalat" w:hAnsi="GHEA Grapalat"/>
          <w:b/>
          <w:sz w:val="20"/>
          <w:szCs w:val="20"/>
        </w:rPr>
      </w:pPr>
      <w:r w:rsidRPr="00EC6490">
        <w:rPr>
          <w:rFonts w:ascii="GHEA Grapalat" w:hAnsi="GHEA Grapalat"/>
          <w:b/>
          <w:sz w:val="20"/>
          <w:szCs w:val="20"/>
        </w:rPr>
        <w:t>4. ПОРЯДОК СДАЧИ И ПРИЕМКИ РАБОТЫ</w:t>
      </w:r>
    </w:p>
    <w:p w:rsidR="00563671" w:rsidRPr="00EC6490" w:rsidRDefault="0023527C" w:rsidP="0023527C">
      <w:pPr>
        <w:widowControl w:val="0"/>
        <w:tabs>
          <w:tab w:val="left" w:pos="1134"/>
        </w:tabs>
        <w:jc w:val="both"/>
        <w:rPr>
          <w:rFonts w:ascii="GHEA Grapalat" w:hAnsi="GHEA Grapalat" w:cs="Sylfaen"/>
          <w:sz w:val="20"/>
          <w:szCs w:val="20"/>
        </w:rPr>
      </w:pPr>
      <w:r>
        <w:rPr>
          <w:rFonts w:ascii="GHEA Grapalat" w:hAnsi="GHEA Grapalat"/>
          <w:sz w:val="20"/>
          <w:szCs w:val="20"/>
        </w:rPr>
        <w:lastRenderedPageBreak/>
        <w:t>4.1.</w:t>
      </w:r>
      <w:r w:rsidR="00563671" w:rsidRPr="00EC6490">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EC6490" w:rsidRDefault="00563671" w:rsidP="0023527C">
      <w:pPr>
        <w:widowControl w:val="0"/>
        <w:jc w:val="both"/>
        <w:rPr>
          <w:rFonts w:ascii="GHEA Grapalat" w:hAnsi="GHEA Grapalat" w:cs="Sylfaen"/>
          <w:sz w:val="20"/>
          <w:szCs w:val="20"/>
        </w:rPr>
      </w:pPr>
      <w:r w:rsidRPr="00EC6490">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EC6490" w:rsidRDefault="0023527C" w:rsidP="0023527C">
      <w:pPr>
        <w:widowControl w:val="0"/>
        <w:tabs>
          <w:tab w:val="left" w:pos="1134"/>
        </w:tabs>
        <w:jc w:val="both"/>
        <w:rPr>
          <w:rFonts w:ascii="GHEA Grapalat" w:hAnsi="GHEA Grapalat" w:cs="Sylfaen"/>
          <w:sz w:val="20"/>
          <w:szCs w:val="20"/>
        </w:rPr>
      </w:pPr>
      <w:r>
        <w:rPr>
          <w:rFonts w:ascii="GHEA Grapalat" w:hAnsi="GHEA Grapalat"/>
          <w:sz w:val="20"/>
          <w:szCs w:val="20"/>
        </w:rPr>
        <w:t>4.2.</w:t>
      </w:r>
      <w:r w:rsidR="00563671" w:rsidRPr="00EC6490">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EC6490" w:rsidRDefault="0023527C" w:rsidP="0023527C">
      <w:pPr>
        <w:widowControl w:val="0"/>
        <w:tabs>
          <w:tab w:val="left" w:pos="1134"/>
        </w:tabs>
        <w:jc w:val="both"/>
        <w:rPr>
          <w:rFonts w:ascii="GHEA Grapalat" w:hAnsi="GHEA Grapalat" w:cs="Sylfaen"/>
          <w:sz w:val="20"/>
          <w:szCs w:val="20"/>
        </w:rPr>
      </w:pPr>
      <w:r>
        <w:rPr>
          <w:rFonts w:ascii="GHEA Grapalat" w:hAnsi="GHEA Grapalat"/>
          <w:sz w:val="20"/>
          <w:szCs w:val="20"/>
        </w:rPr>
        <w:t>а)</w:t>
      </w:r>
      <w:r w:rsidR="00563671" w:rsidRPr="00EC6490">
        <w:rPr>
          <w:rFonts w:ascii="GHEA Grapalat" w:hAnsi="GHEA Grapalat"/>
          <w:sz w:val="20"/>
          <w:szCs w:val="20"/>
        </w:rPr>
        <w:t>для урегулирования вопроса предпринимает меры, предусмотренные договором для подобной ситуации;</w:t>
      </w:r>
    </w:p>
    <w:p w:rsidR="00563671" w:rsidRPr="00EC6490" w:rsidRDefault="0023527C" w:rsidP="0023527C">
      <w:pPr>
        <w:widowControl w:val="0"/>
        <w:tabs>
          <w:tab w:val="left" w:pos="1134"/>
        </w:tabs>
        <w:jc w:val="both"/>
        <w:rPr>
          <w:rFonts w:ascii="GHEA Grapalat" w:hAnsi="GHEA Grapalat" w:cs="Sylfaen"/>
          <w:sz w:val="20"/>
          <w:szCs w:val="20"/>
        </w:rPr>
      </w:pPr>
      <w:r>
        <w:rPr>
          <w:rFonts w:ascii="GHEA Grapalat" w:hAnsi="GHEA Grapalat"/>
          <w:sz w:val="20"/>
          <w:szCs w:val="20"/>
        </w:rPr>
        <w:t>б)</w:t>
      </w:r>
      <w:r w:rsidR="00563671" w:rsidRPr="00EC6490">
        <w:rPr>
          <w:rFonts w:ascii="GHEA Grapalat" w:hAnsi="GHEA Grapalat"/>
          <w:sz w:val="20"/>
          <w:szCs w:val="20"/>
        </w:rPr>
        <w:t>в отношении Подрядчика применяет меры ответственности, предусмотренные договором.</w:t>
      </w:r>
    </w:p>
    <w:p w:rsidR="00563671" w:rsidRPr="00EC6490" w:rsidRDefault="00563671" w:rsidP="0023527C">
      <w:pPr>
        <w:widowControl w:val="0"/>
        <w:tabs>
          <w:tab w:val="left" w:pos="1134"/>
        </w:tabs>
        <w:jc w:val="both"/>
        <w:rPr>
          <w:rFonts w:ascii="GHEA Grapalat" w:hAnsi="GHEA Grapalat" w:cs="Sylfaen"/>
          <w:sz w:val="20"/>
          <w:szCs w:val="20"/>
        </w:rPr>
      </w:pPr>
      <w:r w:rsidRPr="00EC6490">
        <w:rPr>
          <w:rFonts w:ascii="GHEA Grapalat" w:hAnsi="GHEA Grapalat"/>
          <w:sz w:val="20"/>
          <w:szCs w:val="20"/>
        </w:rPr>
        <w:t>4.</w:t>
      </w:r>
      <w:r w:rsidR="00C30550" w:rsidRPr="00EC6490">
        <w:rPr>
          <w:rFonts w:ascii="GHEA Grapalat" w:hAnsi="GHEA Grapalat"/>
          <w:sz w:val="20"/>
          <w:szCs w:val="20"/>
        </w:rPr>
        <w:t>3</w:t>
      </w:r>
      <w:r w:rsidR="0023527C">
        <w:rPr>
          <w:rFonts w:ascii="GHEA Grapalat" w:hAnsi="GHEA Grapalat"/>
          <w:sz w:val="20"/>
          <w:szCs w:val="20"/>
        </w:rPr>
        <w:t>.</w:t>
      </w:r>
      <w:r w:rsidRPr="00EC6490">
        <w:rPr>
          <w:rFonts w:ascii="GHEA Grapalat" w:hAnsi="GHEA Grapalat"/>
          <w:sz w:val="20"/>
          <w:szCs w:val="20"/>
        </w:rPr>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EC6490" w:rsidRDefault="00563671" w:rsidP="0023527C">
      <w:pPr>
        <w:widowControl w:val="0"/>
        <w:tabs>
          <w:tab w:val="left" w:pos="1134"/>
        </w:tabs>
        <w:jc w:val="both"/>
        <w:rPr>
          <w:rFonts w:ascii="GHEA Grapalat" w:hAnsi="GHEA Grapalat"/>
          <w:sz w:val="20"/>
          <w:szCs w:val="20"/>
        </w:rPr>
      </w:pPr>
      <w:r w:rsidRPr="00EC6490">
        <w:rPr>
          <w:rFonts w:ascii="GHEA Grapalat" w:hAnsi="GHEA Grapalat"/>
          <w:sz w:val="20"/>
          <w:szCs w:val="20"/>
        </w:rPr>
        <w:t>4.</w:t>
      </w:r>
      <w:r w:rsidR="007E400C" w:rsidRPr="00EC6490">
        <w:rPr>
          <w:rFonts w:ascii="GHEA Grapalat" w:hAnsi="GHEA Grapalat"/>
          <w:sz w:val="20"/>
          <w:szCs w:val="20"/>
        </w:rPr>
        <w:t>4</w:t>
      </w:r>
      <w:r w:rsidR="0023527C">
        <w:rPr>
          <w:rFonts w:ascii="GHEA Grapalat" w:hAnsi="GHEA Grapalat"/>
          <w:sz w:val="20"/>
          <w:szCs w:val="20"/>
        </w:rPr>
        <w:t>.</w:t>
      </w:r>
      <w:r w:rsidRPr="00EC6490">
        <w:rPr>
          <w:rFonts w:ascii="GHEA Grapalat" w:hAnsi="GHEA Grapalat"/>
          <w:sz w:val="20"/>
          <w:szCs w:val="20"/>
        </w:rPr>
        <w:t>Если в срок, установленный пунктом 4.</w:t>
      </w:r>
      <w:r w:rsidR="007E400C" w:rsidRPr="00EC6490">
        <w:rPr>
          <w:rFonts w:ascii="GHEA Grapalat" w:hAnsi="GHEA Grapalat"/>
          <w:sz w:val="20"/>
          <w:szCs w:val="20"/>
        </w:rPr>
        <w:t>3</w:t>
      </w:r>
      <w:r w:rsidRPr="00EC6490">
        <w:rPr>
          <w:rFonts w:ascii="GHEA Grapalat" w:hAnsi="GHEA Grapalat"/>
          <w:sz w:val="20"/>
          <w:szCs w:val="20"/>
        </w:rPr>
        <w:t xml:space="preserve"> договора, Заказчик не</w:t>
      </w:r>
      <w:r w:rsidRPr="00EC6490">
        <w:rPr>
          <w:rFonts w:ascii="Courier New" w:hAnsi="Courier New" w:cs="Courier New"/>
          <w:sz w:val="20"/>
          <w:szCs w:val="20"/>
        </w:rPr>
        <w:t> </w:t>
      </w:r>
      <w:r w:rsidRPr="00EC6490">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EC6490">
        <w:rPr>
          <w:rFonts w:ascii="GHEA Grapalat" w:hAnsi="GHEA Grapalat"/>
          <w:sz w:val="20"/>
          <w:szCs w:val="20"/>
        </w:rPr>
        <w:t>3</w:t>
      </w:r>
      <w:r w:rsidRPr="00EC6490">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EC6490" w:rsidRDefault="006365A9" w:rsidP="0023527C">
      <w:pPr>
        <w:widowControl w:val="0"/>
        <w:tabs>
          <w:tab w:val="left" w:pos="1276"/>
        </w:tabs>
        <w:jc w:val="both"/>
        <w:rPr>
          <w:rFonts w:ascii="GHEA Grapalat" w:hAnsi="GHEA Grapalat" w:cs="Times Armenian"/>
          <w:sz w:val="20"/>
          <w:szCs w:val="20"/>
        </w:rPr>
      </w:pPr>
      <w:r w:rsidRPr="00EC6490">
        <w:rPr>
          <w:rFonts w:ascii="GHEA Grapalat" w:hAnsi="GHEA Grapalat"/>
          <w:sz w:val="20"/>
          <w:szCs w:val="20"/>
        </w:rPr>
        <w:t>4.5</w:t>
      </w:r>
      <w:r w:rsidR="0032067F" w:rsidRPr="00EC6490">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EC6490" w:rsidRDefault="0023527C" w:rsidP="0023527C">
      <w:pPr>
        <w:pStyle w:val="norm"/>
        <w:widowControl w:val="0"/>
        <w:tabs>
          <w:tab w:val="left" w:pos="1134"/>
        </w:tabs>
        <w:spacing w:line="240" w:lineRule="auto"/>
        <w:ind w:firstLine="0"/>
        <w:rPr>
          <w:rFonts w:ascii="GHEA Grapalat" w:hAnsi="GHEA Grapalat"/>
          <w:sz w:val="20"/>
        </w:rPr>
      </w:pPr>
      <w:r>
        <w:rPr>
          <w:rFonts w:ascii="GHEA Grapalat" w:hAnsi="GHEA Grapalat"/>
          <w:sz w:val="20"/>
        </w:rPr>
        <w:t>4.6.</w:t>
      </w:r>
      <w:r w:rsidR="00563671" w:rsidRPr="00EC6490">
        <w:rPr>
          <w:rFonts w:ascii="GHEA Grapalat" w:hAnsi="GHEA Grapalat"/>
          <w:sz w:val="20"/>
        </w:rPr>
        <w:t xml:space="preserve">Во время приемки работы применяются также следующие условия: </w:t>
      </w:r>
    </w:p>
    <w:p w:rsidR="00563671" w:rsidRPr="00EC6490" w:rsidRDefault="0023527C" w:rsidP="0023527C">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1)</w:t>
      </w:r>
      <w:r w:rsidR="00563671" w:rsidRPr="00EC6490">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EC6490" w:rsidRDefault="0023527C" w:rsidP="0023527C">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2)</w:t>
      </w:r>
      <w:r w:rsidR="00563671" w:rsidRPr="00EC6490">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563671" w:rsidRPr="00EC6490">
        <w:rPr>
          <w:rFonts w:ascii="Courier New" w:hAnsi="Courier New" w:cs="Courier New"/>
          <w:sz w:val="20"/>
        </w:rPr>
        <w:t> </w:t>
      </w:r>
      <w:r w:rsidR="00563671" w:rsidRPr="00EC6490">
        <w:rPr>
          <w:rFonts w:ascii="GHEA Grapalat" w:hAnsi="GHEA Grapalat"/>
          <w:sz w:val="20"/>
        </w:rPr>
        <w:t>года (далее — приемная комиссия);</w:t>
      </w:r>
    </w:p>
    <w:p w:rsidR="00563671" w:rsidRPr="00EC6490" w:rsidRDefault="0023527C" w:rsidP="0023527C">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3)</w:t>
      </w:r>
      <w:r w:rsidR="00563671" w:rsidRPr="00EC6490">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EC6490" w:rsidRDefault="0023527C" w:rsidP="0023527C">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4)</w:t>
      </w:r>
      <w:r w:rsidR="00563671" w:rsidRPr="00EC6490">
        <w:rPr>
          <w:rFonts w:ascii="GHEA Grapalat" w:hAnsi="GHEA Grapalat"/>
          <w:sz w:val="20"/>
        </w:rPr>
        <w:t>после получения в установленном порядке акта, указанного в подпункте</w:t>
      </w:r>
      <w:r w:rsidR="00563671" w:rsidRPr="00EC6490">
        <w:rPr>
          <w:rFonts w:ascii="Courier New" w:hAnsi="Courier New" w:cs="Courier New"/>
          <w:sz w:val="20"/>
        </w:rPr>
        <w:t> </w:t>
      </w:r>
      <w:r w:rsidR="00563671" w:rsidRPr="00EC6490">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EC6490" w:rsidRDefault="0023527C" w:rsidP="0023527C">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а.</w:t>
      </w:r>
      <w:r w:rsidR="00563671" w:rsidRPr="00EC6490">
        <w:rPr>
          <w:rFonts w:ascii="GHEA Grapalat" w:hAnsi="GHEA Grapalat"/>
          <w:sz w:val="20"/>
        </w:rPr>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EC6490" w:rsidRDefault="0023527C" w:rsidP="0023527C">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б.</w:t>
      </w:r>
      <w:r w:rsidR="00563671" w:rsidRPr="00EC6490">
        <w:rPr>
          <w:rFonts w:ascii="GHEA Grapalat" w:hAnsi="GHEA Grapalat"/>
          <w:sz w:val="20"/>
        </w:rPr>
        <w:t>не соответствует требованиям договора, то акт не подписывается;</w:t>
      </w:r>
    </w:p>
    <w:p w:rsidR="00563671" w:rsidRPr="00EC6490" w:rsidRDefault="00563671" w:rsidP="0023527C">
      <w:pPr>
        <w:pStyle w:val="norm"/>
        <w:widowControl w:val="0"/>
        <w:tabs>
          <w:tab w:val="left" w:pos="1134"/>
        </w:tabs>
        <w:spacing w:line="240" w:lineRule="auto"/>
        <w:ind w:firstLine="0"/>
        <w:rPr>
          <w:rFonts w:ascii="GHEA Grapalat" w:hAnsi="GHEA Grapalat" w:cs="Sylfaen"/>
          <w:sz w:val="20"/>
        </w:rPr>
      </w:pPr>
      <w:r w:rsidRPr="00EC6490">
        <w:rPr>
          <w:rFonts w:ascii="GHEA Grapalat" w:hAnsi="GHEA Grapalat"/>
          <w:sz w:val="20"/>
        </w:rPr>
        <w:t>5</w:t>
      </w:r>
      <w:r w:rsidR="0023527C">
        <w:rPr>
          <w:rFonts w:ascii="GHEA Grapalat" w:hAnsi="GHEA Grapalat"/>
          <w:sz w:val="20"/>
        </w:rPr>
        <w:t>)</w:t>
      </w:r>
      <w:r w:rsidRPr="00EC6490">
        <w:rPr>
          <w:rFonts w:ascii="GHEA Grapalat" w:hAnsi="GHEA Grapalat"/>
          <w:sz w:val="20"/>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EC6490" w:rsidRDefault="00BB28C8" w:rsidP="00BB28C8">
      <w:pPr>
        <w:widowControl w:val="0"/>
        <w:tabs>
          <w:tab w:val="left" w:pos="1276"/>
        </w:tabs>
        <w:spacing w:after="160" w:line="348" w:lineRule="auto"/>
        <w:ind w:firstLine="567"/>
        <w:jc w:val="center"/>
        <w:rPr>
          <w:rFonts w:ascii="GHEA Grapalat" w:hAnsi="GHEA Grapalat"/>
          <w:b/>
          <w:sz w:val="20"/>
          <w:szCs w:val="20"/>
        </w:rPr>
      </w:pPr>
      <w:r w:rsidRPr="00EC6490">
        <w:rPr>
          <w:rFonts w:ascii="GHEA Grapalat" w:hAnsi="GHEA Grapalat"/>
          <w:b/>
          <w:sz w:val="20"/>
          <w:szCs w:val="20"/>
        </w:rPr>
        <w:t>5.</w:t>
      </w:r>
      <w:r w:rsidRPr="00EC6490">
        <w:rPr>
          <w:rFonts w:ascii="GHEA Grapalat" w:hAnsi="GHEA Grapalat"/>
          <w:b/>
          <w:sz w:val="20"/>
          <w:szCs w:val="20"/>
          <w:lang w:val="hy-AM"/>
        </w:rPr>
        <w:t xml:space="preserve"> </w:t>
      </w:r>
      <w:r w:rsidRPr="00EC6490">
        <w:rPr>
          <w:rFonts w:ascii="GHEA Grapalat" w:hAnsi="GHEA Grapalat"/>
          <w:b/>
          <w:sz w:val="20"/>
          <w:szCs w:val="20"/>
        </w:rPr>
        <w:t>ЦЕНА И ОПЛАТА РАБОТЫ</w:t>
      </w:r>
    </w:p>
    <w:p w:rsidR="00BB28C8" w:rsidRPr="00EC6490" w:rsidRDefault="00BB28C8" w:rsidP="0023527C">
      <w:pPr>
        <w:widowControl w:val="0"/>
        <w:tabs>
          <w:tab w:val="left" w:pos="1276"/>
        </w:tabs>
        <w:jc w:val="both"/>
        <w:rPr>
          <w:rFonts w:ascii="GHEA Grapalat" w:hAnsi="GHEA Grapalat"/>
          <w:sz w:val="20"/>
          <w:szCs w:val="20"/>
        </w:rPr>
      </w:pPr>
      <w:r w:rsidRPr="00EC6490">
        <w:rPr>
          <w:rFonts w:ascii="GHEA Grapalat" w:hAnsi="GHEA Grapalat"/>
          <w:sz w:val="20"/>
          <w:szCs w:val="20"/>
        </w:rPr>
        <w:t>5.</w:t>
      </w:r>
      <w:r w:rsidR="0023527C">
        <w:rPr>
          <w:rFonts w:ascii="GHEA Grapalat" w:hAnsi="GHEA Grapalat"/>
          <w:sz w:val="20"/>
          <w:szCs w:val="20"/>
        </w:rPr>
        <w:t>1.</w:t>
      </w:r>
      <w:r w:rsidRPr="00EC6490">
        <w:rPr>
          <w:rFonts w:ascii="GHEA Grapalat" w:hAnsi="GHEA Grapalat"/>
          <w:sz w:val="20"/>
          <w:szCs w:val="20"/>
        </w:rPr>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w:t>
      </w:r>
    </w:p>
    <w:p w:rsidR="00BB28C8" w:rsidRPr="00EC6490" w:rsidRDefault="00BB28C8" w:rsidP="0023527C">
      <w:pPr>
        <w:widowControl w:val="0"/>
        <w:tabs>
          <w:tab w:val="num" w:pos="1134"/>
        </w:tabs>
        <w:jc w:val="both"/>
        <w:rPr>
          <w:rFonts w:ascii="GHEA Grapalat" w:hAnsi="GHEA Grapalat"/>
          <w:sz w:val="20"/>
          <w:szCs w:val="20"/>
        </w:rPr>
      </w:pPr>
      <w:r w:rsidRPr="00EC6490">
        <w:rPr>
          <w:rFonts w:ascii="GHEA Grapalat" w:hAnsi="GHEA Grapalat"/>
          <w:sz w:val="20"/>
          <w:szCs w:val="20"/>
        </w:rPr>
        <w:t>5.</w:t>
      </w:r>
      <w:r w:rsidR="0023527C">
        <w:rPr>
          <w:rFonts w:ascii="GHEA Grapalat" w:hAnsi="GHEA Grapalat"/>
          <w:sz w:val="20"/>
          <w:szCs w:val="20"/>
        </w:rPr>
        <w:t>2.</w:t>
      </w:r>
      <w:r w:rsidRPr="00EC6490">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BB28C8" w:rsidRPr="00EC6490" w:rsidRDefault="00BB28C8" w:rsidP="0023527C">
      <w:pPr>
        <w:widowControl w:val="0"/>
        <w:tabs>
          <w:tab w:val="num" w:pos="1134"/>
        </w:tabs>
        <w:jc w:val="both"/>
        <w:rPr>
          <w:rFonts w:ascii="GHEA Grapalat" w:hAnsi="GHEA Grapalat" w:cs="Times Armenian"/>
          <w:sz w:val="20"/>
          <w:szCs w:val="20"/>
        </w:rPr>
      </w:pPr>
      <w:r w:rsidRPr="00EC6490">
        <w:rPr>
          <w:rFonts w:ascii="GHEA Grapalat" w:hAnsi="GHEA Grapalat"/>
          <w:sz w:val="20"/>
          <w:szCs w:val="20"/>
        </w:rPr>
        <w:t>5.</w:t>
      </w:r>
      <w:r w:rsidR="0023527C">
        <w:rPr>
          <w:rFonts w:ascii="GHEA Grapalat" w:hAnsi="GHEA Grapalat"/>
          <w:sz w:val="20"/>
          <w:szCs w:val="20"/>
        </w:rPr>
        <w:t>3.</w:t>
      </w:r>
      <w:r w:rsidRPr="00EC6490">
        <w:rPr>
          <w:rFonts w:ascii="GHEA Grapalat" w:hAnsi="GHEA Grapalat"/>
          <w:sz w:val="20"/>
          <w:szCs w:val="20"/>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23527C" w:rsidRDefault="0023527C" w:rsidP="0023527C">
      <w:pPr>
        <w:rPr>
          <w:rFonts w:ascii="GHEA Grapalat" w:hAnsi="GHEA Grapalat"/>
          <w:b/>
          <w:sz w:val="20"/>
          <w:szCs w:val="20"/>
        </w:rPr>
      </w:pPr>
    </w:p>
    <w:p w:rsidR="00BB28C8" w:rsidRPr="00EC6490" w:rsidRDefault="00BB28C8" w:rsidP="0023527C">
      <w:pPr>
        <w:rPr>
          <w:rFonts w:ascii="GHEA Grapalat" w:hAnsi="GHEA Grapalat"/>
          <w:b/>
          <w:sz w:val="20"/>
          <w:szCs w:val="20"/>
        </w:rPr>
      </w:pPr>
      <w:r w:rsidRPr="00EC6490">
        <w:rPr>
          <w:rFonts w:ascii="GHEA Grapalat" w:hAnsi="GHEA Grapalat"/>
          <w:b/>
          <w:sz w:val="20"/>
          <w:szCs w:val="20"/>
        </w:rPr>
        <w:t>6. ОТВЕТСТВЕННОСТЬ СТОРОН</w:t>
      </w:r>
    </w:p>
    <w:p w:rsidR="0023527C" w:rsidRDefault="0023527C" w:rsidP="0023527C">
      <w:pPr>
        <w:widowControl w:val="0"/>
        <w:tabs>
          <w:tab w:val="left" w:pos="1134"/>
        </w:tabs>
        <w:jc w:val="both"/>
        <w:rPr>
          <w:rFonts w:ascii="GHEA Grapalat" w:hAnsi="GHEA Grapalat"/>
          <w:sz w:val="20"/>
          <w:szCs w:val="20"/>
        </w:rPr>
      </w:pPr>
    </w:p>
    <w:p w:rsidR="00BB28C8" w:rsidRPr="00EC6490" w:rsidRDefault="00BB28C8" w:rsidP="0023527C">
      <w:pPr>
        <w:widowControl w:val="0"/>
        <w:tabs>
          <w:tab w:val="left" w:pos="1134"/>
        </w:tabs>
        <w:jc w:val="both"/>
        <w:rPr>
          <w:rFonts w:ascii="GHEA Grapalat" w:hAnsi="GHEA Grapalat"/>
          <w:sz w:val="20"/>
          <w:szCs w:val="20"/>
        </w:rPr>
      </w:pPr>
      <w:r w:rsidRPr="00EC6490">
        <w:rPr>
          <w:rFonts w:ascii="GHEA Grapalat" w:hAnsi="GHEA Grapalat"/>
          <w:sz w:val="20"/>
          <w:szCs w:val="20"/>
        </w:rPr>
        <w:t>6.</w:t>
      </w:r>
      <w:r w:rsidR="0023527C">
        <w:rPr>
          <w:rFonts w:ascii="GHEA Grapalat" w:hAnsi="GHEA Grapalat"/>
          <w:sz w:val="20"/>
          <w:szCs w:val="20"/>
        </w:rPr>
        <w:t>1.</w:t>
      </w:r>
      <w:r w:rsidRPr="00EC6490">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EC6490" w:rsidRDefault="00BB28C8" w:rsidP="0023527C">
      <w:pPr>
        <w:widowControl w:val="0"/>
        <w:tabs>
          <w:tab w:val="left" w:pos="1134"/>
        </w:tabs>
        <w:jc w:val="both"/>
        <w:rPr>
          <w:rFonts w:ascii="GHEA Grapalat" w:hAnsi="GHEA Grapalat" w:cs="Sylfaen"/>
          <w:sz w:val="20"/>
          <w:szCs w:val="20"/>
        </w:rPr>
      </w:pPr>
      <w:r w:rsidRPr="00EC6490">
        <w:rPr>
          <w:rFonts w:ascii="GHEA Grapalat" w:hAnsi="GHEA Grapalat"/>
          <w:sz w:val="20"/>
          <w:szCs w:val="20"/>
        </w:rPr>
        <w:t>6.</w:t>
      </w:r>
      <w:r w:rsidR="0023527C">
        <w:rPr>
          <w:rFonts w:ascii="GHEA Grapalat" w:hAnsi="GHEA Grapalat"/>
          <w:sz w:val="20"/>
          <w:szCs w:val="20"/>
        </w:rPr>
        <w:t>2.</w:t>
      </w:r>
      <w:r w:rsidRPr="00EC6490">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EC6490" w:rsidRDefault="00BB28C8" w:rsidP="0023527C">
      <w:pPr>
        <w:widowControl w:val="0"/>
        <w:tabs>
          <w:tab w:val="left" w:pos="1134"/>
        </w:tabs>
        <w:jc w:val="both"/>
        <w:rPr>
          <w:rFonts w:ascii="GHEA Grapalat" w:hAnsi="GHEA Grapalat" w:cs="Tahoma"/>
          <w:sz w:val="20"/>
          <w:szCs w:val="20"/>
        </w:rPr>
      </w:pPr>
      <w:r w:rsidRPr="00EC6490">
        <w:rPr>
          <w:rFonts w:ascii="GHEA Grapalat" w:hAnsi="GHEA Grapalat"/>
          <w:sz w:val="20"/>
          <w:szCs w:val="20"/>
        </w:rPr>
        <w:t>6.</w:t>
      </w:r>
      <w:r w:rsidR="0023527C">
        <w:rPr>
          <w:rFonts w:ascii="GHEA Grapalat" w:hAnsi="GHEA Grapalat"/>
          <w:sz w:val="20"/>
          <w:szCs w:val="20"/>
        </w:rPr>
        <w:t>3.</w:t>
      </w:r>
      <w:r w:rsidRPr="00EC6490">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EC6490">
        <w:rPr>
          <w:rFonts w:ascii="GHEA Grapalat" w:hAnsi="GHEA Grapalat"/>
          <w:sz w:val="20"/>
          <w:szCs w:val="20"/>
        </w:rPr>
        <w:t>.</w:t>
      </w:r>
      <w:r w:rsidRPr="00EC6490">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EC6490">
        <w:rPr>
          <w:rStyle w:val="FootnoteReference"/>
          <w:rFonts w:ascii="GHEA Grapalat" w:hAnsi="GHEA Grapalat"/>
          <w:sz w:val="20"/>
          <w:szCs w:val="20"/>
        </w:rPr>
        <w:footnoteReference w:customMarkFollows="1" w:id="28"/>
        <w:t>30</w:t>
      </w:r>
      <w:r w:rsidRPr="00EC6490">
        <w:rPr>
          <w:rFonts w:ascii="GHEA Grapalat" w:hAnsi="GHEA Grapalat"/>
          <w:sz w:val="20"/>
          <w:szCs w:val="20"/>
        </w:rPr>
        <w:t>. При этом</w:t>
      </w:r>
      <w:r w:rsidRPr="00EC6490">
        <w:rPr>
          <w:rFonts w:ascii="GHEA Grapalat" w:hAnsi="GHEA Grapalat"/>
          <w:sz w:val="20"/>
          <w:szCs w:val="20"/>
          <w:lang w:val="hy-AM"/>
        </w:rPr>
        <w:t>,</w:t>
      </w:r>
      <w:r w:rsidRPr="00EC6490">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EC6490" w:rsidRDefault="00BB28C8" w:rsidP="0023527C">
      <w:pPr>
        <w:widowControl w:val="0"/>
        <w:tabs>
          <w:tab w:val="left" w:pos="1134"/>
        </w:tabs>
        <w:jc w:val="both"/>
        <w:rPr>
          <w:rFonts w:ascii="GHEA Grapalat" w:hAnsi="GHEA Grapalat"/>
          <w:sz w:val="20"/>
          <w:szCs w:val="20"/>
        </w:rPr>
      </w:pPr>
      <w:r w:rsidRPr="00EC6490">
        <w:rPr>
          <w:rFonts w:ascii="GHEA Grapalat" w:hAnsi="GHEA Grapalat"/>
          <w:sz w:val="20"/>
          <w:szCs w:val="20"/>
        </w:rPr>
        <w:t>6.</w:t>
      </w:r>
      <w:r w:rsidR="0023527C">
        <w:rPr>
          <w:rFonts w:ascii="GHEA Grapalat" w:hAnsi="GHEA Grapalat"/>
          <w:sz w:val="20"/>
          <w:szCs w:val="20"/>
        </w:rPr>
        <w:t>4.</w:t>
      </w:r>
      <w:r w:rsidRPr="00EC6490">
        <w:rPr>
          <w:rFonts w:ascii="GHEA Grapalat" w:hAnsi="GHEA Grapalat"/>
          <w:sz w:val="20"/>
          <w:szCs w:val="20"/>
        </w:rPr>
        <w:t>Предусмотренные пунктами 6.2 и 6.3 договора пеня и штраф исчисляются и зачитываются вместе с суммами, уплачиваемыми Подрядчику.</w:t>
      </w:r>
    </w:p>
    <w:p w:rsidR="00BB28C8" w:rsidRPr="00EC6490" w:rsidRDefault="00BB28C8" w:rsidP="0023527C">
      <w:pPr>
        <w:widowControl w:val="0"/>
        <w:tabs>
          <w:tab w:val="left" w:pos="1134"/>
        </w:tabs>
        <w:jc w:val="both"/>
        <w:rPr>
          <w:rFonts w:ascii="GHEA Grapalat" w:hAnsi="GHEA Grapalat"/>
          <w:sz w:val="20"/>
          <w:szCs w:val="20"/>
        </w:rPr>
      </w:pPr>
      <w:r w:rsidRPr="00EC6490">
        <w:rPr>
          <w:rFonts w:ascii="GHEA Grapalat" w:hAnsi="GHEA Grapalat"/>
          <w:sz w:val="20"/>
          <w:szCs w:val="20"/>
        </w:rPr>
        <w:t>6.</w:t>
      </w:r>
      <w:r w:rsidR="0023527C">
        <w:rPr>
          <w:rFonts w:ascii="GHEA Grapalat" w:hAnsi="GHEA Grapalat"/>
          <w:sz w:val="20"/>
          <w:szCs w:val="20"/>
        </w:rPr>
        <w:t>5.</w:t>
      </w:r>
      <w:r w:rsidRPr="00EC6490">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23527C" w:rsidRDefault="00BB28C8" w:rsidP="0023527C">
      <w:pPr>
        <w:widowControl w:val="0"/>
        <w:tabs>
          <w:tab w:val="left" w:pos="1134"/>
        </w:tabs>
        <w:jc w:val="both"/>
        <w:rPr>
          <w:rFonts w:ascii="GHEA Grapalat" w:hAnsi="GHEA Grapalat"/>
          <w:sz w:val="20"/>
          <w:szCs w:val="20"/>
        </w:rPr>
      </w:pPr>
      <w:r w:rsidRPr="00EC6490">
        <w:rPr>
          <w:rFonts w:ascii="GHEA Grapalat" w:hAnsi="GHEA Grapalat"/>
          <w:sz w:val="20"/>
          <w:szCs w:val="20"/>
        </w:rPr>
        <w:t>6.</w:t>
      </w:r>
      <w:r w:rsidR="0023527C">
        <w:rPr>
          <w:rFonts w:ascii="GHEA Grapalat" w:hAnsi="GHEA Grapalat"/>
          <w:sz w:val="20"/>
          <w:szCs w:val="20"/>
        </w:rPr>
        <w:t>6.</w:t>
      </w:r>
      <w:r w:rsidRPr="00EC6490">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EC6490" w:rsidRDefault="00BB28C8" w:rsidP="0023527C">
      <w:pPr>
        <w:widowControl w:val="0"/>
        <w:tabs>
          <w:tab w:val="left" w:pos="1134"/>
        </w:tabs>
        <w:jc w:val="both"/>
        <w:rPr>
          <w:rFonts w:ascii="GHEA Grapalat" w:hAnsi="GHEA Grapalat"/>
          <w:sz w:val="20"/>
          <w:szCs w:val="20"/>
        </w:rPr>
      </w:pPr>
      <w:r w:rsidRPr="00EC6490">
        <w:rPr>
          <w:rFonts w:ascii="GHEA Grapalat" w:hAnsi="GHEA Grapalat"/>
          <w:sz w:val="20"/>
          <w:szCs w:val="20"/>
        </w:rPr>
        <w:t>6.</w:t>
      </w:r>
      <w:r w:rsidR="0023527C">
        <w:rPr>
          <w:rFonts w:ascii="GHEA Grapalat" w:hAnsi="GHEA Grapalat"/>
          <w:sz w:val="20"/>
          <w:szCs w:val="20"/>
        </w:rPr>
        <w:t>7.</w:t>
      </w:r>
      <w:r w:rsidRPr="00EC6490">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23527C" w:rsidRDefault="0023527C" w:rsidP="00BB28C8">
      <w:pPr>
        <w:widowControl w:val="0"/>
        <w:tabs>
          <w:tab w:val="left" w:pos="1276"/>
        </w:tabs>
        <w:spacing w:after="160" w:line="360" w:lineRule="auto"/>
        <w:jc w:val="center"/>
        <w:rPr>
          <w:rFonts w:ascii="GHEA Grapalat" w:hAnsi="GHEA Grapalat"/>
          <w:b/>
          <w:sz w:val="20"/>
          <w:szCs w:val="20"/>
        </w:rPr>
      </w:pPr>
    </w:p>
    <w:p w:rsidR="00BB28C8" w:rsidRPr="00EC6490" w:rsidRDefault="00BB28C8" w:rsidP="00BB28C8">
      <w:pPr>
        <w:widowControl w:val="0"/>
        <w:tabs>
          <w:tab w:val="left" w:pos="1276"/>
        </w:tabs>
        <w:spacing w:after="160" w:line="360" w:lineRule="auto"/>
        <w:jc w:val="center"/>
        <w:rPr>
          <w:rFonts w:ascii="GHEA Grapalat" w:hAnsi="GHEA Grapalat"/>
          <w:b/>
          <w:sz w:val="20"/>
          <w:szCs w:val="20"/>
        </w:rPr>
      </w:pPr>
      <w:r w:rsidRPr="00EC6490">
        <w:rPr>
          <w:rFonts w:ascii="GHEA Grapalat" w:hAnsi="GHEA Grapalat"/>
          <w:b/>
          <w:sz w:val="20"/>
          <w:szCs w:val="20"/>
        </w:rPr>
        <w:t>7. ДЕЙСТВИЕ НЕПРЕОДОЛИМОЙ СИЛЫ (ФОРС-МАЖОР)</w:t>
      </w:r>
    </w:p>
    <w:p w:rsidR="00BB28C8" w:rsidRPr="00EC6490" w:rsidRDefault="00BB28C8" w:rsidP="0023527C">
      <w:pPr>
        <w:widowControl w:val="0"/>
        <w:tabs>
          <w:tab w:val="left" w:pos="1276"/>
        </w:tabs>
        <w:spacing w:after="160"/>
        <w:ind w:firstLine="567"/>
        <w:jc w:val="both"/>
        <w:rPr>
          <w:rFonts w:ascii="GHEA Grapalat" w:hAnsi="GHEA Grapalat"/>
          <w:sz w:val="20"/>
          <w:szCs w:val="20"/>
        </w:rPr>
      </w:pPr>
      <w:r w:rsidRPr="00EC6490">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EC6490" w:rsidRDefault="00BB28C8" w:rsidP="00BB28C8">
      <w:pPr>
        <w:widowControl w:val="0"/>
        <w:tabs>
          <w:tab w:val="left" w:pos="1276"/>
        </w:tabs>
        <w:spacing w:after="160" w:line="360" w:lineRule="auto"/>
        <w:jc w:val="center"/>
        <w:rPr>
          <w:rFonts w:ascii="GHEA Grapalat" w:hAnsi="GHEA Grapalat" w:cs="Sylfaen"/>
          <w:b/>
          <w:sz w:val="20"/>
          <w:szCs w:val="20"/>
        </w:rPr>
      </w:pPr>
      <w:r w:rsidRPr="00EC6490">
        <w:rPr>
          <w:rFonts w:ascii="GHEA Grapalat" w:hAnsi="GHEA Grapalat"/>
          <w:b/>
          <w:sz w:val="20"/>
          <w:szCs w:val="20"/>
        </w:rPr>
        <w:t>8. ИНЫЕ УСЛОВИЯ</w:t>
      </w:r>
    </w:p>
    <w:p w:rsidR="00BB28C8" w:rsidRPr="00EC6490" w:rsidRDefault="00BB28C8" w:rsidP="0023527C">
      <w:pPr>
        <w:widowControl w:val="0"/>
        <w:tabs>
          <w:tab w:val="left" w:pos="1134"/>
        </w:tabs>
        <w:jc w:val="both"/>
        <w:rPr>
          <w:rFonts w:ascii="GHEA Grapalat" w:hAnsi="GHEA Grapalat" w:cs="Times Armenian"/>
          <w:sz w:val="20"/>
          <w:szCs w:val="20"/>
        </w:rPr>
      </w:pPr>
      <w:r w:rsidRPr="00EC6490">
        <w:rPr>
          <w:rFonts w:ascii="GHEA Grapalat" w:hAnsi="GHEA Grapalat"/>
          <w:sz w:val="20"/>
          <w:szCs w:val="20"/>
        </w:rPr>
        <w:t>8.</w:t>
      </w:r>
      <w:r w:rsidR="0023527C">
        <w:rPr>
          <w:rFonts w:ascii="GHEA Grapalat" w:hAnsi="GHEA Grapalat"/>
          <w:sz w:val="20"/>
          <w:szCs w:val="20"/>
        </w:rPr>
        <w:t>1.</w:t>
      </w:r>
      <w:r w:rsidRPr="00EC6490">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EC6490" w:rsidRDefault="00BB28C8" w:rsidP="0023527C">
      <w:pPr>
        <w:widowControl w:val="0"/>
        <w:tabs>
          <w:tab w:val="left" w:pos="1276"/>
        </w:tabs>
        <w:ind w:firstLine="567"/>
        <w:jc w:val="both"/>
        <w:rPr>
          <w:rFonts w:ascii="GHEA Grapalat" w:hAnsi="GHEA Grapalat" w:cs="Sylfaen"/>
          <w:sz w:val="20"/>
          <w:szCs w:val="20"/>
        </w:rPr>
      </w:pPr>
      <w:r w:rsidRPr="00EC6490">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C6490">
        <w:rPr>
          <w:rStyle w:val="FootnoteReference"/>
          <w:rFonts w:ascii="GHEA Grapalat" w:hAnsi="GHEA Grapalat"/>
          <w:sz w:val="20"/>
          <w:szCs w:val="20"/>
        </w:rPr>
        <w:t xml:space="preserve"> </w:t>
      </w:r>
      <w:r w:rsidR="00A102AD" w:rsidRPr="00EC6490">
        <w:rPr>
          <w:rStyle w:val="FootnoteReference"/>
          <w:rFonts w:ascii="GHEA Grapalat" w:hAnsi="GHEA Grapalat"/>
          <w:sz w:val="20"/>
          <w:szCs w:val="20"/>
        </w:rPr>
        <w:footnoteReference w:customMarkFollows="1" w:id="29"/>
        <w:t>31</w:t>
      </w:r>
      <w:r w:rsidRPr="00EC6490">
        <w:rPr>
          <w:rFonts w:ascii="GHEA Grapalat" w:hAnsi="GHEA Grapalat"/>
          <w:sz w:val="20"/>
          <w:szCs w:val="20"/>
        </w:rPr>
        <w:t>.</w:t>
      </w:r>
    </w:p>
    <w:p w:rsidR="00BB28C8" w:rsidRPr="00EC6490" w:rsidRDefault="00BB28C8" w:rsidP="0023527C">
      <w:pPr>
        <w:widowControl w:val="0"/>
        <w:tabs>
          <w:tab w:val="left" w:pos="1134"/>
        </w:tabs>
        <w:jc w:val="both"/>
        <w:rPr>
          <w:rFonts w:ascii="GHEA Grapalat" w:hAnsi="GHEA Grapalat" w:cs="Times Armenian"/>
          <w:sz w:val="20"/>
          <w:szCs w:val="20"/>
        </w:rPr>
      </w:pPr>
      <w:r w:rsidRPr="00EC6490">
        <w:rPr>
          <w:rFonts w:ascii="GHEA Grapalat" w:hAnsi="GHEA Grapalat"/>
          <w:sz w:val="20"/>
          <w:szCs w:val="20"/>
        </w:rPr>
        <w:t>8.</w:t>
      </w:r>
      <w:r w:rsidR="0023527C">
        <w:rPr>
          <w:rFonts w:ascii="GHEA Grapalat" w:hAnsi="GHEA Grapalat"/>
          <w:sz w:val="20"/>
          <w:szCs w:val="20"/>
        </w:rPr>
        <w:t>2.</w:t>
      </w:r>
      <w:r w:rsidRPr="00EC6490">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EC6490" w:rsidRDefault="00AD3575" w:rsidP="00AD3575">
      <w:pPr>
        <w:widowControl w:val="0"/>
        <w:tabs>
          <w:tab w:val="left" w:pos="1134"/>
        </w:tabs>
        <w:jc w:val="both"/>
        <w:rPr>
          <w:rFonts w:ascii="GHEA Grapalat" w:hAnsi="GHEA Grapalat" w:cs="Sylfaen"/>
          <w:sz w:val="20"/>
          <w:szCs w:val="20"/>
        </w:rPr>
      </w:pPr>
      <w:r>
        <w:rPr>
          <w:rFonts w:ascii="GHEA Grapalat" w:hAnsi="GHEA Grapalat"/>
          <w:sz w:val="20"/>
          <w:szCs w:val="20"/>
        </w:rPr>
        <w:t>8.3.</w:t>
      </w:r>
      <w:r w:rsidR="00BB28C8" w:rsidRPr="00EC6490">
        <w:rPr>
          <w:rFonts w:ascii="GHEA Grapalat" w:hAnsi="GHEA Grapalat"/>
          <w:sz w:val="20"/>
          <w:szCs w:val="20"/>
        </w:rPr>
        <w:t xml:space="preserve">В том случае, когда в установленном законом порядке в результате контроля </w:t>
      </w:r>
      <w:r w:rsidR="00BB28C8" w:rsidRPr="00EC6490">
        <w:rPr>
          <w:rFonts w:ascii="GHEA Grapalat" w:hAnsi="GHEA Grapalat"/>
          <w:spacing w:val="-4"/>
          <w:sz w:val="20"/>
          <w:szCs w:val="20"/>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w:t>
      </w:r>
      <w:r w:rsidR="00BB28C8" w:rsidRPr="00EC6490">
        <w:rPr>
          <w:rFonts w:ascii="GHEA Grapalat" w:hAnsi="GHEA Grapalat"/>
          <w:spacing w:val="-4"/>
          <w:sz w:val="20"/>
          <w:szCs w:val="20"/>
        </w:rPr>
        <w:lastRenderedPageBreak/>
        <w:t>одностороннем порядке</w:t>
      </w:r>
      <w:r w:rsidR="002A7783" w:rsidRPr="00EC6490">
        <w:rPr>
          <w:rFonts w:ascii="GHEA Grapalat" w:hAnsi="GHEA Grapalat"/>
          <w:spacing w:val="-4"/>
          <w:sz w:val="20"/>
          <w:szCs w:val="20"/>
        </w:rPr>
        <w:t xml:space="preserve"> расторгает договор</w:t>
      </w:r>
      <w:r w:rsidR="00BB28C8" w:rsidRPr="00EC6490">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EC6490" w:rsidRDefault="00BB28C8" w:rsidP="0023527C">
      <w:pPr>
        <w:widowControl w:val="0"/>
        <w:tabs>
          <w:tab w:val="left" w:pos="1134"/>
        </w:tabs>
        <w:jc w:val="both"/>
        <w:rPr>
          <w:rFonts w:ascii="GHEA Grapalat" w:hAnsi="GHEA Grapalat"/>
          <w:sz w:val="20"/>
          <w:szCs w:val="20"/>
        </w:rPr>
      </w:pPr>
      <w:r w:rsidRPr="00EC6490">
        <w:rPr>
          <w:rFonts w:ascii="GHEA Grapalat" w:hAnsi="GHEA Grapalat"/>
          <w:sz w:val="20"/>
          <w:szCs w:val="20"/>
        </w:rPr>
        <w:t>8.</w:t>
      </w:r>
      <w:r w:rsidR="0023527C">
        <w:rPr>
          <w:rFonts w:ascii="GHEA Grapalat" w:hAnsi="GHEA Grapalat"/>
          <w:sz w:val="20"/>
          <w:szCs w:val="20"/>
        </w:rPr>
        <w:t>4.</w:t>
      </w:r>
      <w:r w:rsidRPr="00EC6490">
        <w:rPr>
          <w:rFonts w:ascii="GHEA Grapalat" w:hAnsi="GHEA Grapalat"/>
          <w:sz w:val="20"/>
          <w:szCs w:val="20"/>
        </w:rPr>
        <w:t>Споры в связи с договором подлежат рассмотрению в судах Республики</w:t>
      </w:r>
      <w:r w:rsidRPr="00EC6490">
        <w:rPr>
          <w:rFonts w:ascii="Courier New" w:hAnsi="Courier New" w:cs="Courier New"/>
          <w:sz w:val="20"/>
          <w:szCs w:val="20"/>
          <w:lang w:val="en-US"/>
        </w:rPr>
        <w:t> </w:t>
      </w:r>
      <w:r w:rsidRPr="00EC6490">
        <w:rPr>
          <w:rFonts w:ascii="GHEA Grapalat" w:hAnsi="GHEA Grapalat"/>
          <w:sz w:val="20"/>
          <w:szCs w:val="20"/>
        </w:rPr>
        <w:t>Армения.</w:t>
      </w:r>
    </w:p>
    <w:p w:rsidR="00BB28C8" w:rsidRPr="00EC6490" w:rsidRDefault="0023527C" w:rsidP="0023527C">
      <w:pPr>
        <w:widowControl w:val="0"/>
        <w:tabs>
          <w:tab w:val="left" w:pos="1134"/>
        </w:tabs>
        <w:jc w:val="both"/>
        <w:rPr>
          <w:rFonts w:ascii="GHEA Grapalat" w:hAnsi="GHEA Grapalat" w:cs="Times Armenian"/>
          <w:sz w:val="20"/>
          <w:szCs w:val="20"/>
        </w:rPr>
      </w:pPr>
      <w:r>
        <w:rPr>
          <w:rFonts w:ascii="GHEA Grapalat" w:hAnsi="GHEA Grapalat"/>
          <w:sz w:val="20"/>
          <w:szCs w:val="20"/>
        </w:rPr>
        <w:t>8.5</w:t>
      </w:r>
      <w:r w:rsidR="00BB28C8" w:rsidRPr="00EC6490">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EC6490" w:rsidRDefault="00BB28C8" w:rsidP="0023527C">
      <w:pPr>
        <w:widowControl w:val="0"/>
        <w:tabs>
          <w:tab w:val="left" w:pos="1276"/>
        </w:tabs>
        <w:jc w:val="both"/>
        <w:rPr>
          <w:rFonts w:ascii="GHEA Grapalat" w:hAnsi="GHEA Grapalat" w:cs="Sylfaen"/>
          <w:sz w:val="20"/>
          <w:szCs w:val="20"/>
        </w:rPr>
      </w:pPr>
      <w:r w:rsidRPr="00EC6490">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EC6490" w:rsidRDefault="00BB28C8" w:rsidP="0023527C">
      <w:pPr>
        <w:widowControl w:val="0"/>
        <w:tabs>
          <w:tab w:val="left" w:pos="1276"/>
        </w:tabs>
        <w:jc w:val="both"/>
        <w:rPr>
          <w:rFonts w:ascii="GHEA Grapalat" w:hAnsi="GHEA Grapalat" w:cs="Sylfaen"/>
          <w:sz w:val="20"/>
          <w:szCs w:val="20"/>
        </w:rPr>
      </w:pPr>
      <w:r w:rsidRPr="00EC6490">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EC6490" w:rsidRDefault="00BB28C8" w:rsidP="0023527C">
      <w:pPr>
        <w:widowControl w:val="0"/>
        <w:tabs>
          <w:tab w:val="left" w:pos="1134"/>
        </w:tabs>
        <w:jc w:val="both"/>
        <w:rPr>
          <w:rFonts w:ascii="GHEA Grapalat" w:hAnsi="GHEA Grapalat" w:cs="Sylfaen"/>
          <w:sz w:val="20"/>
          <w:szCs w:val="20"/>
        </w:rPr>
      </w:pPr>
      <w:r w:rsidRPr="00EC6490">
        <w:rPr>
          <w:rFonts w:ascii="GHEA Grapalat" w:hAnsi="GHEA Grapalat"/>
          <w:sz w:val="20"/>
          <w:szCs w:val="20"/>
        </w:rPr>
        <w:t>8.</w:t>
      </w:r>
      <w:r w:rsidR="0023527C">
        <w:rPr>
          <w:rFonts w:ascii="GHEA Grapalat" w:hAnsi="GHEA Grapalat"/>
          <w:sz w:val="20"/>
          <w:szCs w:val="20"/>
        </w:rPr>
        <w:t>6.</w:t>
      </w:r>
      <w:r w:rsidRPr="00EC6490">
        <w:rPr>
          <w:rFonts w:ascii="GHEA Grapalat" w:hAnsi="GHEA Grapalat"/>
          <w:sz w:val="20"/>
          <w:szCs w:val="20"/>
        </w:rPr>
        <w:t>Если договор осуществляется посредством заключения договора субподряда:</w:t>
      </w:r>
    </w:p>
    <w:p w:rsidR="00BB28C8" w:rsidRPr="00EC6490" w:rsidRDefault="00BB28C8" w:rsidP="0023527C">
      <w:pPr>
        <w:widowControl w:val="0"/>
        <w:tabs>
          <w:tab w:val="left" w:pos="1134"/>
        </w:tabs>
        <w:jc w:val="both"/>
        <w:rPr>
          <w:rFonts w:ascii="GHEA Grapalat" w:hAnsi="GHEA Grapalat" w:cs="Sylfaen"/>
          <w:sz w:val="20"/>
          <w:szCs w:val="20"/>
        </w:rPr>
      </w:pPr>
      <w:r w:rsidRPr="00EC6490">
        <w:rPr>
          <w:rFonts w:ascii="GHEA Grapalat" w:hAnsi="GHEA Grapalat"/>
          <w:sz w:val="20"/>
          <w:szCs w:val="20"/>
        </w:rPr>
        <w:t>1)Подрядчик несет ответственность за неисполнение или ненадлежащее исполнение обязательств субподрядчика;</w:t>
      </w:r>
    </w:p>
    <w:p w:rsidR="00BB28C8" w:rsidRPr="00EC6490" w:rsidRDefault="00BB28C8" w:rsidP="0023527C">
      <w:pPr>
        <w:widowControl w:val="0"/>
        <w:tabs>
          <w:tab w:val="left" w:pos="1134"/>
        </w:tabs>
        <w:jc w:val="both"/>
        <w:rPr>
          <w:rFonts w:ascii="GHEA Grapalat" w:hAnsi="GHEA Grapalat" w:cs="Sylfaen"/>
          <w:sz w:val="20"/>
          <w:szCs w:val="20"/>
        </w:rPr>
      </w:pPr>
      <w:r w:rsidRPr="00EC6490">
        <w:rPr>
          <w:rFonts w:ascii="GHEA Grapalat" w:hAnsi="GHEA Grapalat"/>
          <w:sz w:val="20"/>
          <w:szCs w:val="20"/>
        </w:rPr>
        <w:t>2)в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EC6490">
        <w:rPr>
          <w:rStyle w:val="FootnoteReference"/>
          <w:rFonts w:ascii="GHEA Grapalat" w:hAnsi="GHEA Grapalat"/>
          <w:sz w:val="20"/>
          <w:szCs w:val="20"/>
        </w:rPr>
        <w:footnoteReference w:customMarkFollows="1" w:id="30"/>
        <w:t>32</w:t>
      </w:r>
      <w:r w:rsidRPr="00EC6490">
        <w:rPr>
          <w:rFonts w:ascii="GHEA Grapalat" w:hAnsi="GHEA Grapalat"/>
          <w:sz w:val="20"/>
          <w:szCs w:val="20"/>
        </w:rPr>
        <w:t>.</w:t>
      </w:r>
    </w:p>
    <w:p w:rsidR="00BB28C8" w:rsidRPr="00EC6490" w:rsidRDefault="00BB28C8" w:rsidP="0023527C">
      <w:pPr>
        <w:widowControl w:val="0"/>
        <w:tabs>
          <w:tab w:val="left" w:pos="1134"/>
        </w:tabs>
        <w:jc w:val="both"/>
        <w:rPr>
          <w:rFonts w:ascii="GHEA Grapalat" w:hAnsi="GHEA Grapalat" w:cs="Sylfaen"/>
          <w:sz w:val="20"/>
          <w:szCs w:val="20"/>
        </w:rPr>
      </w:pPr>
      <w:r w:rsidRPr="00EC6490">
        <w:rPr>
          <w:rFonts w:ascii="GHEA Grapalat" w:hAnsi="GHEA Grapalat"/>
          <w:sz w:val="20"/>
          <w:szCs w:val="20"/>
        </w:rPr>
        <w:t>8.</w:t>
      </w:r>
      <w:r w:rsidR="0023527C">
        <w:rPr>
          <w:rFonts w:ascii="GHEA Grapalat" w:hAnsi="GHEA Grapalat"/>
          <w:sz w:val="20"/>
          <w:szCs w:val="20"/>
        </w:rPr>
        <w:t>7.</w:t>
      </w:r>
      <w:r w:rsidRPr="00EC6490">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EC6490">
        <w:rPr>
          <w:rStyle w:val="FootnoteReference"/>
          <w:rFonts w:ascii="GHEA Grapalat" w:hAnsi="GHEA Grapalat"/>
          <w:sz w:val="20"/>
          <w:szCs w:val="20"/>
        </w:rPr>
        <w:footnoteReference w:customMarkFollows="1" w:id="31"/>
        <w:t>33</w:t>
      </w:r>
      <w:r w:rsidRPr="00EC6490">
        <w:rPr>
          <w:rFonts w:ascii="GHEA Grapalat" w:hAnsi="GHEA Grapalat"/>
          <w:sz w:val="20"/>
          <w:szCs w:val="20"/>
        </w:rPr>
        <w:t>.</w:t>
      </w:r>
    </w:p>
    <w:p w:rsidR="00BB28C8" w:rsidRPr="00EC6490" w:rsidRDefault="00BB28C8" w:rsidP="0023527C">
      <w:pPr>
        <w:widowControl w:val="0"/>
        <w:tabs>
          <w:tab w:val="left" w:pos="1134"/>
        </w:tabs>
        <w:jc w:val="both"/>
        <w:rPr>
          <w:rFonts w:ascii="GHEA Grapalat" w:hAnsi="GHEA Grapalat"/>
          <w:sz w:val="20"/>
          <w:szCs w:val="20"/>
        </w:rPr>
      </w:pPr>
      <w:r w:rsidRPr="00EC6490">
        <w:rPr>
          <w:rFonts w:ascii="GHEA Grapalat" w:hAnsi="GHEA Grapalat"/>
          <w:sz w:val="20"/>
          <w:szCs w:val="20"/>
        </w:rPr>
        <w:t>8.</w:t>
      </w:r>
      <w:r w:rsidR="0023527C">
        <w:rPr>
          <w:rFonts w:ascii="GHEA Grapalat" w:hAnsi="GHEA Grapalat"/>
          <w:sz w:val="20"/>
          <w:szCs w:val="20"/>
        </w:rPr>
        <w:t>8.</w:t>
      </w:r>
      <w:r w:rsidRPr="00EC6490">
        <w:rPr>
          <w:rFonts w:ascii="GHEA Grapalat" w:hAnsi="GHEA Grapalat"/>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EC6490" w:rsidRDefault="00BB28C8" w:rsidP="0023527C">
      <w:pPr>
        <w:widowControl w:val="0"/>
        <w:tabs>
          <w:tab w:val="left" w:pos="1134"/>
        </w:tabs>
        <w:jc w:val="both"/>
        <w:rPr>
          <w:rFonts w:ascii="GHEA Grapalat" w:hAnsi="GHEA Grapalat" w:cs="Times Armenian"/>
          <w:sz w:val="20"/>
          <w:szCs w:val="20"/>
        </w:rPr>
      </w:pPr>
      <w:r w:rsidRPr="00EC6490">
        <w:rPr>
          <w:rFonts w:ascii="GHEA Grapalat" w:hAnsi="GHEA Grapalat"/>
          <w:sz w:val="20"/>
          <w:szCs w:val="20"/>
        </w:rPr>
        <w:t>8.</w:t>
      </w:r>
      <w:r w:rsidR="0023527C">
        <w:rPr>
          <w:rFonts w:ascii="GHEA Grapalat" w:hAnsi="GHEA Grapalat"/>
          <w:sz w:val="20"/>
          <w:szCs w:val="20"/>
        </w:rPr>
        <w:t>9.</w:t>
      </w:r>
      <w:r w:rsidRPr="00EC6490">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EC6490" w:rsidRDefault="00BB28C8" w:rsidP="0023527C">
      <w:pPr>
        <w:widowControl w:val="0"/>
        <w:jc w:val="both"/>
        <w:rPr>
          <w:rFonts w:ascii="GHEA Grapalat" w:hAnsi="GHEA Grapalat"/>
          <w:sz w:val="20"/>
          <w:szCs w:val="20"/>
        </w:rPr>
      </w:pPr>
      <w:r w:rsidRPr="00EC6490">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EC6490" w:rsidRDefault="00BB28C8" w:rsidP="0023527C">
      <w:pPr>
        <w:widowControl w:val="0"/>
        <w:tabs>
          <w:tab w:val="left" w:pos="1276"/>
        </w:tabs>
        <w:jc w:val="both"/>
        <w:rPr>
          <w:rFonts w:ascii="GHEA Grapalat" w:hAnsi="GHEA Grapalat" w:cs="Sylfaen"/>
          <w:sz w:val="20"/>
          <w:szCs w:val="20"/>
        </w:rPr>
      </w:pPr>
      <w:r w:rsidRPr="00EC6490">
        <w:rPr>
          <w:rFonts w:ascii="GHEA Grapalat" w:hAnsi="GHEA Grapalat"/>
          <w:sz w:val="20"/>
          <w:szCs w:val="20"/>
        </w:rPr>
        <w:t>8.1</w:t>
      </w:r>
      <w:r w:rsidR="0023527C">
        <w:rPr>
          <w:rFonts w:ascii="GHEA Grapalat" w:hAnsi="GHEA Grapalat"/>
          <w:sz w:val="20"/>
          <w:szCs w:val="20"/>
        </w:rPr>
        <w:t>0.</w:t>
      </w:r>
      <w:r w:rsidRPr="00EC6490">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EC6490" w:rsidRDefault="00BB28C8" w:rsidP="00495AE0">
      <w:pPr>
        <w:widowControl w:val="0"/>
        <w:tabs>
          <w:tab w:val="left" w:pos="1276"/>
        </w:tabs>
        <w:jc w:val="both"/>
        <w:rPr>
          <w:rFonts w:ascii="GHEA Grapalat" w:hAnsi="GHEA Grapalat"/>
          <w:spacing w:val="-4"/>
          <w:sz w:val="20"/>
          <w:szCs w:val="20"/>
        </w:rPr>
      </w:pPr>
      <w:r w:rsidRPr="00EC6490">
        <w:rPr>
          <w:rFonts w:ascii="GHEA Grapalat" w:hAnsi="GHEA Grapalat"/>
          <w:sz w:val="20"/>
          <w:szCs w:val="20"/>
        </w:rPr>
        <w:t>8.1</w:t>
      </w:r>
      <w:r w:rsidR="0023527C">
        <w:rPr>
          <w:rFonts w:ascii="GHEA Grapalat" w:hAnsi="GHEA Grapalat"/>
          <w:sz w:val="20"/>
          <w:szCs w:val="20"/>
        </w:rPr>
        <w:t>1.</w:t>
      </w:r>
      <w:r w:rsidRPr="00EC6490">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EC6490">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EC6490">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EC6490">
        <w:rPr>
          <w:rFonts w:ascii="GHEA Grapalat" w:hAnsi="GHEA Grapalat"/>
          <w:spacing w:val="-4"/>
          <w:sz w:val="20"/>
          <w:szCs w:val="20"/>
        </w:rPr>
        <w:t>Подрядчика</w:t>
      </w:r>
      <w:r w:rsidR="004B4A95" w:rsidRPr="00EC6490">
        <w:rPr>
          <w:rFonts w:ascii="GHEA Grapalat" w:hAnsi="GHEA Grapalat"/>
          <w:spacing w:val="-4"/>
          <w:sz w:val="20"/>
          <w:szCs w:val="20"/>
        </w:rPr>
        <w:t>.</w:t>
      </w:r>
    </w:p>
    <w:p w:rsidR="00BB28C8" w:rsidRPr="00EC6490" w:rsidRDefault="00BB28C8" w:rsidP="00495AE0">
      <w:pPr>
        <w:widowControl w:val="0"/>
        <w:tabs>
          <w:tab w:val="left" w:pos="1276"/>
        </w:tabs>
        <w:jc w:val="both"/>
        <w:rPr>
          <w:rFonts w:ascii="GHEA Grapalat" w:hAnsi="GHEA Grapalat"/>
          <w:sz w:val="20"/>
          <w:szCs w:val="20"/>
        </w:rPr>
      </w:pPr>
      <w:r w:rsidRPr="00EC6490">
        <w:rPr>
          <w:rFonts w:ascii="GHEA Grapalat" w:hAnsi="GHEA Grapalat"/>
          <w:sz w:val="20"/>
          <w:szCs w:val="20"/>
        </w:rPr>
        <w:t>8.12.Споры,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EC6490" w:rsidRDefault="00BB28C8" w:rsidP="00495AE0">
      <w:pPr>
        <w:widowControl w:val="0"/>
        <w:tabs>
          <w:tab w:val="left" w:pos="1276"/>
        </w:tabs>
        <w:jc w:val="both"/>
        <w:rPr>
          <w:rFonts w:ascii="GHEA Grapalat" w:hAnsi="GHEA Grapalat"/>
          <w:sz w:val="20"/>
          <w:szCs w:val="20"/>
        </w:rPr>
      </w:pPr>
      <w:r w:rsidRPr="00EC6490">
        <w:rPr>
          <w:rFonts w:ascii="GHEA Grapalat" w:hAnsi="GHEA Grapalat"/>
          <w:sz w:val="20"/>
          <w:szCs w:val="20"/>
        </w:rPr>
        <w:t>8.1</w:t>
      </w:r>
      <w:r w:rsidR="0023527C">
        <w:rPr>
          <w:rFonts w:ascii="GHEA Grapalat" w:hAnsi="GHEA Grapalat"/>
          <w:sz w:val="20"/>
          <w:szCs w:val="20"/>
        </w:rPr>
        <w:t>3.</w:t>
      </w:r>
      <w:r w:rsidRPr="00EC6490">
        <w:rPr>
          <w:rFonts w:ascii="GHEA Grapalat" w:hAnsi="GHEA Grapalat"/>
          <w:sz w:val="20"/>
          <w:szCs w:val="20"/>
        </w:rPr>
        <w:t xml:space="preserve">Настоящий договор составлен на _____ страницах, заключается в двух экземплярах, имеющих равную </w:t>
      </w:r>
      <w:r w:rsidRPr="00EC6490">
        <w:rPr>
          <w:rFonts w:ascii="GHEA Grapalat" w:hAnsi="GHEA Grapalat"/>
          <w:sz w:val="20"/>
          <w:szCs w:val="20"/>
        </w:rPr>
        <w:lastRenderedPageBreak/>
        <w:t>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EC6490" w:rsidRDefault="00BB28C8" w:rsidP="00495AE0">
      <w:pPr>
        <w:widowControl w:val="0"/>
        <w:tabs>
          <w:tab w:val="left" w:pos="1276"/>
        </w:tabs>
        <w:jc w:val="both"/>
        <w:rPr>
          <w:rFonts w:ascii="GHEA Grapalat" w:hAnsi="GHEA Grapalat"/>
          <w:sz w:val="20"/>
          <w:szCs w:val="20"/>
        </w:rPr>
      </w:pPr>
      <w:r w:rsidRPr="00EC6490">
        <w:rPr>
          <w:rFonts w:ascii="GHEA Grapalat" w:hAnsi="GHEA Grapalat"/>
          <w:sz w:val="20"/>
          <w:szCs w:val="20"/>
        </w:rPr>
        <w:t>8.1</w:t>
      </w:r>
      <w:r w:rsidR="0023527C">
        <w:rPr>
          <w:rFonts w:ascii="GHEA Grapalat" w:hAnsi="GHEA Grapalat"/>
          <w:sz w:val="20"/>
          <w:szCs w:val="20"/>
        </w:rPr>
        <w:t>4.</w:t>
      </w:r>
      <w:r w:rsidRPr="00EC6490">
        <w:rPr>
          <w:rFonts w:ascii="GHEA Grapalat" w:hAnsi="GHEA Grapalat"/>
          <w:sz w:val="20"/>
          <w:szCs w:val="20"/>
        </w:rPr>
        <w:t>К отношениям, связанным с настоящим договором, применяется право Республики Армения.</w:t>
      </w:r>
    </w:p>
    <w:p w:rsidR="00495AE0" w:rsidRDefault="00BB28C8" w:rsidP="00AD3575">
      <w:pPr>
        <w:widowControl w:val="0"/>
        <w:tabs>
          <w:tab w:val="left" w:pos="1276"/>
        </w:tabs>
        <w:jc w:val="both"/>
        <w:rPr>
          <w:rFonts w:ascii="GHEA Grapalat" w:hAnsi="GHEA Grapalat"/>
          <w:sz w:val="20"/>
          <w:szCs w:val="20"/>
        </w:rPr>
      </w:pPr>
      <w:r w:rsidRPr="00EC6490">
        <w:rPr>
          <w:rFonts w:ascii="GHEA Grapalat" w:hAnsi="GHEA Grapalat"/>
          <w:sz w:val="20"/>
          <w:szCs w:val="20"/>
        </w:rPr>
        <w:t>8.1</w:t>
      </w:r>
      <w:r w:rsidR="0023527C">
        <w:rPr>
          <w:rFonts w:ascii="GHEA Grapalat" w:hAnsi="GHEA Grapalat"/>
          <w:sz w:val="20"/>
          <w:szCs w:val="20"/>
        </w:rPr>
        <w:t>5.</w:t>
      </w:r>
      <w:r w:rsidRPr="00EC6490">
        <w:rPr>
          <w:rFonts w:ascii="GHEA Grapalat" w:hAnsi="GHEA Grapalat"/>
          <w:sz w:val="20"/>
          <w:szCs w:val="20"/>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4E3919" w:rsidRPr="00EC6490">
        <w:rPr>
          <w:rFonts w:ascii="GHEA Grapalat" w:hAnsi="GHEA Grapalat"/>
          <w:sz w:val="20"/>
          <w:szCs w:val="20"/>
        </w:rPr>
        <w:t xml:space="preserve">двадцатипятикратный </w:t>
      </w:r>
      <w:r w:rsidRPr="00EC6490">
        <w:rPr>
          <w:rFonts w:ascii="GHEA Grapalat" w:hAnsi="GHEA Grapalat"/>
          <w:sz w:val="20"/>
          <w:szCs w:val="20"/>
        </w:rPr>
        <w:t>кратный размер базовой единицы закупок, то Заказчиком будет заключенo соглашение в случае, если представленн</w:t>
      </w:r>
      <w:r w:rsidR="00F005EE" w:rsidRPr="00EC6490">
        <w:rPr>
          <w:rFonts w:ascii="GHEA Grapalat" w:hAnsi="GHEA Grapalat"/>
          <w:sz w:val="20"/>
          <w:szCs w:val="20"/>
        </w:rPr>
        <w:t>ые</w:t>
      </w:r>
      <w:r w:rsidRPr="00EC6490">
        <w:rPr>
          <w:rFonts w:ascii="GHEA Grapalat" w:hAnsi="GHEA Grapalat"/>
          <w:sz w:val="20"/>
          <w:szCs w:val="20"/>
        </w:rPr>
        <w:t xml:space="preserve"> Подрядчиком в виде неустойки обеспечени</w:t>
      </w:r>
      <w:r w:rsidR="00F005EE" w:rsidRPr="00EC6490">
        <w:rPr>
          <w:rFonts w:ascii="GHEA Grapalat" w:hAnsi="GHEA Grapalat"/>
          <w:sz w:val="20"/>
          <w:szCs w:val="20"/>
        </w:rPr>
        <w:t>я</w:t>
      </w:r>
      <w:r w:rsidRPr="00EC6490">
        <w:rPr>
          <w:rFonts w:ascii="GHEA Grapalat" w:hAnsi="GHEA Grapalat"/>
          <w:sz w:val="20"/>
          <w:szCs w:val="20"/>
        </w:rPr>
        <w:t xml:space="preserve"> </w:t>
      </w:r>
      <w:r w:rsidR="00F005EE" w:rsidRPr="00EC6490">
        <w:rPr>
          <w:rFonts w:ascii="GHEA Grapalat" w:hAnsi="GHEA Grapalat"/>
          <w:sz w:val="20"/>
          <w:szCs w:val="20"/>
        </w:rPr>
        <w:t xml:space="preserve">квалификации и </w:t>
      </w:r>
      <w:r w:rsidRPr="00EC6490">
        <w:rPr>
          <w:rFonts w:ascii="GHEA Grapalat" w:hAnsi="GHEA Grapalat"/>
          <w:sz w:val="20"/>
          <w:szCs w:val="20"/>
        </w:rPr>
        <w:t>договора в размере предусмотренных финансовых средств заменя</w:t>
      </w:r>
      <w:r w:rsidR="00C3050C" w:rsidRPr="00EC6490">
        <w:rPr>
          <w:rFonts w:ascii="GHEA Grapalat" w:hAnsi="GHEA Grapalat"/>
          <w:sz w:val="20"/>
          <w:szCs w:val="20"/>
        </w:rPr>
        <w:t>ю</w:t>
      </w:r>
      <w:r w:rsidRPr="00EC6490">
        <w:rPr>
          <w:rFonts w:ascii="GHEA Grapalat" w:hAnsi="GHEA Grapalat"/>
          <w:sz w:val="20"/>
          <w:szCs w:val="20"/>
        </w:rPr>
        <w:t>тся б гарантией или наличными деньгами, с учетом требований абзаца "б" подпункта 1</w:t>
      </w:r>
      <w:r w:rsidR="00F005EE" w:rsidRPr="00EC6490">
        <w:rPr>
          <w:rFonts w:ascii="GHEA Grapalat" w:hAnsi="GHEA Grapalat"/>
          <w:sz w:val="20"/>
          <w:szCs w:val="20"/>
        </w:rPr>
        <w:t>7</w:t>
      </w:r>
      <w:r w:rsidRPr="00EC6490">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EC6490">
        <w:rPr>
          <w:rFonts w:ascii="GHEA Grapalat" w:hAnsi="GHEA Grapalat"/>
          <w:sz w:val="20"/>
          <w:szCs w:val="20"/>
        </w:rPr>
        <w:t>й квалификации и</w:t>
      </w:r>
      <w:r w:rsidRPr="00EC6490">
        <w:rPr>
          <w:rFonts w:ascii="GHEA Grapalat" w:hAnsi="GHEA Grapalat"/>
          <w:sz w:val="20"/>
          <w:szCs w:val="20"/>
        </w:rPr>
        <w:t xml:space="preserve"> договора представленн</w:t>
      </w:r>
      <w:r w:rsidR="00DD559B" w:rsidRPr="00EC6490">
        <w:rPr>
          <w:rFonts w:ascii="GHEA Grapalat" w:hAnsi="GHEA Grapalat"/>
          <w:sz w:val="20"/>
          <w:szCs w:val="20"/>
        </w:rPr>
        <w:t>ых</w:t>
      </w:r>
      <w:r w:rsidRPr="00EC6490">
        <w:rPr>
          <w:rFonts w:ascii="GHEA Grapalat" w:hAnsi="GHEA Grapalat"/>
          <w:sz w:val="20"/>
          <w:szCs w:val="20"/>
        </w:rPr>
        <w:t xml:space="preserve"> в виде неустойки, также представляет Заказчику нов</w:t>
      </w:r>
      <w:r w:rsidR="003937C5" w:rsidRPr="00EC6490">
        <w:rPr>
          <w:rFonts w:ascii="GHEA Grapalat" w:hAnsi="GHEA Grapalat"/>
          <w:sz w:val="20"/>
          <w:szCs w:val="20"/>
        </w:rPr>
        <w:t>ые</w:t>
      </w:r>
      <w:r w:rsidRPr="00EC6490">
        <w:rPr>
          <w:rFonts w:ascii="GHEA Grapalat" w:hAnsi="GHEA Grapalat"/>
          <w:sz w:val="20"/>
          <w:szCs w:val="20"/>
        </w:rPr>
        <w:t xml:space="preserve"> обеспечени</w:t>
      </w:r>
      <w:r w:rsidR="003937C5" w:rsidRPr="00EC6490">
        <w:rPr>
          <w:rFonts w:ascii="GHEA Grapalat" w:hAnsi="GHEA Grapalat"/>
          <w:sz w:val="20"/>
          <w:szCs w:val="20"/>
        </w:rPr>
        <w:t xml:space="preserve">я </w:t>
      </w:r>
      <w:r w:rsidRPr="00EC6490">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EC6490">
        <w:rPr>
          <w:rStyle w:val="FootnoteReference"/>
          <w:rFonts w:ascii="GHEA Grapalat" w:hAnsi="GHEA Grapalat"/>
          <w:sz w:val="20"/>
          <w:szCs w:val="20"/>
        </w:rPr>
        <w:footnoteReference w:customMarkFollows="1" w:id="32"/>
        <w:t>34</w:t>
      </w:r>
    </w:p>
    <w:p w:rsidR="00AD3575" w:rsidRPr="00495AE0" w:rsidRDefault="00AD3575" w:rsidP="00AD3575">
      <w:pPr>
        <w:widowControl w:val="0"/>
        <w:tabs>
          <w:tab w:val="left" w:pos="1276"/>
        </w:tabs>
        <w:jc w:val="both"/>
        <w:rPr>
          <w:rFonts w:ascii="GHEA Grapalat" w:hAnsi="GHEA Grapalat"/>
          <w:sz w:val="20"/>
          <w:szCs w:val="20"/>
        </w:rPr>
      </w:pPr>
    </w:p>
    <w:p w:rsidR="00BB28C8" w:rsidRPr="00495AE0" w:rsidRDefault="00BB28C8" w:rsidP="00BB28C8">
      <w:pPr>
        <w:widowControl w:val="0"/>
        <w:spacing w:after="160" w:line="353" w:lineRule="auto"/>
        <w:jc w:val="center"/>
        <w:rPr>
          <w:rFonts w:ascii="GHEA Grapalat" w:hAnsi="GHEA Grapalat" w:cs="Sylfaen"/>
          <w:b/>
          <w:sz w:val="20"/>
          <w:szCs w:val="20"/>
        </w:rPr>
      </w:pPr>
      <w:r w:rsidRPr="00495AE0">
        <w:rPr>
          <w:rFonts w:ascii="GHEA Grapalat" w:hAnsi="GHEA Grapalat"/>
          <w:b/>
          <w:sz w:val="20"/>
          <w:szCs w:val="20"/>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495AE0" w:rsidRPr="009F3DC7" w:rsidTr="003D2146">
        <w:trPr>
          <w:jc w:val="center"/>
        </w:trPr>
        <w:tc>
          <w:tcPr>
            <w:tcW w:w="4536" w:type="dxa"/>
          </w:tcPr>
          <w:p w:rsidR="00495AE0" w:rsidRDefault="00495AE0" w:rsidP="00AD3575">
            <w:pPr>
              <w:widowControl w:val="0"/>
              <w:spacing w:after="160"/>
              <w:jc w:val="center"/>
              <w:rPr>
                <w:rFonts w:ascii="GHEA Grapalat" w:hAnsi="GHEA Grapalat"/>
                <w:b/>
                <w:sz w:val="20"/>
                <w:szCs w:val="20"/>
              </w:rPr>
            </w:pPr>
            <w:r w:rsidRPr="0079594D">
              <w:rPr>
                <w:rFonts w:ascii="GHEA Grapalat" w:hAnsi="GHEA Grapalat"/>
                <w:b/>
                <w:sz w:val="20"/>
                <w:szCs w:val="20"/>
              </w:rPr>
              <w:t>ЗАКАЗЧИК</w:t>
            </w:r>
          </w:p>
          <w:p w:rsidR="003C3F2E" w:rsidRPr="00E15766" w:rsidRDefault="003C3F2E" w:rsidP="003C3F2E">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Муниципалитет Нор Харберд </w:t>
            </w:r>
          </w:p>
          <w:p w:rsidR="003C3F2E" w:rsidRPr="00540616" w:rsidRDefault="003C3F2E" w:rsidP="003C3F2E">
            <w:pPr>
              <w:widowControl w:val="0"/>
              <w:jc w:val="center"/>
              <w:rPr>
                <w:rFonts w:ascii="GHEA Grapalat" w:hAnsi="GHEA Grapalat"/>
                <w:i/>
                <w:sz w:val="20"/>
                <w:szCs w:val="20"/>
              </w:rPr>
            </w:pPr>
            <w:r w:rsidRPr="00E15766">
              <w:rPr>
                <w:rFonts w:ascii="GHEA Grapalat" w:hAnsi="GHEA Grapalat"/>
                <w:i/>
                <w:sz w:val="20"/>
                <w:szCs w:val="20"/>
              </w:rPr>
              <w:t xml:space="preserve">О </w:t>
            </w:r>
            <w:r>
              <w:rPr>
                <w:rFonts w:ascii="GHEA Grapalat" w:hAnsi="GHEA Grapalat"/>
                <w:i/>
                <w:sz w:val="20"/>
                <w:szCs w:val="20"/>
              </w:rPr>
              <w:t xml:space="preserve"> Нор Харберд  улица Баграмяна 10 </w:t>
            </w:r>
          </w:p>
          <w:p w:rsidR="003C3F2E" w:rsidRPr="00915BB9" w:rsidRDefault="003C3F2E" w:rsidP="003C3F2E">
            <w:pPr>
              <w:widowControl w:val="0"/>
              <w:jc w:val="center"/>
              <w:rPr>
                <w:rFonts w:ascii="GHEA Grapalat" w:hAnsi="GHEA Grapalat"/>
                <w:i/>
                <w:sz w:val="20"/>
                <w:szCs w:val="20"/>
                <w:lang w:eastAsia="en-US" w:bidi="ar-SA"/>
              </w:rPr>
            </w:pPr>
            <w:r w:rsidRPr="00E15766">
              <w:rPr>
                <w:rFonts w:ascii="GHEA Grapalat" w:hAnsi="GHEA Grapalat"/>
                <w:i/>
                <w:sz w:val="20"/>
                <w:szCs w:val="20"/>
                <w:lang w:eastAsia="en-US" w:bidi="ar-SA"/>
              </w:rPr>
              <w:t xml:space="preserve">Н/С </w:t>
            </w:r>
            <w:r>
              <w:rPr>
                <w:rFonts w:ascii="GHEA Grapalat" w:hAnsi="GHEA Grapalat"/>
                <w:i/>
                <w:sz w:val="20"/>
                <w:szCs w:val="20"/>
                <w:lang w:eastAsia="en-US" w:bidi="ar-SA"/>
              </w:rPr>
              <w:t>900432356021</w:t>
            </w:r>
          </w:p>
          <w:p w:rsidR="003C3F2E" w:rsidRPr="00915BB9" w:rsidRDefault="003C3F2E" w:rsidP="003C3F2E">
            <w:pPr>
              <w:widowControl w:val="0"/>
              <w:jc w:val="center"/>
              <w:rPr>
                <w:rFonts w:ascii="GHEA Grapalat" w:hAnsi="GHEA Grapalat"/>
                <w:i/>
                <w:sz w:val="20"/>
                <w:szCs w:val="20"/>
                <w:lang w:eastAsia="en-US" w:bidi="ar-SA"/>
              </w:rPr>
            </w:pPr>
            <w:r w:rsidRPr="00915BB9">
              <w:rPr>
                <w:rFonts w:ascii="GHEA Grapalat" w:hAnsi="GHEA Grapalat"/>
                <w:i/>
                <w:sz w:val="20"/>
                <w:szCs w:val="20"/>
                <w:lang w:eastAsia="en-US" w:bidi="ar-SA"/>
              </w:rPr>
              <w:t>Оперативний отдел МФ РА</w:t>
            </w:r>
          </w:p>
          <w:p w:rsidR="003C3F2E" w:rsidRPr="00031276" w:rsidRDefault="003C3F2E" w:rsidP="003C3F2E">
            <w:pPr>
              <w:widowControl w:val="0"/>
              <w:jc w:val="center"/>
              <w:rPr>
                <w:rFonts w:ascii="GHEA Grapalat" w:hAnsi="GHEA Grapalat"/>
                <w:i/>
                <w:sz w:val="20"/>
                <w:szCs w:val="20"/>
              </w:rPr>
            </w:pPr>
            <w:r w:rsidRPr="00E15766">
              <w:rPr>
                <w:rFonts w:ascii="GHEA Grapalat" w:hAnsi="GHEA Grapalat"/>
                <w:i/>
                <w:sz w:val="20"/>
                <w:szCs w:val="20"/>
                <w:lang w:eastAsia="en-US" w:bidi="ar-SA"/>
              </w:rPr>
              <w:t xml:space="preserve">УНН </w:t>
            </w:r>
            <w:r w:rsidRPr="00E15766">
              <w:rPr>
                <w:rFonts w:ascii="GHEA Grapalat" w:hAnsi="GHEA Grapalat" w:cs="Arial"/>
                <w:i/>
                <w:sz w:val="20"/>
                <w:szCs w:val="20"/>
                <w:lang w:val="hy-AM" w:eastAsia="en-US" w:bidi="ar-SA"/>
              </w:rPr>
              <w:t>0</w:t>
            </w:r>
            <w:r>
              <w:rPr>
                <w:rFonts w:ascii="GHEA Grapalat" w:hAnsi="GHEA Grapalat" w:cs="Arial"/>
                <w:i/>
                <w:sz w:val="20"/>
                <w:szCs w:val="20"/>
                <w:lang w:eastAsia="en-US" w:bidi="ar-SA"/>
              </w:rPr>
              <w:t>3801359</w:t>
            </w:r>
          </w:p>
          <w:p w:rsidR="00495AE0" w:rsidRPr="0079594D" w:rsidRDefault="00495AE0" w:rsidP="00AD3575">
            <w:pPr>
              <w:widowControl w:val="0"/>
              <w:jc w:val="center"/>
              <w:rPr>
                <w:rFonts w:ascii="GHEA Grapalat" w:hAnsi="GHEA Grapalat"/>
                <w:sz w:val="20"/>
                <w:szCs w:val="20"/>
                <w:lang w:val="en-US"/>
              </w:rPr>
            </w:pPr>
            <w:r w:rsidRPr="0079594D">
              <w:rPr>
                <w:rFonts w:ascii="GHEA Grapalat" w:hAnsi="GHEA Grapalat"/>
                <w:sz w:val="20"/>
                <w:szCs w:val="20"/>
                <w:lang w:val="en-US"/>
              </w:rPr>
              <w:t>______________________</w:t>
            </w:r>
          </w:p>
          <w:p w:rsidR="00495AE0" w:rsidRPr="0079594D" w:rsidRDefault="00495AE0" w:rsidP="00AD3575">
            <w:pPr>
              <w:widowControl w:val="0"/>
              <w:spacing w:after="160"/>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495AE0" w:rsidRPr="00C47FF3" w:rsidRDefault="00495AE0" w:rsidP="00AD3575">
            <w:pPr>
              <w:widowControl w:val="0"/>
              <w:spacing w:after="160"/>
              <w:jc w:val="center"/>
              <w:rPr>
                <w:rFonts w:ascii="GHEA Grapalat" w:hAnsi="GHEA Grapalat"/>
                <w:sz w:val="16"/>
                <w:szCs w:val="16"/>
              </w:rPr>
            </w:pPr>
            <w:r w:rsidRPr="00C47FF3">
              <w:rPr>
                <w:rFonts w:ascii="GHEA Grapalat" w:hAnsi="GHEA Grapalat"/>
                <w:sz w:val="16"/>
                <w:szCs w:val="16"/>
              </w:rPr>
              <w:t>М. П.</w:t>
            </w:r>
          </w:p>
        </w:tc>
        <w:tc>
          <w:tcPr>
            <w:tcW w:w="760" w:type="dxa"/>
          </w:tcPr>
          <w:p w:rsidR="00495AE0" w:rsidRPr="0079594D" w:rsidRDefault="00495AE0" w:rsidP="00AD3575">
            <w:pPr>
              <w:widowControl w:val="0"/>
              <w:spacing w:after="160"/>
              <w:jc w:val="center"/>
              <w:rPr>
                <w:rFonts w:ascii="GHEA Grapalat" w:hAnsi="GHEA Grapalat"/>
                <w:sz w:val="20"/>
                <w:szCs w:val="20"/>
              </w:rPr>
            </w:pPr>
          </w:p>
        </w:tc>
        <w:tc>
          <w:tcPr>
            <w:tcW w:w="4343" w:type="dxa"/>
          </w:tcPr>
          <w:p w:rsidR="00495AE0" w:rsidRDefault="00495AE0" w:rsidP="00AD3575">
            <w:pPr>
              <w:widowControl w:val="0"/>
              <w:spacing w:after="160"/>
              <w:jc w:val="center"/>
              <w:rPr>
                <w:rFonts w:ascii="GHEA Grapalat" w:hAnsi="GHEA Grapalat"/>
                <w:b/>
                <w:sz w:val="20"/>
                <w:szCs w:val="20"/>
              </w:rPr>
            </w:pPr>
            <w:r w:rsidRPr="0079594D">
              <w:rPr>
                <w:rFonts w:ascii="GHEA Grapalat" w:hAnsi="GHEA Grapalat"/>
                <w:b/>
                <w:sz w:val="20"/>
                <w:szCs w:val="20"/>
              </w:rPr>
              <w:t>ПОДРЯДЧИК</w:t>
            </w:r>
          </w:p>
          <w:p w:rsidR="00495AE0" w:rsidRDefault="00495AE0" w:rsidP="00AD3575">
            <w:pPr>
              <w:widowControl w:val="0"/>
              <w:spacing w:after="160"/>
              <w:jc w:val="center"/>
              <w:rPr>
                <w:rFonts w:ascii="GHEA Grapalat" w:hAnsi="GHEA Grapalat"/>
                <w:b/>
                <w:sz w:val="20"/>
                <w:szCs w:val="20"/>
              </w:rPr>
            </w:pPr>
          </w:p>
          <w:p w:rsidR="00495AE0" w:rsidRDefault="00495AE0" w:rsidP="00AD3575">
            <w:pPr>
              <w:widowControl w:val="0"/>
              <w:spacing w:after="160"/>
              <w:rPr>
                <w:rFonts w:ascii="GHEA Grapalat" w:hAnsi="GHEA Grapalat" w:cs="Sylfaen"/>
                <w:b/>
                <w:bCs/>
                <w:sz w:val="20"/>
                <w:szCs w:val="20"/>
                <w:lang w:val="en-US"/>
              </w:rPr>
            </w:pPr>
          </w:p>
          <w:p w:rsidR="003C3F2E" w:rsidRPr="003C3F2E" w:rsidRDefault="003C3F2E" w:rsidP="00AD3575">
            <w:pPr>
              <w:widowControl w:val="0"/>
              <w:spacing w:after="160"/>
              <w:rPr>
                <w:rFonts w:ascii="GHEA Grapalat" w:hAnsi="GHEA Grapalat" w:cs="Sylfaen"/>
                <w:b/>
                <w:bCs/>
                <w:sz w:val="20"/>
                <w:szCs w:val="20"/>
                <w:lang w:val="en-US"/>
              </w:rPr>
            </w:pPr>
          </w:p>
          <w:p w:rsidR="00495AE0" w:rsidRPr="0079594D" w:rsidRDefault="00495AE0" w:rsidP="00AD3575">
            <w:pPr>
              <w:widowControl w:val="0"/>
              <w:jc w:val="center"/>
              <w:rPr>
                <w:rFonts w:ascii="GHEA Grapalat" w:hAnsi="GHEA Grapalat"/>
                <w:sz w:val="20"/>
                <w:szCs w:val="20"/>
                <w:lang w:val="en-US"/>
              </w:rPr>
            </w:pPr>
            <w:r w:rsidRPr="0079594D">
              <w:rPr>
                <w:rFonts w:ascii="GHEA Grapalat" w:hAnsi="GHEA Grapalat"/>
                <w:sz w:val="20"/>
                <w:szCs w:val="20"/>
                <w:lang w:val="en-US"/>
              </w:rPr>
              <w:t>___________________</w:t>
            </w:r>
          </w:p>
          <w:p w:rsidR="00495AE0" w:rsidRPr="0079594D" w:rsidRDefault="00495AE0" w:rsidP="00AD3575">
            <w:pPr>
              <w:widowControl w:val="0"/>
              <w:spacing w:after="160"/>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495AE0" w:rsidRPr="0079594D" w:rsidRDefault="00495AE0" w:rsidP="00AD3575">
            <w:pPr>
              <w:widowControl w:val="0"/>
              <w:spacing w:after="160"/>
              <w:jc w:val="center"/>
              <w:rPr>
                <w:rFonts w:ascii="GHEA Grapalat" w:hAnsi="GHEA Grapalat"/>
                <w:sz w:val="20"/>
                <w:szCs w:val="20"/>
              </w:rPr>
            </w:pPr>
            <w:r w:rsidRPr="00C47FF3">
              <w:rPr>
                <w:rFonts w:ascii="GHEA Grapalat" w:hAnsi="GHEA Grapalat"/>
                <w:sz w:val="16"/>
                <w:szCs w:val="16"/>
              </w:rPr>
              <w:t>М. П</w:t>
            </w:r>
            <w:r w:rsidRPr="0079594D">
              <w:rPr>
                <w:rFonts w:ascii="GHEA Grapalat" w:hAnsi="GHEA Grapalat"/>
                <w:sz w:val="20"/>
                <w:szCs w:val="20"/>
              </w:rPr>
              <w:t>.</w:t>
            </w:r>
          </w:p>
        </w:tc>
      </w:tr>
    </w:tbl>
    <w:p w:rsidR="00BB28C8" w:rsidRPr="00AD3575" w:rsidRDefault="00BB28C8" w:rsidP="00AD3575">
      <w:pPr>
        <w:widowControl w:val="0"/>
        <w:tabs>
          <w:tab w:val="left" w:pos="1276"/>
        </w:tabs>
        <w:spacing w:after="160" w:line="360" w:lineRule="auto"/>
        <w:jc w:val="both"/>
        <w:rPr>
          <w:rFonts w:ascii="GHEA Grapalat" w:hAnsi="GHEA Grapalat"/>
          <w:sz w:val="16"/>
          <w:szCs w:val="16"/>
          <w:u w:val="single"/>
        </w:rPr>
      </w:pPr>
      <w:r w:rsidRPr="00AD3575">
        <w:rPr>
          <w:rFonts w:ascii="GHEA Grapalat" w:hAnsi="GHEA Grapalat"/>
          <w:i/>
          <w:sz w:val="16"/>
          <w:szCs w:val="16"/>
        </w:rPr>
        <w:t>В случае необходимости в проект договора могут быть включены не противоречащие законодательству Республики Армения положения.</w:t>
      </w:r>
    </w:p>
    <w:p w:rsidR="00BB28C8" w:rsidRPr="00AD3575" w:rsidRDefault="00BB28C8" w:rsidP="00BB28C8">
      <w:pPr>
        <w:widowControl w:val="0"/>
        <w:spacing w:after="160" w:line="360" w:lineRule="auto"/>
        <w:ind w:firstLine="567"/>
        <w:rPr>
          <w:rFonts w:ascii="GHEA Grapalat" w:hAnsi="GHEA Grapalat"/>
          <w:i/>
          <w:sz w:val="16"/>
          <w:szCs w:val="16"/>
        </w:rPr>
      </w:pPr>
      <w:r w:rsidRPr="00AD3575">
        <w:rPr>
          <w:rFonts w:ascii="GHEA Grapalat" w:hAnsi="GHEA Grapalat"/>
          <w:sz w:val="16"/>
          <w:szCs w:val="16"/>
        </w:rPr>
        <w:br w:type="page"/>
      </w:r>
    </w:p>
    <w:p w:rsidR="00BB28C8" w:rsidRPr="00495AE0" w:rsidRDefault="00BB28C8" w:rsidP="00495AE0">
      <w:pPr>
        <w:widowControl w:val="0"/>
        <w:spacing w:after="160"/>
        <w:ind w:firstLine="567"/>
        <w:jc w:val="right"/>
        <w:rPr>
          <w:rFonts w:ascii="GHEA Grapalat" w:hAnsi="GHEA Grapalat" w:cs="Arial"/>
          <w:i/>
          <w:sz w:val="20"/>
          <w:szCs w:val="20"/>
        </w:rPr>
      </w:pPr>
      <w:r w:rsidRPr="00495AE0">
        <w:rPr>
          <w:rFonts w:ascii="GHEA Grapalat" w:hAnsi="GHEA Grapalat"/>
          <w:b/>
          <w:i/>
          <w:sz w:val="20"/>
          <w:szCs w:val="20"/>
        </w:rPr>
        <w:lastRenderedPageBreak/>
        <w:t>Приложение №</w:t>
      </w:r>
      <w:r w:rsidRPr="00495AE0">
        <w:rPr>
          <w:rFonts w:ascii="GHEA Grapalat" w:hAnsi="GHEA Grapalat"/>
          <w:i/>
          <w:sz w:val="20"/>
          <w:szCs w:val="20"/>
        </w:rPr>
        <w:t xml:space="preserve"> 1</w:t>
      </w:r>
    </w:p>
    <w:p w:rsidR="00BB28C8" w:rsidRPr="00495AE0" w:rsidRDefault="00BB28C8" w:rsidP="00F43C9A">
      <w:pPr>
        <w:widowControl w:val="0"/>
        <w:spacing w:after="160"/>
        <w:ind w:left="142" w:firstLine="567"/>
        <w:jc w:val="right"/>
        <w:rPr>
          <w:rFonts w:ascii="GHEA Grapalat" w:hAnsi="GHEA Grapalat" w:cs="Arial"/>
          <w:i/>
          <w:sz w:val="20"/>
          <w:szCs w:val="20"/>
        </w:rPr>
      </w:pPr>
      <w:r w:rsidRPr="00495AE0">
        <w:rPr>
          <w:rFonts w:ascii="GHEA Grapalat" w:hAnsi="GHEA Grapalat"/>
          <w:sz w:val="20"/>
          <w:szCs w:val="20"/>
        </w:rPr>
        <w:t>к Договору под кодом</w:t>
      </w:r>
      <w:r w:rsidR="00AD3575" w:rsidRPr="00BF0FB8">
        <w:rPr>
          <w:rFonts w:ascii="GHEA Grapalat" w:hAnsi="GHEA Grapalat"/>
          <w:sz w:val="20"/>
          <w:szCs w:val="20"/>
        </w:rPr>
        <w:t xml:space="preserve"> </w:t>
      </w:r>
      <w:r w:rsidR="00AD3575">
        <w:rPr>
          <w:rFonts w:ascii="GHEA Grapalat" w:hAnsi="GHEA Grapalat"/>
          <w:sz w:val="20"/>
          <w:szCs w:val="20"/>
        </w:rPr>
        <w:t xml:space="preserve">  </w:t>
      </w:r>
      <w:r w:rsidR="00AD3575" w:rsidRPr="00BF0FB8">
        <w:rPr>
          <w:rFonts w:ascii="GHEA Grapalat" w:hAnsi="GHEA Grapalat"/>
          <w:sz w:val="20"/>
          <w:szCs w:val="20"/>
          <w:lang w:val="en-US"/>
        </w:rPr>
        <w:t>AM</w:t>
      </w:r>
      <w:r w:rsidR="00AD3575" w:rsidRPr="00BF0FB8">
        <w:rPr>
          <w:rFonts w:ascii="GHEA Grapalat" w:hAnsi="GHEA Grapalat"/>
          <w:b/>
          <w:sz w:val="20"/>
          <w:szCs w:val="20"/>
          <w:lang w:val="en-US"/>
        </w:rPr>
        <w:t>NXM</w:t>
      </w:r>
      <w:r w:rsidR="00AD3575" w:rsidRPr="00BF0FB8">
        <w:rPr>
          <w:rFonts w:ascii="GHEA Grapalat" w:hAnsi="GHEA Grapalat"/>
          <w:b/>
          <w:sz w:val="20"/>
          <w:szCs w:val="20"/>
        </w:rPr>
        <w:t>--BMAShDzB</w:t>
      </w:r>
      <w:r w:rsidR="00AD3575" w:rsidRPr="00BF0FB8">
        <w:rPr>
          <w:rStyle w:val="FootnoteReference"/>
          <w:rFonts w:ascii="GHEA Grapalat" w:hAnsi="GHEA Grapalat"/>
          <w:b/>
          <w:sz w:val="20"/>
          <w:szCs w:val="20"/>
        </w:rPr>
        <w:footnoteReference w:customMarkFollows="1" w:id="33"/>
        <w:t>*</w:t>
      </w:r>
      <w:r w:rsidR="00AD3575" w:rsidRPr="00BF0FB8">
        <w:rPr>
          <w:rFonts w:ascii="GHEA Grapalat" w:hAnsi="GHEA Grapalat"/>
          <w:b/>
          <w:sz w:val="20"/>
          <w:szCs w:val="20"/>
        </w:rPr>
        <w:t>---21/1</w:t>
      </w:r>
      <w:r w:rsidRPr="00495AE0">
        <w:rPr>
          <w:rFonts w:ascii="GHEA Grapalat" w:hAnsi="GHEA Grapalat" w:cs="Arial"/>
          <w:i/>
          <w:sz w:val="20"/>
          <w:szCs w:val="20"/>
        </w:rPr>
        <w:br/>
      </w:r>
      <w:r w:rsidRPr="00495AE0">
        <w:rPr>
          <w:rFonts w:ascii="GHEA Grapalat" w:hAnsi="GHEA Grapalat"/>
          <w:i/>
          <w:sz w:val="20"/>
          <w:szCs w:val="20"/>
        </w:rPr>
        <w:t xml:space="preserve">заключенному " </w:t>
      </w:r>
      <w:r w:rsidRPr="00495AE0">
        <w:rPr>
          <w:rFonts w:ascii="GHEA Grapalat" w:hAnsi="GHEA Grapalat"/>
          <w:i/>
          <w:sz w:val="20"/>
          <w:szCs w:val="20"/>
        </w:rPr>
        <w:tab/>
        <w:t xml:space="preserve">"  </w:t>
      </w:r>
      <w:r w:rsidRPr="00495AE0">
        <w:rPr>
          <w:rFonts w:ascii="GHEA Grapalat" w:hAnsi="GHEA Grapalat"/>
          <w:i/>
          <w:sz w:val="20"/>
          <w:szCs w:val="20"/>
        </w:rPr>
        <w:tab/>
        <w:t>20</w:t>
      </w:r>
      <w:r w:rsidRPr="00495AE0">
        <w:rPr>
          <w:rFonts w:ascii="GHEA Grapalat" w:hAnsi="GHEA Grapalat"/>
          <w:i/>
          <w:sz w:val="20"/>
          <w:szCs w:val="20"/>
        </w:rPr>
        <w:tab/>
        <w:t>г.</w:t>
      </w:r>
    </w:p>
    <w:p w:rsidR="00495AE0" w:rsidRPr="003C3F2E" w:rsidRDefault="003C3F2E" w:rsidP="00495AE0">
      <w:pPr>
        <w:widowControl w:val="0"/>
        <w:ind w:firstLine="567"/>
        <w:jc w:val="center"/>
        <w:rPr>
          <w:rFonts w:ascii="GHEA Grapalat" w:hAnsi="GHEA Grapalat"/>
          <w:b/>
          <w:sz w:val="28"/>
          <w:szCs w:val="28"/>
          <w:lang w:val="en-US"/>
        </w:rPr>
      </w:pPr>
      <w:r>
        <w:rPr>
          <w:rFonts w:ascii="GHEA Grapalat" w:hAnsi="GHEA Grapalat"/>
          <w:b/>
          <w:sz w:val="28"/>
          <w:szCs w:val="28"/>
        </w:rPr>
        <w:t xml:space="preserve">Лот </w:t>
      </w:r>
      <w:r>
        <w:rPr>
          <w:rFonts w:ascii="GHEA Grapalat" w:hAnsi="GHEA Grapalat"/>
          <w:b/>
          <w:sz w:val="28"/>
          <w:szCs w:val="28"/>
          <w:lang w:val="en-US"/>
        </w:rPr>
        <w:t>N1</w:t>
      </w:r>
    </w:p>
    <w:tbl>
      <w:tblPr>
        <w:tblW w:w="11341" w:type="dxa"/>
        <w:tblInd w:w="-176" w:type="dxa"/>
        <w:tblLayout w:type="fixed"/>
        <w:tblLook w:val="04A0" w:firstRow="1" w:lastRow="0" w:firstColumn="1" w:lastColumn="0" w:noHBand="0" w:noVBand="1"/>
      </w:tblPr>
      <w:tblGrid>
        <w:gridCol w:w="505"/>
        <w:gridCol w:w="6300"/>
        <w:gridCol w:w="1216"/>
        <w:gridCol w:w="1903"/>
        <w:gridCol w:w="1417"/>
      </w:tblGrid>
      <w:tr w:rsidR="00BF24C5" w:rsidTr="00BF24C5">
        <w:trPr>
          <w:trHeight w:val="435"/>
        </w:trPr>
        <w:tc>
          <w:tcPr>
            <w:tcW w:w="11341" w:type="dxa"/>
            <w:gridSpan w:val="5"/>
            <w:noWrap/>
            <w:vAlign w:val="bottom"/>
            <w:hideMark/>
          </w:tcPr>
          <w:p w:rsidR="00BF24C5" w:rsidRDefault="00BF24C5">
            <w:pPr>
              <w:jc w:val="center"/>
              <w:rPr>
                <w:rFonts w:ascii="Times Armenian" w:hAnsi="Times Armenian" w:cs="Calibri"/>
                <w:bCs/>
                <w:color w:val="000000"/>
                <w:sz w:val="26"/>
                <w:szCs w:val="26"/>
              </w:rPr>
            </w:pPr>
            <w:r>
              <w:rPr>
                <w:bCs/>
                <w:color w:val="000000"/>
                <w:sz w:val="26"/>
                <w:szCs w:val="26"/>
              </w:rPr>
              <w:t xml:space="preserve">СМЕТА –СВОДКА </w:t>
            </w:r>
          </w:p>
        </w:tc>
      </w:tr>
      <w:tr w:rsidR="00BF24C5" w:rsidTr="00BF24C5">
        <w:trPr>
          <w:trHeight w:val="633"/>
        </w:trPr>
        <w:tc>
          <w:tcPr>
            <w:tcW w:w="11341" w:type="dxa"/>
            <w:gridSpan w:val="5"/>
            <w:vAlign w:val="center"/>
            <w:hideMark/>
          </w:tcPr>
          <w:p w:rsidR="00BF24C5" w:rsidRDefault="00BF24C5">
            <w:pPr>
              <w:jc w:val="center"/>
              <w:rPr>
                <w:rFonts w:ascii="Times Armenian" w:hAnsi="Times Armenian" w:cs="Calibri"/>
                <w:b/>
                <w:color w:val="000000"/>
              </w:rPr>
            </w:pPr>
            <w:r>
              <w:rPr>
                <w:rFonts w:ascii="GHEA Grapalat" w:hAnsi="GHEA Grapalat"/>
                <w:b/>
              </w:rPr>
              <w:t>Асфальтирование внутриобщинных улиц общество</w:t>
            </w:r>
          </w:p>
        </w:tc>
      </w:tr>
      <w:tr w:rsidR="00BF24C5" w:rsidTr="00BF24C5">
        <w:trPr>
          <w:trHeight w:val="300"/>
        </w:trPr>
        <w:tc>
          <w:tcPr>
            <w:tcW w:w="11341" w:type="dxa"/>
            <w:gridSpan w:val="5"/>
            <w:vAlign w:val="bottom"/>
            <w:hideMark/>
          </w:tcPr>
          <w:p w:rsidR="00BF24C5" w:rsidRDefault="00BF24C5">
            <w:pPr>
              <w:spacing w:line="276" w:lineRule="auto"/>
              <w:rPr>
                <w:rFonts w:eastAsiaTheme="minorEastAsia"/>
                <w:sz w:val="22"/>
                <w:szCs w:val="22"/>
              </w:rPr>
            </w:pPr>
          </w:p>
        </w:tc>
      </w:tr>
      <w:tr w:rsidR="00BF24C5" w:rsidRPr="00BF24C5" w:rsidTr="00BF24C5">
        <w:trPr>
          <w:trHeight w:val="330"/>
        </w:trPr>
        <w:tc>
          <w:tcPr>
            <w:tcW w:w="505" w:type="dxa"/>
            <w:vMerge w:val="restart"/>
            <w:tcBorders>
              <w:top w:val="double" w:sz="6" w:space="0" w:color="auto"/>
              <w:left w:val="double" w:sz="6" w:space="0" w:color="auto"/>
              <w:bottom w:val="double" w:sz="6" w:space="0" w:color="000000"/>
              <w:right w:val="double" w:sz="6" w:space="0" w:color="auto"/>
            </w:tcBorders>
            <w:vAlign w:val="center"/>
            <w:hideMark/>
          </w:tcPr>
          <w:p w:rsidR="00BF24C5" w:rsidRPr="00BF24C5" w:rsidRDefault="00BF24C5">
            <w:pPr>
              <w:jc w:val="center"/>
              <w:rPr>
                <w:rFonts w:ascii="GHEA Grapalat" w:hAnsi="GHEA Grapalat"/>
                <w:sz w:val="18"/>
                <w:szCs w:val="18"/>
              </w:rPr>
            </w:pPr>
            <w:r w:rsidRPr="00BF24C5">
              <w:rPr>
                <w:rFonts w:ascii="GHEA Grapalat" w:hAnsi="GHEA Grapalat"/>
                <w:sz w:val="18"/>
                <w:szCs w:val="18"/>
              </w:rPr>
              <w:t>NN</w:t>
            </w:r>
          </w:p>
        </w:tc>
        <w:tc>
          <w:tcPr>
            <w:tcW w:w="6300" w:type="dxa"/>
            <w:vMerge w:val="restart"/>
            <w:tcBorders>
              <w:top w:val="double" w:sz="6" w:space="0" w:color="auto"/>
              <w:left w:val="double" w:sz="6" w:space="0" w:color="auto"/>
              <w:bottom w:val="double" w:sz="6" w:space="0" w:color="000000"/>
              <w:right w:val="double" w:sz="6" w:space="0" w:color="auto"/>
            </w:tcBorders>
            <w:vAlign w:val="center"/>
            <w:hideMark/>
          </w:tcPr>
          <w:p w:rsidR="00BF24C5" w:rsidRPr="00BF24C5" w:rsidRDefault="00BF24C5">
            <w:pPr>
              <w:jc w:val="center"/>
              <w:rPr>
                <w:rFonts w:ascii="GHEA Grapalat" w:hAnsi="GHEA Grapalat" w:cs="Calibri"/>
                <w:sz w:val="18"/>
                <w:szCs w:val="18"/>
                <w:lang w:val="hy-AM"/>
              </w:rPr>
            </w:pPr>
            <w:r w:rsidRPr="00BF24C5">
              <w:rPr>
                <w:rFonts w:ascii="GHEA Grapalat" w:hAnsi="GHEA Grapalat" w:cs="Calibri"/>
                <w:sz w:val="18"/>
                <w:szCs w:val="18"/>
                <w:lang w:val="hy-AM"/>
              </w:rPr>
              <w:t>Названия отдельных видов работ</w:t>
            </w:r>
          </w:p>
        </w:tc>
        <w:tc>
          <w:tcPr>
            <w:tcW w:w="1216" w:type="dxa"/>
            <w:tcBorders>
              <w:top w:val="double" w:sz="6" w:space="0" w:color="auto"/>
              <w:left w:val="nil"/>
              <w:bottom w:val="nil"/>
              <w:right w:val="double" w:sz="6" w:space="0" w:color="auto"/>
            </w:tcBorders>
            <w:shd w:val="clear" w:color="auto" w:fill="FFFFFF"/>
            <w:vAlign w:val="center"/>
            <w:hideMark/>
          </w:tcPr>
          <w:p w:rsidR="00BF24C5" w:rsidRPr="00BF24C5" w:rsidRDefault="00BF24C5">
            <w:pPr>
              <w:jc w:val="center"/>
              <w:rPr>
                <w:rFonts w:ascii="GHEA Grapalat" w:hAnsi="GHEA Grapalat" w:cs="Calibri"/>
                <w:sz w:val="18"/>
                <w:szCs w:val="18"/>
                <w:lang w:val="hy-AM"/>
              </w:rPr>
            </w:pPr>
            <w:r w:rsidRPr="00BF24C5">
              <w:rPr>
                <w:rFonts w:ascii="GHEA Grapalat" w:hAnsi="GHEA Grapalat" w:cs="Calibri"/>
                <w:sz w:val="18"/>
                <w:szCs w:val="18"/>
                <w:lang w:val="hy-AM"/>
              </w:rPr>
              <w:t>Единица измерения</w:t>
            </w:r>
          </w:p>
        </w:tc>
        <w:tc>
          <w:tcPr>
            <w:tcW w:w="1903" w:type="dxa"/>
            <w:vMerge w:val="restart"/>
            <w:tcBorders>
              <w:top w:val="double" w:sz="6" w:space="0" w:color="auto"/>
              <w:left w:val="double" w:sz="6" w:space="0" w:color="auto"/>
              <w:bottom w:val="double" w:sz="6" w:space="0" w:color="000000"/>
              <w:right w:val="double" w:sz="6" w:space="0" w:color="auto"/>
            </w:tcBorders>
            <w:vAlign w:val="center"/>
            <w:hideMark/>
          </w:tcPr>
          <w:p w:rsidR="00BF24C5" w:rsidRPr="00BF24C5" w:rsidRDefault="00BF24C5">
            <w:pPr>
              <w:jc w:val="center"/>
              <w:rPr>
                <w:rFonts w:ascii="GHEA Grapalat" w:hAnsi="GHEA Grapalat" w:cs="Calibri"/>
                <w:sz w:val="18"/>
                <w:szCs w:val="18"/>
                <w:lang w:val="hy-AM"/>
              </w:rPr>
            </w:pPr>
            <w:r w:rsidRPr="00BF24C5">
              <w:rPr>
                <w:rFonts w:ascii="GHEA Grapalat" w:hAnsi="GHEA Grapalat" w:cs="Calibri"/>
                <w:sz w:val="18"/>
                <w:szCs w:val="18"/>
                <w:lang w:val="hy-AM"/>
              </w:rPr>
              <w:t>объем:</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BF24C5" w:rsidRPr="00BF24C5" w:rsidRDefault="00BF24C5">
            <w:pPr>
              <w:jc w:val="center"/>
              <w:rPr>
                <w:rFonts w:ascii="GHEA Grapalat" w:hAnsi="GHEA Grapalat" w:cs="Calibri"/>
                <w:b/>
                <w:bCs/>
                <w:sz w:val="18"/>
                <w:szCs w:val="18"/>
              </w:rPr>
            </w:pPr>
            <w:r w:rsidRPr="00BF24C5">
              <w:rPr>
                <w:rFonts w:ascii="GHEA Grapalat" w:hAnsi="GHEA Grapalat" w:cs="Calibri"/>
                <w:b/>
                <w:bCs/>
                <w:sz w:val="18"/>
                <w:szCs w:val="18"/>
              </w:rPr>
              <w:t xml:space="preserve">Общая стоимость </w:t>
            </w:r>
            <w:r w:rsidRPr="00BF24C5">
              <w:rPr>
                <w:rFonts w:ascii="GHEA Grapalat" w:hAnsi="GHEA Grapalat" w:cs="Calibri"/>
                <w:b/>
                <w:bCs/>
                <w:sz w:val="18"/>
                <w:szCs w:val="18"/>
                <w:lang w:val="hy-AM"/>
              </w:rPr>
              <w:t xml:space="preserve">           </w:t>
            </w:r>
            <w:r w:rsidRPr="00BF24C5">
              <w:rPr>
                <w:rFonts w:ascii="GHEA Grapalat" w:hAnsi="GHEA Grapalat" w:cs="Calibri"/>
                <w:b/>
                <w:bCs/>
                <w:sz w:val="18"/>
                <w:szCs w:val="18"/>
              </w:rPr>
              <w:t>(в процентах)</w:t>
            </w:r>
          </w:p>
        </w:tc>
      </w:tr>
      <w:tr w:rsidR="00BF24C5" w:rsidRPr="00BF24C5" w:rsidTr="00BF24C5">
        <w:trPr>
          <w:trHeight w:val="525"/>
        </w:trPr>
        <w:tc>
          <w:tcPr>
            <w:tcW w:w="505" w:type="dxa"/>
            <w:vMerge/>
            <w:tcBorders>
              <w:top w:val="double" w:sz="6" w:space="0" w:color="auto"/>
              <w:left w:val="double" w:sz="6" w:space="0" w:color="auto"/>
              <w:bottom w:val="double" w:sz="6" w:space="0" w:color="000000"/>
              <w:right w:val="double" w:sz="6" w:space="0" w:color="auto"/>
            </w:tcBorders>
            <w:vAlign w:val="center"/>
            <w:hideMark/>
          </w:tcPr>
          <w:p w:rsidR="00BF24C5" w:rsidRPr="00BF24C5" w:rsidRDefault="00BF24C5">
            <w:pPr>
              <w:rPr>
                <w:rFonts w:ascii="GHEA Grapalat" w:hAnsi="GHEA Grapalat"/>
                <w:sz w:val="18"/>
                <w:szCs w:val="18"/>
              </w:rPr>
            </w:pPr>
          </w:p>
        </w:tc>
        <w:tc>
          <w:tcPr>
            <w:tcW w:w="6300" w:type="dxa"/>
            <w:vMerge/>
            <w:tcBorders>
              <w:top w:val="double" w:sz="6" w:space="0" w:color="auto"/>
              <w:left w:val="double" w:sz="6" w:space="0" w:color="auto"/>
              <w:bottom w:val="double" w:sz="6" w:space="0" w:color="000000"/>
              <w:right w:val="double" w:sz="6" w:space="0" w:color="auto"/>
            </w:tcBorders>
            <w:vAlign w:val="center"/>
            <w:hideMark/>
          </w:tcPr>
          <w:p w:rsidR="00BF24C5" w:rsidRPr="00BF24C5" w:rsidRDefault="00BF24C5">
            <w:pPr>
              <w:rPr>
                <w:rFonts w:ascii="GHEA Grapalat" w:hAnsi="GHEA Grapalat" w:cs="Calibri"/>
                <w:sz w:val="18"/>
                <w:szCs w:val="18"/>
                <w:lang w:val="hy-AM"/>
              </w:rPr>
            </w:pPr>
          </w:p>
        </w:tc>
        <w:tc>
          <w:tcPr>
            <w:tcW w:w="1216" w:type="dxa"/>
            <w:tcBorders>
              <w:top w:val="nil"/>
              <w:left w:val="nil"/>
              <w:bottom w:val="double" w:sz="6" w:space="0" w:color="auto"/>
              <w:right w:val="double" w:sz="6" w:space="0" w:color="auto"/>
            </w:tcBorders>
            <w:shd w:val="clear" w:color="auto" w:fill="FFFFFF"/>
            <w:vAlign w:val="center"/>
            <w:hideMark/>
          </w:tcPr>
          <w:p w:rsidR="00BF24C5" w:rsidRPr="00BF24C5" w:rsidRDefault="00BF24C5">
            <w:pPr>
              <w:spacing w:line="276" w:lineRule="auto"/>
              <w:rPr>
                <w:rFonts w:ascii="GHEA Grapalat" w:eastAsiaTheme="minorEastAsia" w:hAnsi="GHEA Grapalat"/>
                <w:sz w:val="18"/>
                <w:szCs w:val="18"/>
              </w:rPr>
            </w:pPr>
          </w:p>
        </w:tc>
        <w:tc>
          <w:tcPr>
            <w:tcW w:w="1903" w:type="dxa"/>
            <w:vMerge/>
            <w:tcBorders>
              <w:top w:val="double" w:sz="6" w:space="0" w:color="auto"/>
              <w:left w:val="double" w:sz="6" w:space="0" w:color="auto"/>
              <w:bottom w:val="double" w:sz="6" w:space="0" w:color="000000"/>
              <w:right w:val="double" w:sz="6" w:space="0" w:color="auto"/>
            </w:tcBorders>
            <w:vAlign w:val="center"/>
            <w:hideMark/>
          </w:tcPr>
          <w:p w:rsidR="00BF24C5" w:rsidRPr="00BF24C5" w:rsidRDefault="00BF24C5">
            <w:pPr>
              <w:rPr>
                <w:rFonts w:ascii="GHEA Grapalat" w:hAnsi="GHEA Grapalat" w:cs="Calibri"/>
                <w:sz w:val="18"/>
                <w:szCs w:val="18"/>
                <w:lang w:val="hy-AM"/>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BF24C5" w:rsidRPr="00BF24C5" w:rsidRDefault="00BF24C5">
            <w:pPr>
              <w:rPr>
                <w:rFonts w:ascii="GHEA Grapalat" w:hAnsi="GHEA Grapalat" w:cs="Calibri"/>
                <w:b/>
                <w:bCs/>
                <w:sz w:val="18"/>
                <w:szCs w:val="18"/>
              </w:rPr>
            </w:pPr>
          </w:p>
        </w:tc>
      </w:tr>
      <w:tr w:rsidR="00BF24C5" w:rsidRPr="00BF24C5" w:rsidTr="00BF24C5">
        <w:trPr>
          <w:trHeight w:val="288"/>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GHEA Grapalat" w:hAnsi="GHEA Grapalat" w:cs="Calibri"/>
                <w:b/>
                <w:bCs/>
                <w:sz w:val="18"/>
                <w:szCs w:val="18"/>
              </w:rPr>
              <w:t>1</w:t>
            </w:r>
          </w:p>
        </w:tc>
        <w:tc>
          <w:tcPr>
            <w:tcW w:w="6300"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GHEA Grapalat" w:hAnsi="GHEA Grapalat" w:cs="Calibri"/>
                <w:b/>
                <w:bCs/>
                <w:sz w:val="18"/>
                <w:szCs w:val="18"/>
              </w:rPr>
              <w:t>2</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GHEA Grapalat" w:hAnsi="GHEA Grapalat" w:cs="Calibri"/>
                <w:b/>
                <w:bCs/>
                <w:sz w:val="18"/>
                <w:szCs w:val="18"/>
              </w:rPr>
              <w:t>3</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GHEA Grapalat" w:hAnsi="GHEA Grapalat" w:cs="Calibri"/>
                <w:b/>
                <w:bCs/>
                <w:sz w:val="18"/>
                <w:szCs w:val="18"/>
              </w:rPr>
              <w:t>4</w:t>
            </w:r>
          </w:p>
        </w:tc>
        <w:tc>
          <w:tcPr>
            <w:tcW w:w="1417" w:type="dxa"/>
            <w:tcBorders>
              <w:top w:val="double" w:sz="6" w:space="0" w:color="auto"/>
              <w:left w:val="nil"/>
              <w:bottom w:val="nil"/>
              <w:right w:val="double" w:sz="6"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GHEA Grapalat" w:hAnsi="GHEA Grapalat" w:cs="Calibri"/>
                <w:b/>
                <w:bCs/>
                <w:sz w:val="18"/>
                <w:szCs w:val="18"/>
              </w:rPr>
              <w:t>5</w:t>
            </w:r>
          </w:p>
        </w:tc>
      </w:tr>
      <w:tr w:rsidR="00BF24C5" w:rsidRPr="00BF24C5" w:rsidTr="00BF24C5">
        <w:trPr>
          <w:trHeight w:val="510"/>
        </w:trPr>
        <w:tc>
          <w:tcPr>
            <w:tcW w:w="9924" w:type="dxa"/>
            <w:gridSpan w:val="4"/>
            <w:tcBorders>
              <w:top w:val="single" w:sz="4" w:space="0" w:color="auto"/>
              <w:left w:val="single" w:sz="4" w:space="0" w:color="auto"/>
              <w:bottom w:val="single" w:sz="4" w:space="0" w:color="auto"/>
              <w:right w:val="nil"/>
            </w:tcBorders>
            <w:noWrap/>
            <w:vAlign w:val="center"/>
            <w:hideMark/>
          </w:tcPr>
          <w:p w:rsidR="00BF24C5" w:rsidRPr="00BF24C5" w:rsidRDefault="00BF24C5">
            <w:pPr>
              <w:jc w:val="center"/>
              <w:rPr>
                <w:rFonts w:ascii="GHEA Grapalat" w:hAnsi="GHEA Grapalat" w:cs="Calibri"/>
                <w:b/>
                <w:bCs/>
                <w:sz w:val="18"/>
                <w:szCs w:val="18"/>
              </w:rPr>
            </w:pPr>
            <w:r w:rsidRPr="00BF24C5">
              <w:rPr>
                <w:rFonts w:ascii="GHEA Grapalat" w:hAnsi="GHEA Grapalat" w:cs="Calibri"/>
                <w:b/>
                <w:bCs/>
                <w:sz w:val="18"/>
                <w:szCs w:val="18"/>
              </w:rPr>
              <w:t>Работы по асфальтированию 6-й улицы общины Нор Харберд.</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GHEA Grapalat" w:hAnsi="GHEA Grapalat" w:cs="Calibri"/>
                <w:b/>
                <w:bCs/>
                <w:sz w:val="18"/>
                <w:szCs w:val="18"/>
              </w:rPr>
              <w:t>22,61%</w:t>
            </w:r>
          </w:p>
        </w:tc>
      </w:tr>
      <w:tr w:rsidR="00BF24C5" w:rsidRPr="00BF24C5" w:rsidTr="00BF24C5">
        <w:trPr>
          <w:trHeight w:val="855"/>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1</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s="Calibri"/>
                <w:color w:val="000000"/>
                <w:sz w:val="18"/>
                <w:szCs w:val="18"/>
              </w:rPr>
              <w:t>10eIV почва (дорожная одежда) возделывание напр. 0.65 м3 шт. загрузка а / я транспортировка отвала 1 км.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r w:rsidRPr="00BF24C5">
              <w:rPr>
                <w:rFonts w:ascii="GHEA Grapalat" w:hAnsi="GHEA Grapalat" w:cs="Calibri"/>
                <w:color w:val="000000"/>
                <w:sz w:val="18"/>
                <w:szCs w:val="18"/>
              </w:rPr>
              <w:t>/</w:t>
            </w: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r w:rsidRPr="00BF24C5">
              <w:rPr>
                <w:rFonts w:ascii="GHEA Grapalat" w:hAnsi="GHEA Grapalat" w:cs="Calibri"/>
                <w:color w:val="000000"/>
                <w:sz w:val="18"/>
                <w:szCs w:val="18"/>
              </w:rPr>
              <w:t>/</w:t>
            </w:r>
            <w:r w:rsidRPr="00BF24C5">
              <w:rPr>
                <w:rFonts w:ascii="GHEA Grapalat" w:hAnsi="GHEA Grapalat"/>
                <w:color w:val="000000"/>
                <w:sz w:val="18"/>
                <w:szCs w:val="18"/>
              </w:rPr>
              <w:t>тн</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1955.5/97.8/190.7</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407"/>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2</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s="Calibri"/>
                <w:color w:val="000000"/>
                <w:sz w:val="18"/>
                <w:szCs w:val="18"/>
              </w:rPr>
              <w:t>10eIV грунт (дорожная одежда) бульдозерная обработка грунтом смещением 20 м при помощи боковых свай</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r w:rsidRPr="00BF24C5">
              <w:rPr>
                <w:rFonts w:ascii="GHEA Grapalat" w:hAnsi="GHEA Grapalat" w:cs="Calibri"/>
                <w:color w:val="000000"/>
                <w:sz w:val="18"/>
                <w:szCs w:val="18"/>
              </w:rPr>
              <w:t>/м</w:t>
            </w:r>
            <w:r w:rsidRPr="00BF24C5">
              <w:rPr>
                <w:rFonts w:ascii="GHEA Grapalat" w:hAnsi="GHEA Grapalat" w:cs="Calibri"/>
                <w:color w:val="000000"/>
                <w:sz w:val="18"/>
                <w:szCs w:val="18"/>
                <w:vertAlign w:val="superscript"/>
              </w:rPr>
              <w:t>3</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2583/129.15</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343"/>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3</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s="Calibri"/>
                <w:color w:val="000000"/>
                <w:sz w:val="18"/>
                <w:szCs w:val="18"/>
              </w:rPr>
              <w:t>10eIV обработка почвы (дорожная одежда) ручным хранением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r w:rsidRPr="00BF24C5">
              <w:rPr>
                <w:rFonts w:ascii="GHEA Grapalat" w:hAnsi="GHEA Grapalat" w:cs="Calibri"/>
                <w:color w:val="000000"/>
                <w:sz w:val="18"/>
                <w:szCs w:val="18"/>
              </w:rPr>
              <w:t>/</w:t>
            </w: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233/11.65</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405"/>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4</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Благоустройство территории бульдозерами</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4771,5</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480"/>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5</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 xml:space="preserve">Гравийное основание с h = 15 см. Распределение битума </w:t>
            </w:r>
            <w:r w:rsidRPr="00BF24C5">
              <w:rPr>
                <w:rFonts w:ascii="GHEA Grapalat" w:hAnsi="GHEA Grapalat"/>
                <w:color w:val="000000"/>
                <w:sz w:val="18"/>
                <w:szCs w:val="18"/>
                <w:lang w:val="hy-AM"/>
              </w:rPr>
              <w:t xml:space="preserve">                        </w:t>
            </w:r>
            <w:r w:rsidRPr="00BF24C5">
              <w:rPr>
                <w:rFonts w:ascii="GHEA Grapalat" w:hAnsi="GHEA Grapalat"/>
                <w:color w:val="000000"/>
                <w:sz w:val="18"/>
                <w:szCs w:val="18"/>
              </w:rPr>
              <w:t>4,12 / 1000 м</w:t>
            </w:r>
            <w:r w:rsidRPr="00BF24C5">
              <w:rPr>
                <w:rFonts w:ascii="GHEA Grapalat" w:hAnsi="GHEA Grapalat"/>
                <w:color w:val="000000"/>
                <w:sz w:val="18"/>
                <w:szCs w:val="18"/>
                <w:vertAlign w:val="superscript"/>
              </w:rPr>
              <w:t>2</w:t>
            </w:r>
            <w:r w:rsidRPr="00BF24C5">
              <w:rPr>
                <w:rFonts w:ascii="GHEA Grapalat" w:hAnsi="GHEA Grapalat"/>
                <w:color w:val="000000"/>
                <w:sz w:val="18"/>
                <w:szCs w:val="18"/>
              </w:rPr>
              <w:t>.</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4771,5</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348"/>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6</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Слой мелкозернистой h = 5 см.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4771,5</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140"/>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7</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Засыпка тротуаров бульдозером из ранее накопленного грунта = 10 см (выравнивание, полив, уплотнение)</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140,8</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348"/>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8</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Боковое крепление песчано-гравийным h = 5 см.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1407,8</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562"/>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9</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Ручное рытье бортовых каналов при загрузке грунта 10eIV напр. 0.65 м3 шт. а / я транспортировка 1 км свалки</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r w:rsidRPr="00BF24C5">
              <w:rPr>
                <w:rFonts w:ascii="GHEA Grapalat" w:hAnsi="GHEA Grapalat" w:cs="Calibri"/>
                <w:color w:val="000000"/>
                <w:sz w:val="18"/>
                <w:szCs w:val="18"/>
              </w:rPr>
              <w:t>/</w:t>
            </w:r>
            <w:r w:rsidRPr="00BF24C5">
              <w:rPr>
                <w:rFonts w:ascii="GHEA Grapalat" w:hAnsi="GHEA Grapalat"/>
                <w:color w:val="000000"/>
                <w:sz w:val="18"/>
                <w:szCs w:val="18"/>
              </w:rPr>
              <w:t>тн</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29.35/57.2</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360"/>
        </w:trPr>
        <w:tc>
          <w:tcPr>
            <w:tcW w:w="9924" w:type="dxa"/>
            <w:gridSpan w:val="4"/>
            <w:tcBorders>
              <w:top w:val="single" w:sz="4" w:space="0" w:color="auto"/>
              <w:left w:val="single" w:sz="4" w:space="0" w:color="auto"/>
              <w:bottom w:val="single" w:sz="4" w:space="0" w:color="auto"/>
              <w:right w:val="nil"/>
            </w:tcBorders>
            <w:noWrap/>
            <w:vAlign w:val="center"/>
            <w:hideMark/>
          </w:tcPr>
          <w:p w:rsidR="00BF24C5" w:rsidRPr="00BF24C5" w:rsidRDefault="00BF24C5">
            <w:pPr>
              <w:jc w:val="center"/>
              <w:rPr>
                <w:rFonts w:ascii="GHEA Grapalat" w:hAnsi="GHEA Grapalat" w:cs="Calibri"/>
                <w:b/>
                <w:color w:val="000000"/>
                <w:sz w:val="18"/>
                <w:szCs w:val="18"/>
              </w:rPr>
            </w:pPr>
            <w:r w:rsidRPr="00BF24C5">
              <w:rPr>
                <w:rFonts w:ascii="GHEA Grapalat" w:hAnsi="GHEA Grapalat"/>
                <w:b/>
                <w:color w:val="000000"/>
                <w:sz w:val="18"/>
                <w:szCs w:val="18"/>
              </w:rPr>
              <w:t>Работы по асфальтированию 5-й улицы общины Нор Харберд.</w:t>
            </w:r>
          </w:p>
        </w:tc>
        <w:tc>
          <w:tcPr>
            <w:tcW w:w="1417"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GHEA Grapalat" w:hAnsi="GHEA Grapalat" w:cs="Calibri"/>
                <w:b/>
                <w:bCs/>
                <w:sz w:val="18"/>
                <w:szCs w:val="18"/>
              </w:rPr>
              <w:t>39,62%</w:t>
            </w:r>
          </w:p>
        </w:tc>
      </w:tr>
      <w:tr w:rsidR="00BF24C5" w:rsidRPr="00BF24C5" w:rsidTr="00BF24C5">
        <w:trPr>
          <w:trHeight w:val="179"/>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1</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s="Calibri"/>
                <w:color w:val="000000"/>
                <w:sz w:val="18"/>
                <w:szCs w:val="18"/>
              </w:rPr>
              <w:t>10eIV почва (дорожная одежда) возделывание напр. 0.65 м3 шт. загрузка а / я транспортировка отвала 1 км.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r w:rsidRPr="00BF24C5">
              <w:rPr>
                <w:rFonts w:ascii="GHEA Grapalat" w:hAnsi="GHEA Grapalat" w:cs="Calibri"/>
                <w:color w:val="000000"/>
                <w:sz w:val="18"/>
                <w:szCs w:val="18"/>
              </w:rPr>
              <w:t>/</w:t>
            </w: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r w:rsidRPr="00BF24C5">
              <w:rPr>
                <w:rFonts w:ascii="GHEA Grapalat" w:hAnsi="GHEA Grapalat" w:cs="Calibri"/>
                <w:color w:val="000000"/>
                <w:sz w:val="18"/>
                <w:szCs w:val="18"/>
              </w:rPr>
              <w:t>/</w:t>
            </w:r>
            <w:r w:rsidRPr="00BF24C5">
              <w:rPr>
                <w:rFonts w:ascii="GHEA Grapalat" w:hAnsi="GHEA Grapalat"/>
                <w:color w:val="000000"/>
                <w:sz w:val="18"/>
                <w:szCs w:val="18"/>
              </w:rPr>
              <w:t>тн</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2876/143.8/280.4</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720"/>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2</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s="Calibri"/>
                <w:color w:val="000000"/>
                <w:sz w:val="18"/>
                <w:szCs w:val="18"/>
              </w:rPr>
              <w:t>10eIV грунт (дорожная одежда) бульдозерная обработка грунтом смещением 20 м при помощи боковых свай</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r w:rsidRPr="00BF24C5">
              <w:rPr>
                <w:rFonts w:ascii="GHEA Grapalat" w:hAnsi="GHEA Grapalat" w:cs="Calibri"/>
                <w:color w:val="000000"/>
                <w:sz w:val="18"/>
                <w:szCs w:val="18"/>
              </w:rPr>
              <w:t>/</w:t>
            </w: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5092/254.6</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97"/>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3</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s="Calibri"/>
                <w:color w:val="000000"/>
                <w:sz w:val="18"/>
                <w:szCs w:val="18"/>
              </w:rPr>
              <w:t>10eIV обработка почвы (дорожная одежда) ручным хранением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r w:rsidRPr="00BF24C5">
              <w:rPr>
                <w:rFonts w:ascii="GHEA Grapalat" w:hAnsi="GHEA Grapalat" w:cs="Calibri"/>
                <w:color w:val="000000"/>
                <w:sz w:val="18"/>
                <w:szCs w:val="18"/>
              </w:rPr>
              <w:t>/</w:t>
            </w: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420/21</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348"/>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4</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Благоустройство территории бульдозерами</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8388</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348"/>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5</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Гравийное основание с h = 15 см. Распределение битума 4,12 / 1000 м2.</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8388</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125"/>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6</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Слой мелкозернистой h = 5 см.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8388</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299"/>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7</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Засыпка тротуаров бульдозером из ранее накопленного грунта = 10 см (выравнивание, полив, уплотнение)</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275,6</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348"/>
        </w:trPr>
        <w:tc>
          <w:tcPr>
            <w:tcW w:w="505" w:type="dxa"/>
            <w:tcBorders>
              <w:top w:val="single" w:sz="4" w:space="0" w:color="auto"/>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8</w:t>
            </w:r>
          </w:p>
        </w:tc>
        <w:tc>
          <w:tcPr>
            <w:tcW w:w="6300" w:type="dxa"/>
            <w:tcBorders>
              <w:top w:val="single" w:sz="4" w:space="0" w:color="auto"/>
              <w:left w:val="single" w:sz="4" w:space="0" w:color="auto"/>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Боковое крепление песчано-гравийным h = 5 см.</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single" w:sz="4" w:space="0" w:color="auto"/>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2756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155"/>
        </w:trPr>
        <w:tc>
          <w:tcPr>
            <w:tcW w:w="9924" w:type="dxa"/>
            <w:gridSpan w:val="4"/>
            <w:tcBorders>
              <w:top w:val="single" w:sz="4" w:space="0" w:color="auto"/>
              <w:left w:val="single" w:sz="4" w:space="0" w:color="auto"/>
              <w:bottom w:val="single" w:sz="4" w:space="0" w:color="auto"/>
              <w:right w:val="nil"/>
            </w:tcBorders>
            <w:noWrap/>
            <w:vAlign w:val="center"/>
            <w:hideMark/>
          </w:tcPr>
          <w:p w:rsidR="00BF24C5" w:rsidRPr="00BF24C5" w:rsidRDefault="00BF24C5">
            <w:pPr>
              <w:jc w:val="center"/>
              <w:rPr>
                <w:rFonts w:ascii="GHEA Grapalat" w:hAnsi="GHEA Grapalat" w:cs="Calibri"/>
                <w:b/>
                <w:color w:val="000000"/>
                <w:sz w:val="18"/>
                <w:szCs w:val="18"/>
              </w:rPr>
            </w:pPr>
            <w:r w:rsidRPr="00BF24C5">
              <w:rPr>
                <w:rFonts w:ascii="GHEA Grapalat" w:hAnsi="GHEA Grapalat"/>
                <w:b/>
                <w:color w:val="000000"/>
                <w:sz w:val="18"/>
                <w:szCs w:val="18"/>
              </w:rPr>
              <w:t>Работы по асфальтированию 4-й улицы общины Нор Харберд</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GHEA Grapalat" w:hAnsi="GHEA Grapalat" w:cs="Calibri"/>
                <w:b/>
                <w:bCs/>
                <w:sz w:val="18"/>
                <w:szCs w:val="18"/>
              </w:rPr>
              <w:t>15,65%</w:t>
            </w:r>
          </w:p>
        </w:tc>
      </w:tr>
      <w:tr w:rsidR="00BF24C5" w:rsidRPr="00BF24C5" w:rsidTr="00BF24C5">
        <w:trPr>
          <w:trHeight w:val="825"/>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1</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s="Calibri"/>
                <w:color w:val="000000"/>
                <w:sz w:val="18"/>
                <w:szCs w:val="18"/>
              </w:rPr>
              <w:t>10eIV почва (дорожная одежда) возделывание напр. 0.65 м3 шт. загрузка а / я транспортировка отвала 1 км.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r w:rsidRPr="00BF24C5">
              <w:rPr>
                <w:rFonts w:ascii="GHEA Grapalat" w:hAnsi="GHEA Grapalat" w:cs="Calibri"/>
                <w:color w:val="000000"/>
                <w:sz w:val="18"/>
                <w:szCs w:val="18"/>
              </w:rPr>
              <w:t>/</w:t>
            </w: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r w:rsidRPr="00BF24C5">
              <w:rPr>
                <w:rFonts w:ascii="GHEA Grapalat" w:hAnsi="GHEA Grapalat" w:cs="Calibri"/>
                <w:color w:val="000000"/>
                <w:sz w:val="18"/>
                <w:szCs w:val="18"/>
              </w:rPr>
              <w:t>/</w:t>
            </w:r>
            <w:r w:rsidRPr="00BF24C5">
              <w:rPr>
                <w:rFonts w:ascii="GHEA Grapalat" w:hAnsi="GHEA Grapalat"/>
                <w:color w:val="000000"/>
                <w:sz w:val="18"/>
                <w:szCs w:val="18"/>
              </w:rPr>
              <w:t>тн</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1180/59/115.05</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DC3DB4">
        <w:trPr>
          <w:trHeight w:val="128"/>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2</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s="Calibri"/>
                <w:color w:val="000000"/>
                <w:sz w:val="18"/>
                <w:szCs w:val="18"/>
              </w:rPr>
              <w:t>10eIV грунт (дорожная одежда) бульдозерная обработка грунтом смещением 20 м при помощи боковых свай</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r w:rsidRPr="00BF24C5">
              <w:rPr>
                <w:rFonts w:ascii="GHEA Grapalat" w:hAnsi="GHEA Grapalat" w:cs="Calibri"/>
                <w:color w:val="000000"/>
                <w:sz w:val="18"/>
                <w:szCs w:val="18"/>
              </w:rPr>
              <w:t>/</w:t>
            </w: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2000/100</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DC3DB4">
        <w:trPr>
          <w:trHeight w:val="554"/>
        </w:trPr>
        <w:tc>
          <w:tcPr>
            <w:tcW w:w="505" w:type="dxa"/>
            <w:tcBorders>
              <w:top w:val="single" w:sz="4" w:space="0" w:color="auto"/>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lastRenderedPageBreak/>
              <w:t>3</w:t>
            </w:r>
          </w:p>
        </w:tc>
        <w:tc>
          <w:tcPr>
            <w:tcW w:w="6300" w:type="dxa"/>
            <w:tcBorders>
              <w:top w:val="single" w:sz="4" w:space="0" w:color="auto"/>
              <w:left w:val="single" w:sz="4" w:space="0" w:color="auto"/>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s="Calibri"/>
                <w:color w:val="000000"/>
                <w:sz w:val="18"/>
                <w:szCs w:val="18"/>
              </w:rPr>
              <w:t>10eIV обработка почвы (дорожная одежда) ручным хранением</w:t>
            </w:r>
          </w:p>
        </w:tc>
        <w:tc>
          <w:tcPr>
            <w:tcW w:w="1216" w:type="dxa"/>
            <w:tcBorders>
              <w:top w:val="single" w:sz="4" w:space="0" w:color="auto"/>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r w:rsidRPr="00BF24C5">
              <w:rPr>
                <w:rFonts w:ascii="GHEA Grapalat" w:hAnsi="GHEA Grapalat" w:cs="Calibri"/>
                <w:color w:val="000000"/>
                <w:sz w:val="18"/>
                <w:szCs w:val="18"/>
              </w:rPr>
              <w:t>/</w:t>
            </w: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p>
        </w:tc>
        <w:tc>
          <w:tcPr>
            <w:tcW w:w="1903" w:type="dxa"/>
            <w:tcBorders>
              <w:top w:val="single" w:sz="4" w:space="0" w:color="auto"/>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136/6.8</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DC3DB4">
        <w:trPr>
          <w:trHeight w:val="348"/>
        </w:trPr>
        <w:tc>
          <w:tcPr>
            <w:tcW w:w="505" w:type="dxa"/>
            <w:tcBorders>
              <w:top w:val="single" w:sz="4" w:space="0" w:color="auto"/>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4</w:t>
            </w:r>
          </w:p>
        </w:tc>
        <w:tc>
          <w:tcPr>
            <w:tcW w:w="6300" w:type="dxa"/>
            <w:tcBorders>
              <w:top w:val="single" w:sz="4" w:space="0" w:color="auto"/>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Благоустройство территории бульдозерами</w:t>
            </w:r>
          </w:p>
        </w:tc>
        <w:tc>
          <w:tcPr>
            <w:tcW w:w="1216" w:type="dxa"/>
            <w:tcBorders>
              <w:top w:val="single" w:sz="4" w:space="0" w:color="auto"/>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single" w:sz="4" w:space="0" w:color="auto"/>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3316</w:t>
            </w:r>
          </w:p>
        </w:tc>
        <w:tc>
          <w:tcPr>
            <w:tcW w:w="1417" w:type="dxa"/>
            <w:tcBorders>
              <w:top w:val="single" w:sz="4" w:space="0" w:color="auto"/>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212"/>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5</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Гравийное основание с h = 15 см. Распределение битума 4,12 / 1000 м2.</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3316</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348"/>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6</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Слой мелкозернистой h = 5 см.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3316</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461"/>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7</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Засыпка тротуаров бульдозером из ранее накопленного грунта = 10 см (выравнивание, полив, уплотнение)</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106,8</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348"/>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8</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Боковое крепление песчано-гравийным h = 5 см.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1068</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312"/>
        </w:trPr>
        <w:tc>
          <w:tcPr>
            <w:tcW w:w="9924" w:type="dxa"/>
            <w:gridSpan w:val="4"/>
            <w:tcBorders>
              <w:top w:val="single" w:sz="4" w:space="0" w:color="auto"/>
              <w:left w:val="single" w:sz="4" w:space="0" w:color="auto"/>
              <w:bottom w:val="single" w:sz="4" w:space="0" w:color="auto"/>
              <w:right w:val="nil"/>
            </w:tcBorders>
            <w:noWrap/>
            <w:vAlign w:val="center"/>
            <w:hideMark/>
          </w:tcPr>
          <w:p w:rsidR="00BF24C5" w:rsidRPr="00BF24C5" w:rsidRDefault="00BF24C5">
            <w:pPr>
              <w:jc w:val="center"/>
              <w:rPr>
                <w:rFonts w:ascii="GHEA Grapalat" w:hAnsi="GHEA Grapalat" w:cs="Calibri"/>
                <w:b/>
                <w:color w:val="000000"/>
                <w:sz w:val="18"/>
                <w:szCs w:val="18"/>
              </w:rPr>
            </w:pPr>
            <w:r w:rsidRPr="00BF24C5">
              <w:rPr>
                <w:rFonts w:ascii="GHEA Grapalat" w:hAnsi="GHEA Grapalat"/>
                <w:b/>
                <w:color w:val="000000"/>
                <w:sz w:val="18"/>
                <w:szCs w:val="18"/>
              </w:rPr>
              <w:t>Работы по асфальтированию 3-й улицы общины Нор Харберд.</w:t>
            </w:r>
          </w:p>
        </w:tc>
        <w:tc>
          <w:tcPr>
            <w:tcW w:w="1417"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GHEA Grapalat" w:hAnsi="GHEA Grapalat" w:cs="Calibri"/>
                <w:b/>
                <w:bCs/>
                <w:sz w:val="18"/>
                <w:szCs w:val="18"/>
              </w:rPr>
              <w:t>22,12%</w:t>
            </w:r>
          </w:p>
        </w:tc>
      </w:tr>
      <w:tr w:rsidR="00BF24C5" w:rsidRPr="00BF24C5" w:rsidTr="00BF24C5">
        <w:trPr>
          <w:trHeight w:val="563"/>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1</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s="Calibri"/>
                <w:color w:val="000000"/>
                <w:sz w:val="18"/>
                <w:szCs w:val="18"/>
              </w:rPr>
              <w:t>10eIV почва (дорожная одежда) возделывание напр. 0.65 м3 шт. загрузка а / я транспортировка отвала 1 км.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r w:rsidRPr="00BF24C5">
              <w:rPr>
                <w:rFonts w:ascii="GHEA Grapalat" w:hAnsi="GHEA Grapalat" w:cs="Calibri"/>
                <w:color w:val="000000"/>
                <w:sz w:val="18"/>
                <w:szCs w:val="18"/>
              </w:rPr>
              <w:t>/</w:t>
            </w: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r w:rsidRPr="00BF24C5">
              <w:rPr>
                <w:rFonts w:ascii="GHEA Grapalat" w:hAnsi="GHEA Grapalat" w:cs="Calibri"/>
                <w:color w:val="000000"/>
                <w:sz w:val="18"/>
                <w:szCs w:val="18"/>
              </w:rPr>
              <w:t>/</w:t>
            </w:r>
            <w:r w:rsidRPr="00BF24C5">
              <w:rPr>
                <w:rFonts w:ascii="GHEA Grapalat" w:hAnsi="GHEA Grapalat"/>
                <w:color w:val="000000"/>
                <w:sz w:val="18"/>
                <w:szCs w:val="18"/>
              </w:rPr>
              <w:t>тн</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2269/113.45/221.2</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259"/>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2</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s="Calibri"/>
                <w:color w:val="000000"/>
                <w:sz w:val="18"/>
                <w:szCs w:val="18"/>
              </w:rPr>
              <w:t>10eIV грунт (дорожная одежда) бульдозерная обработка грунтом смещением 20 м при помощи боковых свай</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r w:rsidRPr="00BF24C5">
              <w:rPr>
                <w:rFonts w:ascii="GHEA Grapalat" w:hAnsi="GHEA Grapalat" w:cs="Calibri"/>
                <w:color w:val="000000"/>
                <w:sz w:val="18"/>
                <w:szCs w:val="18"/>
              </w:rPr>
              <w:t>/</w:t>
            </w: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2000/110</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262"/>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3</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s="Calibri"/>
                <w:color w:val="000000"/>
                <w:sz w:val="18"/>
                <w:szCs w:val="18"/>
              </w:rPr>
              <w:t>10eIV обработка почвы (дорожная одежда) ручным хранением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r w:rsidRPr="00BF24C5">
              <w:rPr>
                <w:rFonts w:ascii="GHEA Grapalat" w:hAnsi="GHEA Grapalat" w:cs="Calibri"/>
                <w:color w:val="000000"/>
                <w:sz w:val="18"/>
                <w:szCs w:val="18"/>
              </w:rPr>
              <w:t>/</w:t>
            </w: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228/11.4</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b/>
                <w:bCs/>
                <w:sz w:val="18"/>
                <w:szCs w:val="18"/>
              </w:rPr>
            </w:pPr>
            <w:r w:rsidRPr="00BF24C5">
              <w:rPr>
                <w:rFonts w:ascii="Calibri" w:hAnsi="Calibri" w:cs="Calibri"/>
                <w:b/>
                <w:bCs/>
                <w:sz w:val="18"/>
                <w:szCs w:val="18"/>
              </w:rPr>
              <w:t> </w:t>
            </w:r>
          </w:p>
        </w:tc>
      </w:tr>
      <w:tr w:rsidR="00BF24C5" w:rsidRPr="00BF24C5" w:rsidTr="00BF24C5">
        <w:trPr>
          <w:trHeight w:val="71"/>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4</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Благоустройство территории бульдозерами</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4697</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Sylfaen" w:hAnsi="Sylfaen" w:cs="Calibri"/>
                <w:sz w:val="18"/>
                <w:szCs w:val="18"/>
              </w:rPr>
              <w:t> </w:t>
            </w:r>
          </w:p>
        </w:tc>
      </w:tr>
      <w:tr w:rsidR="00BF24C5" w:rsidRPr="00BF24C5" w:rsidTr="00BF24C5">
        <w:trPr>
          <w:trHeight w:val="90"/>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5</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Гравийное основание с h = 15 см. Распределение битума 4,12 / 1000 м2.</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4697</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Sylfaen" w:hAnsi="Sylfaen" w:cs="Calibri"/>
                <w:sz w:val="18"/>
                <w:szCs w:val="18"/>
              </w:rPr>
              <w:t> </w:t>
            </w:r>
          </w:p>
        </w:tc>
      </w:tr>
      <w:tr w:rsidR="00BF24C5" w:rsidRPr="00BF24C5" w:rsidTr="00BF24C5">
        <w:trPr>
          <w:trHeight w:val="348"/>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6</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Слой мелкозернистой h = 5 см.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4697</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Sylfaen" w:hAnsi="Sylfaen" w:cs="Calibri"/>
                <w:sz w:val="18"/>
                <w:szCs w:val="18"/>
              </w:rPr>
              <w:t> </w:t>
            </w:r>
          </w:p>
        </w:tc>
      </w:tr>
      <w:tr w:rsidR="00BF24C5" w:rsidRPr="00BF24C5" w:rsidTr="00BF24C5">
        <w:trPr>
          <w:trHeight w:val="495"/>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7</w:t>
            </w:r>
          </w:p>
        </w:tc>
        <w:tc>
          <w:tcPr>
            <w:tcW w:w="6300" w:type="dxa"/>
            <w:tcBorders>
              <w:top w:val="nil"/>
              <w:left w:val="nil"/>
              <w:bottom w:val="single" w:sz="4" w:space="0" w:color="auto"/>
              <w:right w:val="single" w:sz="4" w:space="0" w:color="auto"/>
            </w:tcBorders>
            <w:vAlign w:val="center"/>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Засыпка тротуаров бульдозером из ранее накопленного грунта = 10 см (выравнивание, полив, уплотнение)</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3</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121,4</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Sylfaen" w:hAnsi="Sylfaen" w:cs="Calibri"/>
                <w:sz w:val="18"/>
                <w:szCs w:val="18"/>
              </w:rPr>
              <w:t> </w:t>
            </w:r>
          </w:p>
        </w:tc>
      </w:tr>
      <w:tr w:rsidR="00BF24C5" w:rsidRPr="00BF24C5" w:rsidTr="00BF24C5">
        <w:trPr>
          <w:trHeight w:val="360"/>
        </w:trPr>
        <w:tc>
          <w:tcPr>
            <w:tcW w:w="505" w:type="dxa"/>
            <w:tcBorders>
              <w:top w:val="nil"/>
              <w:left w:val="single" w:sz="4" w:space="0" w:color="auto"/>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8</w:t>
            </w:r>
          </w:p>
        </w:tc>
        <w:tc>
          <w:tcPr>
            <w:tcW w:w="6300" w:type="dxa"/>
            <w:tcBorders>
              <w:top w:val="nil"/>
              <w:left w:val="nil"/>
              <w:bottom w:val="single" w:sz="4" w:space="0" w:color="auto"/>
              <w:right w:val="single" w:sz="4" w:space="0" w:color="auto"/>
            </w:tcBorders>
            <w:hideMark/>
          </w:tcPr>
          <w:p w:rsidR="00BF24C5" w:rsidRPr="00BF24C5" w:rsidRDefault="00BF24C5">
            <w:pPr>
              <w:rPr>
                <w:rFonts w:ascii="GHEA Grapalat" w:hAnsi="GHEA Grapalat" w:cs="Calibri"/>
                <w:color w:val="000000"/>
                <w:sz w:val="18"/>
                <w:szCs w:val="18"/>
              </w:rPr>
            </w:pPr>
            <w:r w:rsidRPr="00BF24C5">
              <w:rPr>
                <w:rFonts w:ascii="GHEA Grapalat" w:hAnsi="GHEA Grapalat"/>
                <w:color w:val="000000"/>
                <w:sz w:val="18"/>
                <w:szCs w:val="18"/>
              </w:rPr>
              <w:t>Боковое крепление песчано-гравийным h = 5 см.</w:t>
            </w:r>
          </w:p>
        </w:tc>
        <w:tc>
          <w:tcPr>
            <w:tcW w:w="1216"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olor w:val="000000"/>
                <w:sz w:val="18"/>
                <w:szCs w:val="18"/>
              </w:rPr>
              <w:t>м</w:t>
            </w:r>
            <w:r w:rsidRPr="00BF24C5">
              <w:rPr>
                <w:rFonts w:ascii="GHEA Grapalat" w:hAnsi="GHEA Grapalat" w:cs="Calibri"/>
                <w:color w:val="000000"/>
                <w:sz w:val="18"/>
                <w:szCs w:val="18"/>
                <w:vertAlign w:val="superscript"/>
              </w:rPr>
              <w:t>2</w:t>
            </w:r>
          </w:p>
        </w:tc>
        <w:tc>
          <w:tcPr>
            <w:tcW w:w="1903"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GHEA Grapalat" w:hAnsi="GHEA Grapalat" w:cs="Calibri"/>
                <w:sz w:val="18"/>
                <w:szCs w:val="18"/>
              </w:rPr>
              <w:t>1214</w:t>
            </w:r>
          </w:p>
        </w:tc>
        <w:tc>
          <w:tcPr>
            <w:tcW w:w="1417" w:type="dxa"/>
            <w:tcBorders>
              <w:top w:val="nil"/>
              <w:left w:val="nil"/>
              <w:bottom w:val="single" w:sz="4" w:space="0" w:color="auto"/>
              <w:right w:val="single" w:sz="4" w:space="0" w:color="auto"/>
            </w:tcBorders>
            <w:noWrap/>
            <w:vAlign w:val="center"/>
            <w:hideMark/>
          </w:tcPr>
          <w:p w:rsidR="00BF24C5" w:rsidRPr="00BF24C5" w:rsidRDefault="00BF24C5">
            <w:pPr>
              <w:jc w:val="center"/>
              <w:rPr>
                <w:rFonts w:ascii="GHEA Grapalat" w:hAnsi="GHEA Grapalat" w:cs="Calibri"/>
                <w:sz w:val="18"/>
                <w:szCs w:val="18"/>
              </w:rPr>
            </w:pPr>
            <w:r w:rsidRPr="00BF24C5">
              <w:rPr>
                <w:rFonts w:ascii="Sylfaen" w:hAnsi="Sylfaen" w:cs="Calibri"/>
                <w:sz w:val="18"/>
                <w:szCs w:val="18"/>
              </w:rPr>
              <w:t> </w:t>
            </w:r>
          </w:p>
        </w:tc>
      </w:tr>
      <w:tr w:rsidR="00BF24C5" w:rsidRPr="00BF24C5" w:rsidTr="00BF24C5">
        <w:trPr>
          <w:trHeight w:val="324"/>
        </w:trPr>
        <w:tc>
          <w:tcPr>
            <w:tcW w:w="505" w:type="dxa"/>
            <w:tcBorders>
              <w:top w:val="single" w:sz="4" w:space="0" w:color="auto"/>
              <w:left w:val="single" w:sz="4" w:space="0" w:color="auto"/>
              <w:bottom w:val="nil"/>
              <w:right w:val="nil"/>
            </w:tcBorders>
            <w:noWrap/>
            <w:vAlign w:val="center"/>
            <w:hideMark/>
          </w:tcPr>
          <w:p w:rsidR="00BF24C5" w:rsidRPr="00BF24C5" w:rsidRDefault="00BF24C5">
            <w:pPr>
              <w:spacing w:line="276" w:lineRule="auto"/>
              <w:rPr>
                <w:rFonts w:ascii="GHEA Grapalat" w:eastAsiaTheme="minorEastAsia" w:hAnsi="GHEA Grapalat"/>
                <w:sz w:val="18"/>
                <w:szCs w:val="18"/>
              </w:rPr>
            </w:pPr>
          </w:p>
        </w:tc>
        <w:tc>
          <w:tcPr>
            <w:tcW w:w="6300" w:type="dxa"/>
            <w:tcBorders>
              <w:top w:val="single" w:sz="4" w:space="0" w:color="auto"/>
              <w:left w:val="single" w:sz="8" w:space="0" w:color="auto"/>
              <w:bottom w:val="single" w:sz="8" w:space="0" w:color="auto"/>
              <w:right w:val="single" w:sz="8" w:space="0" w:color="auto"/>
            </w:tcBorders>
            <w:noWrap/>
            <w:vAlign w:val="bottom"/>
            <w:hideMark/>
          </w:tcPr>
          <w:p w:rsidR="00BF24C5" w:rsidRPr="00BF24C5" w:rsidRDefault="00BF24C5">
            <w:pPr>
              <w:jc w:val="center"/>
              <w:rPr>
                <w:rFonts w:ascii="GHEA Grapalat" w:hAnsi="GHEA Grapalat" w:cs="Calibri"/>
                <w:b/>
                <w:color w:val="000000"/>
                <w:sz w:val="18"/>
                <w:szCs w:val="18"/>
              </w:rPr>
            </w:pPr>
            <w:r w:rsidRPr="00BF24C5">
              <w:rPr>
                <w:rFonts w:ascii="GHEA Grapalat" w:hAnsi="GHEA Grapalat" w:cs="Calibri"/>
                <w:b/>
                <w:color w:val="000000"/>
                <w:sz w:val="18"/>
                <w:szCs w:val="18"/>
              </w:rPr>
              <w:t>Всего ՝%</w:t>
            </w:r>
          </w:p>
        </w:tc>
        <w:tc>
          <w:tcPr>
            <w:tcW w:w="1216" w:type="dxa"/>
            <w:tcBorders>
              <w:top w:val="single" w:sz="4" w:space="0" w:color="auto"/>
              <w:left w:val="nil"/>
              <w:bottom w:val="nil"/>
              <w:right w:val="nil"/>
            </w:tcBorders>
            <w:noWrap/>
            <w:vAlign w:val="center"/>
            <w:hideMark/>
          </w:tcPr>
          <w:p w:rsidR="00BF24C5" w:rsidRPr="00BF24C5" w:rsidRDefault="00BF24C5">
            <w:pPr>
              <w:spacing w:line="276" w:lineRule="auto"/>
              <w:rPr>
                <w:rFonts w:ascii="GHEA Grapalat" w:eastAsiaTheme="minorEastAsia" w:hAnsi="GHEA Grapalat"/>
                <w:sz w:val="18"/>
                <w:szCs w:val="18"/>
              </w:rPr>
            </w:pPr>
          </w:p>
        </w:tc>
        <w:tc>
          <w:tcPr>
            <w:tcW w:w="1903" w:type="dxa"/>
            <w:tcBorders>
              <w:top w:val="single" w:sz="4" w:space="0" w:color="auto"/>
              <w:left w:val="nil"/>
              <w:bottom w:val="nil"/>
              <w:right w:val="nil"/>
            </w:tcBorders>
            <w:noWrap/>
            <w:vAlign w:val="center"/>
            <w:hideMark/>
          </w:tcPr>
          <w:p w:rsidR="00BF24C5" w:rsidRPr="00BF24C5" w:rsidRDefault="00BF24C5">
            <w:pPr>
              <w:spacing w:line="276" w:lineRule="auto"/>
              <w:rPr>
                <w:rFonts w:ascii="GHEA Grapalat" w:eastAsiaTheme="minorEastAsia" w:hAnsi="GHEA Grapalat"/>
                <w:sz w:val="18"/>
                <w:szCs w:val="18"/>
              </w:rPr>
            </w:pPr>
          </w:p>
        </w:tc>
        <w:tc>
          <w:tcPr>
            <w:tcW w:w="1417" w:type="dxa"/>
            <w:tcBorders>
              <w:top w:val="single" w:sz="4" w:space="0" w:color="auto"/>
              <w:left w:val="single" w:sz="8" w:space="0" w:color="auto"/>
              <w:bottom w:val="single" w:sz="8" w:space="0" w:color="auto"/>
              <w:right w:val="single" w:sz="4" w:space="0" w:color="auto"/>
            </w:tcBorders>
            <w:noWrap/>
            <w:vAlign w:val="bottom"/>
            <w:hideMark/>
          </w:tcPr>
          <w:p w:rsidR="00BF24C5" w:rsidRPr="00BF24C5" w:rsidRDefault="00BF24C5">
            <w:pPr>
              <w:jc w:val="center"/>
              <w:rPr>
                <w:rFonts w:ascii="GHEA Grapalat" w:hAnsi="GHEA Grapalat" w:cs="Calibri"/>
                <w:color w:val="000000"/>
                <w:sz w:val="18"/>
                <w:szCs w:val="18"/>
              </w:rPr>
            </w:pPr>
            <w:r w:rsidRPr="00BF24C5">
              <w:rPr>
                <w:rFonts w:ascii="GHEA Grapalat" w:hAnsi="GHEA Grapalat" w:cs="Calibri"/>
                <w:color w:val="000000"/>
                <w:sz w:val="18"/>
                <w:szCs w:val="18"/>
              </w:rPr>
              <w:t>100,00%</w:t>
            </w:r>
          </w:p>
        </w:tc>
      </w:tr>
      <w:tr w:rsidR="00BF24C5" w:rsidRPr="00BF24C5" w:rsidTr="00BF24C5">
        <w:trPr>
          <w:trHeight w:val="402"/>
        </w:trPr>
        <w:tc>
          <w:tcPr>
            <w:tcW w:w="505" w:type="dxa"/>
            <w:tcBorders>
              <w:top w:val="nil"/>
              <w:left w:val="single" w:sz="4" w:space="0" w:color="auto"/>
              <w:bottom w:val="single" w:sz="4" w:space="0" w:color="auto"/>
              <w:right w:val="nil"/>
            </w:tcBorders>
            <w:noWrap/>
            <w:vAlign w:val="center"/>
            <w:hideMark/>
          </w:tcPr>
          <w:p w:rsidR="00BF24C5" w:rsidRPr="00BF24C5" w:rsidRDefault="00BF24C5">
            <w:pPr>
              <w:spacing w:line="276" w:lineRule="auto"/>
              <w:rPr>
                <w:rFonts w:ascii="GHEA Grapalat" w:eastAsiaTheme="minorEastAsia" w:hAnsi="GHEA Grapalat"/>
                <w:sz w:val="18"/>
                <w:szCs w:val="18"/>
              </w:rPr>
            </w:pPr>
          </w:p>
        </w:tc>
        <w:tc>
          <w:tcPr>
            <w:tcW w:w="6300" w:type="dxa"/>
            <w:tcBorders>
              <w:top w:val="nil"/>
              <w:left w:val="single" w:sz="8" w:space="0" w:color="auto"/>
              <w:bottom w:val="single" w:sz="4" w:space="0" w:color="auto"/>
              <w:right w:val="single" w:sz="8" w:space="0" w:color="auto"/>
            </w:tcBorders>
            <w:noWrap/>
            <w:vAlign w:val="bottom"/>
            <w:hideMark/>
          </w:tcPr>
          <w:p w:rsidR="00BF24C5" w:rsidRPr="00BF24C5" w:rsidRDefault="00BF24C5">
            <w:pPr>
              <w:jc w:val="center"/>
              <w:rPr>
                <w:rFonts w:ascii="GHEA Grapalat" w:hAnsi="GHEA Grapalat" w:cs="Calibri"/>
                <w:b/>
                <w:color w:val="000000"/>
                <w:sz w:val="18"/>
                <w:szCs w:val="18"/>
              </w:rPr>
            </w:pPr>
            <w:r w:rsidRPr="00BF24C5">
              <w:rPr>
                <w:rFonts w:ascii="GHEA Grapalat" w:hAnsi="GHEA Grapalat" w:cs="Calibri"/>
                <w:b/>
                <w:color w:val="000000"/>
                <w:sz w:val="18"/>
                <w:szCs w:val="18"/>
              </w:rPr>
              <w:t xml:space="preserve"> Итого, включая прибыль, накладные расходы և НДС (тыс. Драм)</w:t>
            </w:r>
          </w:p>
        </w:tc>
        <w:tc>
          <w:tcPr>
            <w:tcW w:w="1216" w:type="dxa"/>
            <w:tcBorders>
              <w:top w:val="nil"/>
              <w:left w:val="nil"/>
              <w:bottom w:val="single" w:sz="4" w:space="0" w:color="auto"/>
              <w:right w:val="nil"/>
            </w:tcBorders>
            <w:noWrap/>
            <w:vAlign w:val="center"/>
            <w:hideMark/>
          </w:tcPr>
          <w:p w:rsidR="00BF24C5" w:rsidRPr="00BF24C5" w:rsidRDefault="00BF24C5">
            <w:pPr>
              <w:spacing w:line="276" w:lineRule="auto"/>
              <w:rPr>
                <w:rFonts w:ascii="GHEA Grapalat" w:eastAsiaTheme="minorEastAsia" w:hAnsi="GHEA Grapalat"/>
                <w:sz w:val="18"/>
                <w:szCs w:val="18"/>
              </w:rPr>
            </w:pPr>
          </w:p>
        </w:tc>
        <w:tc>
          <w:tcPr>
            <w:tcW w:w="1903" w:type="dxa"/>
            <w:tcBorders>
              <w:top w:val="nil"/>
              <w:left w:val="nil"/>
              <w:bottom w:val="single" w:sz="4" w:space="0" w:color="auto"/>
              <w:right w:val="nil"/>
            </w:tcBorders>
            <w:noWrap/>
            <w:vAlign w:val="center"/>
            <w:hideMark/>
          </w:tcPr>
          <w:p w:rsidR="00BF24C5" w:rsidRPr="00BF24C5" w:rsidRDefault="00BF24C5">
            <w:pPr>
              <w:spacing w:line="276" w:lineRule="auto"/>
              <w:rPr>
                <w:rFonts w:ascii="GHEA Grapalat" w:eastAsiaTheme="minorEastAsia" w:hAnsi="GHEA Grapalat"/>
                <w:sz w:val="18"/>
                <w:szCs w:val="18"/>
              </w:rPr>
            </w:pPr>
          </w:p>
        </w:tc>
        <w:tc>
          <w:tcPr>
            <w:tcW w:w="1417" w:type="dxa"/>
            <w:tcBorders>
              <w:top w:val="nil"/>
              <w:left w:val="single" w:sz="8" w:space="0" w:color="auto"/>
              <w:bottom w:val="single" w:sz="4" w:space="0" w:color="auto"/>
              <w:right w:val="single" w:sz="4" w:space="0" w:color="auto"/>
            </w:tcBorders>
            <w:noWrap/>
            <w:vAlign w:val="bottom"/>
            <w:hideMark/>
          </w:tcPr>
          <w:p w:rsidR="00BF24C5" w:rsidRPr="00BF24C5" w:rsidRDefault="00BF24C5">
            <w:pPr>
              <w:jc w:val="right"/>
              <w:rPr>
                <w:rFonts w:ascii="GHEA Grapalat" w:hAnsi="GHEA Grapalat" w:cs="Calibri"/>
                <w:b/>
                <w:bCs/>
                <w:color w:val="000000"/>
                <w:sz w:val="18"/>
                <w:szCs w:val="18"/>
              </w:rPr>
            </w:pPr>
            <w:r w:rsidRPr="00BF24C5">
              <w:rPr>
                <w:rFonts w:ascii="GHEA Grapalat" w:hAnsi="GHEA Grapalat" w:cs="Calibri"/>
                <w:b/>
                <w:bCs/>
                <w:color w:val="000000"/>
                <w:sz w:val="18"/>
                <w:szCs w:val="18"/>
              </w:rPr>
              <w:t>195652,55</w:t>
            </w:r>
          </w:p>
        </w:tc>
      </w:tr>
    </w:tbl>
    <w:p w:rsidR="00BB28C8" w:rsidRPr="009F3DC7" w:rsidRDefault="00BB28C8" w:rsidP="00BF24C5">
      <w:pPr>
        <w:widowControl w:val="0"/>
        <w:spacing w:after="160" w:line="360" w:lineRule="auto"/>
        <w:ind w:firstLine="567"/>
        <w:jc w:val="center"/>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95AE0" w:rsidRPr="009F3DC7" w:rsidTr="003D2146">
        <w:trPr>
          <w:jc w:val="center"/>
        </w:trPr>
        <w:tc>
          <w:tcPr>
            <w:tcW w:w="4536" w:type="dxa"/>
          </w:tcPr>
          <w:p w:rsidR="00495AE0" w:rsidRDefault="00495AE0" w:rsidP="00495AE0">
            <w:pPr>
              <w:widowControl w:val="0"/>
              <w:spacing w:after="160" w:line="360" w:lineRule="auto"/>
              <w:jc w:val="center"/>
              <w:rPr>
                <w:rFonts w:ascii="GHEA Grapalat" w:hAnsi="GHEA Grapalat"/>
                <w:b/>
                <w:sz w:val="20"/>
                <w:szCs w:val="20"/>
              </w:rPr>
            </w:pPr>
            <w:r w:rsidRPr="0079594D">
              <w:rPr>
                <w:rFonts w:ascii="GHEA Grapalat" w:hAnsi="GHEA Grapalat"/>
                <w:b/>
                <w:sz w:val="20"/>
                <w:szCs w:val="20"/>
              </w:rPr>
              <w:t>ЗАКАЗЧИК</w:t>
            </w:r>
          </w:p>
          <w:p w:rsidR="00BF24C5" w:rsidRPr="00E15766" w:rsidRDefault="00BF24C5" w:rsidP="00BF24C5">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Муниципалитет Нор Харберд </w:t>
            </w:r>
          </w:p>
          <w:p w:rsidR="00BF24C5" w:rsidRPr="00540616" w:rsidRDefault="00BF24C5" w:rsidP="00BF24C5">
            <w:pPr>
              <w:widowControl w:val="0"/>
              <w:jc w:val="center"/>
              <w:rPr>
                <w:rFonts w:ascii="GHEA Grapalat" w:hAnsi="GHEA Grapalat"/>
                <w:i/>
                <w:sz w:val="20"/>
                <w:szCs w:val="20"/>
              </w:rPr>
            </w:pPr>
            <w:r w:rsidRPr="00E15766">
              <w:rPr>
                <w:rFonts w:ascii="GHEA Grapalat" w:hAnsi="GHEA Grapalat"/>
                <w:i/>
                <w:sz w:val="20"/>
                <w:szCs w:val="20"/>
              </w:rPr>
              <w:t xml:space="preserve">О </w:t>
            </w:r>
            <w:r>
              <w:rPr>
                <w:rFonts w:ascii="GHEA Grapalat" w:hAnsi="GHEA Grapalat"/>
                <w:i/>
                <w:sz w:val="20"/>
                <w:szCs w:val="20"/>
              </w:rPr>
              <w:t xml:space="preserve"> Нор Харберд  улица Баграмяна 10 </w:t>
            </w:r>
          </w:p>
          <w:p w:rsidR="00BF24C5" w:rsidRPr="00915BB9" w:rsidRDefault="00BF24C5" w:rsidP="00BF24C5">
            <w:pPr>
              <w:widowControl w:val="0"/>
              <w:jc w:val="center"/>
              <w:rPr>
                <w:rFonts w:ascii="GHEA Grapalat" w:hAnsi="GHEA Grapalat"/>
                <w:i/>
                <w:sz w:val="20"/>
                <w:szCs w:val="20"/>
                <w:lang w:eastAsia="en-US" w:bidi="ar-SA"/>
              </w:rPr>
            </w:pPr>
            <w:r w:rsidRPr="00E15766">
              <w:rPr>
                <w:rFonts w:ascii="GHEA Grapalat" w:hAnsi="GHEA Grapalat"/>
                <w:i/>
                <w:sz w:val="20"/>
                <w:szCs w:val="20"/>
                <w:lang w:eastAsia="en-US" w:bidi="ar-SA"/>
              </w:rPr>
              <w:t xml:space="preserve">Н/С </w:t>
            </w:r>
            <w:r>
              <w:rPr>
                <w:rFonts w:ascii="GHEA Grapalat" w:hAnsi="GHEA Grapalat"/>
                <w:i/>
                <w:sz w:val="20"/>
                <w:szCs w:val="20"/>
                <w:lang w:eastAsia="en-US" w:bidi="ar-SA"/>
              </w:rPr>
              <w:t>900432356021</w:t>
            </w:r>
          </w:p>
          <w:p w:rsidR="00BF24C5" w:rsidRPr="00915BB9" w:rsidRDefault="00BF24C5" w:rsidP="00BF24C5">
            <w:pPr>
              <w:widowControl w:val="0"/>
              <w:jc w:val="center"/>
              <w:rPr>
                <w:rFonts w:ascii="GHEA Grapalat" w:hAnsi="GHEA Grapalat"/>
                <w:i/>
                <w:sz w:val="20"/>
                <w:szCs w:val="20"/>
                <w:lang w:eastAsia="en-US" w:bidi="ar-SA"/>
              </w:rPr>
            </w:pPr>
            <w:r w:rsidRPr="00915BB9">
              <w:rPr>
                <w:rFonts w:ascii="GHEA Grapalat" w:hAnsi="GHEA Grapalat"/>
                <w:i/>
                <w:sz w:val="20"/>
                <w:szCs w:val="20"/>
                <w:lang w:eastAsia="en-US" w:bidi="ar-SA"/>
              </w:rPr>
              <w:t>Оперативний отдел МФ РА</w:t>
            </w:r>
          </w:p>
          <w:p w:rsidR="00495AE0" w:rsidRPr="00DC3DB4" w:rsidRDefault="00BF24C5" w:rsidP="00DC3DB4">
            <w:pPr>
              <w:widowControl w:val="0"/>
              <w:jc w:val="center"/>
              <w:rPr>
                <w:rFonts w:ascii="GHEA Grapalat" w:hAnsi="GHEA Grapalat"/>
                <w:i/>
                <w:sz w:val="20"/>
                <w:szCs w:val="20"/>
                <w:lang w:val="en-US"/>
              </w:rPr>
            </w:pPr>
            <w:r w:rsidRPr="00E15766">
              <w:rPr>
                <w:rFonts w:ascii="GHEA Grapalat" w:hAnsi="GHEA Grapalat"/>
                <w:i/>
                <w:sz w:val="20"/>
                <w:szCs w:val="20"/>
                <w:lang w:eastAsia="en-US" w:bidi="ar-SA"/>
              </w:rPr>
              <w:t xml:space="preserve">УНН </w:t>
            </w:r>
            <w:r w:rsidRPr="00E15766">
              <w:rPr>
                <w:rFonts w:ascii="GHEA Grapalat" w:hAnsi="GHEA Grapalat" w:cs="Arial"/>
                <w:i/>
                <w:sz w:val="20"/>
                <w:szCs w:val="20"/>
                <w:lang w:val="hy-AM" w:eastAsia="en-US" w:bidi="ar-SA"/>
              </w:rPr>
              <w:t>0</w:t>
            </w:r>
            <w:r>
              <w:rPr>
                <w:rFonts w:ascii="GHEA Grapalat" w:hAnsi="GHEA Grapalat" w:cs="Arial"/>
                <w:i/>
                <w:sz w:val="20"/>
                <w:szCs w:val="20"/>
                <w:lang w:eastAsia="en-US" w:bidi="ar-SA"/>
              </w:rPr>
              <w:t>3801359</w:t>
            </w:r>
          </w:p>
          <w:p w:rsidR="00495AE0" w:rsidRPr="0079594D" w:rsidRDefault="00495AE0" w:rsidP="00495AE0">
            <w:pPr>
              <w:widowControl w:val="0"/>
              <w:jc w:val="center"/>
              <w:rPr>
                <w:rFonts w:ascii="GHEA Grapalat" w:hAnsi="GHEA Grapalat"/>
                <w:sz w:val="20"/>
                <w:szCs w:val="20"/>
                <w:lang w:val="en-US"/>
              </w:rPr>
            </w:pPr>
            <w:r w:rsidRPr="0079594D">
              <w:rPr>
                <w:rFonts w:ascii="GHEA Grapalat" w:hAnsi="GHEA Grapalat"/>
                <w:sz w:val="20"/>
                <w:szCs w:val="20"/>
                <w:lang w:val="en-US"/>
              </w:rPr>
              <w:t>______________________</w:t>
            </w:r>
          </w:p>
          <w:p w:rsidR="00495AE0" w:rsidRPr="0079594D" w:rsidRDefault="00495AE0" w:rsidP="00495AE0">
            <w:pPr>
              <w:widowControl w:val="0"/>
              <w:spacing w:after="160" w:line="360" w:lineRule="auto"/>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495AE0" w:rsidRPr="00C47FF3" w:rsidRDefault="00495AE0" w:rsidP="00495AE0">
            <w:pPr>
              <w:widowControl w:val="0"/>
              <w:spacing w:after="160" w:line="360" w:lineRule="auto"/>
              <w:jc w:val="center"/>
              <w:rPr>
                <w:rFonts w:ascii="GHEA Grapalat" w:hAnsi="GHEA Grapalat"/>
                <w:sz w:val="16"/>
                <w:szCs w:val="16"/>
              </w:rPr>
            </w:pPr>
            <w:r w:rsidRPr="00C47FF3">
              <w:rPr>
                <w:rFonts w:ascii="GHEA Grapalat" w:hAnsi="GHEA Grapalat"/>
                <w:sz w:val="16"/>
                <w:szCs w:val="16"/>
              </w:rPr>
              <w:t>М. П.</w:t>
            </w:r>
          </w:p>
        </w:tc>
        <w:tc>
          <w:tcPr>
            <w:tcW w:w="760" w:type="dxa"/>
          </w:tcPr>
          <w:p w:rsidR="00495AE0" w:rsidRPr="0079594D" w:rsidRDefault="00495AE0" w:rsidP="00495AE0">
            <w:pPr>
              <w:widowControl w:val="0"/>
              <w:spacing w:after="160" w:line="360" w:lineRule="auto"/>
              <w:jc w:val="center"/>
              <w:rPr>
                <w:rFonts w:ascii="GHEA Grapalat" w:hAnsi="GHEA Grapalat"/>
                <w:sz w:val="20"/>
                <w:szCs w:val="20"/>
              </w:rPr>
            </w:pPr>
          </w:p>
        </w:tc>
        <w:tc>
          <w:tcPr>
            <w:tcW w:w="4343" w:type="dxa"/>
          </w:tcPr>
          <w:p w:rsidR="00495AE0" w:rsidRDefault="00495AE0" w:rsidP="00495AE0">
            <w:pPr>
              <w:widowControl w:val="0"/>
              <w:spacing w:after="160" w:line="360" w:lineRule="auto"/>
              <w:jc w:val="center"/>
              <w:rPr>
                <w:rFonts w:ascii="GHEA Grapalat" w:hAnsi="GHEA Grapalat"/>
                <w:b/>
                <w:sz w:val="20"/>
                <w:szCs w:val="20"/>
              </w:rPr>
            </w:pPr>
            <w:r w:rsidRPr="0079594D">
              <w:rPr>
                <w:rFonts w:ascii="GHEA Grapalat" w:hAnsi="GHEA Grapalat"/>
                <w:b/>
                <w:sz w:val="20"/>
                <w:szCs w:val="20"/>
              </w:rPr>
              <w:t>ПОДРЯДЧИК</w:t>
            </w:r>
          </w:p>
          <w:p w:rsidR="00495AE0" w:rsidRDefault="00495AE0" w:rsidP="00495AE0">
            <w:pPr>
              <w:widowControl w:val="0"/>
              <w:spacing w:after="160" w:line="360" w:lineRule="auto"/>
              <w:jc w:val="center"/>
              <w:rPr>
                <w:rFonts w:ascii="GHEA Grapalat" w:hAnsi="GHEA Grapalat"/>
                <w:b/>
                <w:sz w:val="20"/>
                <w:szCs w:val="20"/>
              </w:rPr>
            </w:pPr>
          </w:p>
          <w:p w:rsidR="00495AE0" w:rsidRPr="00DC3DB4" w:rsidRDefault="00495AE0" w:rsidP="00495AE0">
            <w:pPr>
              <w:widowControl w:val="0"/>
              <w:spacing w:after="160" w:line="360" w:lineRule="auto"/>
              <w:rPr>
                <w:rFonts w:ascii="GHEA Grapalat" w:hAnsi="GHEA Grapalat" w:cs="Sylfaen"/>
                <w:b/>
                <w:bCs/>
                <w:sz w:val="20"/>
                <w:szCs w:val="20"/>
                <w:lang w:val="en-US"/>
              </w:rPr>
            </w:pPr>
          </w:p>
          <w:p w:rsidR="00495AE0" w:rsidRPr="0079594D" w:rsidRDefault="00495AE0" w:rsidP="00495AE0">
            <w:pPr>
              <w:widowControl w:val="0"/>
              <w:jc w:val="center"/>
              <w:rPr>
                <w:rFonts w:ascii="GHEA Grapalat" w:hAnsi="GHEA Grapalat"/>
                <w:sz w:val="20"/>
                <w:szCs w:val="20"/>
                <w:lang w:val="en-US"/>
              </w:rPr>
            </w:pPr>
            <w:r w:rsidRPr="0079594D">
              <w:rPr>
                <w:rFonts w:ascii="GHEA Grapalat" w:hAnsi="GHEA Grapalat"/>
                <w:sz w:val="20"/>
                <w:szCs w:val="20"/>
                <w:lang w:val="en-US"/>
              </w:rPr>
              <w:t>___________________</w:t>
            </w:r>
          </w:p>
          <w:p w:rsidR="00495AE0" w:rsidRPr="0079594D" w:rsidRDefault="00495AE0" w:rsidP="00495AE0">
            <w:pPr>
              <w:widowControl w:val="0"/>
              <w:spacing w:after="160" w:line="360" w:lineRule="auto"/>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495AE0" w:rsidRPr="0079594D" w:rsidRDefault="00495AE0" w:rsidP="00495AE0">
            <w:pPr>
              <w:widowControl w:val="0"/>
              <w:spacing w:after="160" w:line="360" w:lineRule="auto"/>
              <w:jc w:val="center"/>
              <w:rPr>
                <w:rFonts w:ascii="GHEA Grapalat" w:hAnsi="GHEA Grapalat"/>
                <w:sz w:val="20"/>
                <w:szCs w:val="20"/>
              </w:rPr>
            </w:pPr>
            <w:r w:rsidRPr="00C47FF3">
              <w:rPr>
                <w:rFonts w:ascii="GHEA Grapalat" w:hAnsi="GHEA Grapalat"/>
                <w:sz w:val="16"/>
                <w:szCs w:val="16"/>
              </w:rPr>
              <w:t>М. П</w:t>
            </w:r>
            <w:r w:rsidRPr="0079594D">
              <w:rPr>
                <w:rFonts w:ascii="GHEA Grapalat" w:hAnsi="GHEA Grapalat"/>
                <w:sz w:val="20"/>
                <w:szCs w:val="20"/>
              </w:rPr>
              <w:t>.</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lang w:val="en-US"/>
        </w:rPr>
      </w:pPr>
      <w:r>
        <w:rPr>
          <w:rFonts w:ascii="GHEA Grapalat" w:hAnsi="GHEA Grapalat"/>
          <w:i/>
        </w:rPr>
        <w:br w:type="page"/>
      </w:r>
    </w:p>
    <w:tbl>
      <w:tblPr>
        <w:tblW w:w="10788" w:type="dxa"/>
        <w:tblInd w:w="-318" w:type="dxa"/>
        <w:tblLook w:val="04A0" w:firstRow="1" w:lastRow="0" w:firstColumn="1" w:lastColumn="0" w:noHBand="0" w:noVBand="1"/>
      </w:tblPr>
      <w:tblGrid>
        <w:gridCol w:w="565"/>
        <w:gridCol w:w="6280"/>
        <w:gridCol w:w="1220"/>
        <w:gridCol w:w="1315"/>
        <w:gridCol w:w="1408"/>
      </w:tblGrid>
      <w:tr w:rsidR="003C3F2E" w:rsidRPr="00A857A7" w:rsidTr="003C3F2E">
        <w:trPr>
          <w:trHeight w:val="351"/>
        </w:trPr>
        <w:tc>
          <w:tcPr>
            <w:tcW w:w="10788" w:type="dxa"/>
            <w:gridSpan w:val="5"/>
            <w:noWrap/>
            <w:vAlign w:val="bottom"/>
            <w:hideMark/>
          </w:tcPr>
          <w:p w:rsidR="003C3F2E" w:rsidRPr="007920F6" w:rsidRDefault="003C3F2E" w:rsidP="003C3F2E">
            <w:pPr>
              <w:jc w:val="center"/>
              <w:rPr>
                <w:rFonts w:ascii="Calibri" w:hAnsi="Calibri" w:cs="Calibri"/>
                <w:b/>
                <w:bCs/>
                <w:color w:val="000000"/>
                <w:sz w:val="20"/>
                <w:szCs w:val="20"/>
                <w:lang w:bidi="ar-SA"/>
              </w:rPr>
            </w:pPr>
          </w:p>
          <w:p w:rsidR="003C3F2E" w:rsidRPr="00495AE0" w:rsidRDefault="003C3F2E" w:rsidP="003C3F2E">
            <w:pPr>
              <w:widowControl w:val="0"/>
              <w:ind w:firstLine="567"/>
              <w:jc w:val="right"/>
              <w:rPr>
                <w:rFonts w:ascii="GHEA Grapalat" w:hAnsi="GHEA Grapalat" w:cs="Arial"/>
                <w:i/>
                <w:sz w:val="20"/>
                <w:szCs w:val="20"/>
              </w:rPr>
            </w:pPr>
            <w:r w:rsidRPr="00495AE0">
              <w:rPr>
                <w:rFonts w:ascii="GHEA Grapalat" w:hAnsi="GHEA Grapalat"/>
                <w:b/>
                <w:i/>
                <w:sz w:val="20"/>
                <w:szCs w:val="20"/>
              </w:rPr>
              <w:t>Приложение №</w:t>
            </w:r>
            <w:r w:rsidRPr="00495AE0">
              <w:rPr>
                <w:rFonts w:ascii="GHEA Grapalat" w:hAnsi="GHEA Grapalat"/>
                <w:i/>
                <w:sz w:val="20"/>
                <w:szCs w:val="20"/>
              </w:rPr>
              <w:t xml:space="preserve"> 1</w:t>
            </w:r>
          </w:p>
          <w:p w:rsidR="003C3F2E" w:rsidRPr="00495AE0" w:rsidRDefault="003C3F2E" w:rsidP="003C3F2E">
            <w:pPr>
              <w:widowControl w:val="0"/>
              <w:ind w:left="142" w:firstLine="567"/>
              <w:jc w:val="right"/>
              <w:rPr>
                <w:rFonts w:ascii="GHEA Grapalat" w:hAnsi="GHEA Grapalat" w:cs="Arial"/>
                <w:i/>
                <w:sz w:val="20"/>
                <w:szCs w:val="20"/>
              </w:rPr>
            </w:pPr>
            <w:r w:rsidRPr="00495AE0">
              <w:rPr>
                <w:rFonts w:ascii="GHEA Grapalat" w:hAnsi="GHEA Grapalat"/>
                <w:sz w:val="20"/>
                <w:szCs w:val="20"/>
              </w:rPr>
              <w:t>к Договору под кодом</w:t>
            </w:r>
            <w:r w:rsidRPr="00BF0FB8">
              <w:rPr>
                <w:rFonts w:ascii="GHEA Grapalat" w:hAnsi="GHEA Grapalat"/>
                <w:sz w:val="20"/>
                <w:szCs w:val="20"/>
              </w:rPr>
              <w:t xml:space="preserve"> </w:t>
            </w:r>
            <w:r>
              <w:rPr>
                <w:rFonts w:ascii="GHEA Grapalat" w:hAnsi="GHEA Grapalat"/>
                <w:sz w:val="20"/>
                <w:szCs w:val="20"/>
              </w:rPr>
              <w:t xml:space="preserve">  </w:t>
            </w:r>
            <w:r w:rsidRPr="00BF0FB8">
              <w:rPr>
                <w:rFonts w:ascii="GHEA Grapalat" w:hAnsi="GHEA Grapalat"/>
                <w:sz w:val="20"/>
                <w:szCs w:val="20"/>
                <w:lang w:val="en-US"/>
              </w:rPr>
              <w:t>AM</w:t>
            </w:r>
            <w:r w:rsidRPr="00BF0FB8">
              <w:rPr>
                <w:rFonts w:ascii="GHEA Grapalat" w:hAnsi="GHEA Grapalat"/>
                <w:b/>
                <w:sz w:val="20"/>
                <w:szCs w:val="20"/>
                <w:lang w:val="en-US"/>
              </w:rPr>
              <w:t>NXM</w:t>
            </w:r>
            <w:r w:rsidRPr="00BF0FB8">
              <w:rPr>
                <w:rFonts w:ascii="GHEA Grapalat" w:hAnsi="GHEA Grapalat"/>
                <w:b/>
                <w:sz w:val="20"/>
                <w:szCs w:val="20"/>
              </w:rPr>
              <w:t>--BMAShDzB</w:t>
            </w:r>
            <w:r w:rsidRPr="00BF0FB8">
              <w:rPr>
                <w:rStyle w:val="FootnoteReference"/>
                <w:rFonts w:ascii="GHEA Grapalat" w:hAnsi="GHEA Grapalat"/>
                <w:b/>
                <w:sz w:val="20"/>
                <w:szCs w:val="20"/>
              </w:rPr>
              <w:footnoteReference w:customMarkFollows="1" w:id="34"/>
              <w:t>*</w:t>
            </w:r>
            <w:r>
              <w:rPr>
                <w:rFonts w:ascii="GHEA Grapalat" w:hAnsi="GHEA Grapalat"/>
                <w:b/>
                <w:sz w:val="20"/>
                <w:szCs w:val="20"/>
              </w:rPr>
              <w:t>-</w:t>
            </w:r>
            <w:r w:rsidRPr="00BF0FB8">
              <w:rPr>
                <w:rFonts w:ascii="GHEA Grapalat" w:hAnsi="GHEA Grapalat"/>
                <w:b/>
                <w:sz w:val="20"/>
                <w:szCs w:val="20"/>
              </w:rPr>
              <w:t>21/1</w:t>
            </w:r>
            <w:r w:rsidRPr="00495AE0">
              <w:rPr>
                <w:rFonts w:ascii="GHEA Grapalat" w:hAnsi="GHEA Grapalat" w:cs="Arial"/>
                <w:i/>
                <w:sz w:val="20"/>
                <w:szCs w:val="20"/>
              </w:rPr>
              <w:br/>
            </w:r>
            <w:r w:rsidRPr="00495AE0">
              <w:rPr>
                <w:rFonts w:ascii="GHEA Grapalat" w:hAnsi="GHEA Grapalat"/>
                <w:i/>
                <w:sz w:val="20"/>
                <w:szCs w:val="20"/>
              </w:rPr>
              <w:t xml:space="preserve">заключенному " </w:t>
            </w:r>
            <w:r w:rsidRPr="00495AE0">
              <w:rPr>
                <w:rFonts w:ascii="GHEA Grapalat" w:hAnsi="GHEA Grapalat"/>
                <w:i/>
                <w:sz w:val="20"/>
                <w:szCs w:val="20"/>
              </w:rPr>
              <w:tab/>
              <w:t xml:space="preserve">"  </w:t>
            </w:r>
            <w:r w:rsidRPr="00495AE0">
              <w:rPr>
                <w:rFonts w:ascii="GHEA Grapalat" w:hAnsi="GHEA Grapalat"/>
                <w:i/>
                <w:sz w:val="20"/>
                <w:szCs w:val="20"/>
              </w:rPr>
              <w:tab/>
              <w:t>20</w:t>
            </w:r>
            <w:r w:rsidRPr="00495AE0">
              <w:rPr>
                <w:rFonts w:ascii="GHEA Grapalat" w:hAnsi="GHEA Grapalat"/>
                <w:i/>
                <w:sz w:val="20"/>
                <w:szCs w:val="20"/>
              </w:rPr>
              <w:tab/>
              <w:t>г.</w:t>
            </w:r>
          </w:p>
          <w:p w:rsidR="003C3F2E" w:rsidRPr="003C3F2E" w:rsidRDefault="003C3F2E" w:rsidP="003C3F2E">
            <w:pPr>
              <w:jc w:val="center"/>
              <w:rPr>
                <w:rFonts w:ascii="Calibri" w:hAnsi="Calibri" w:cs="Calibri"/>
                <w:b/>
                <w:bCs/>
                <w:color w:val="000000"/>
                <w:sz w:val="20"/>
                <w:szCs w:val="20"/>
                <w:lang w:val="en-US" w:bidi="ar-SA"/>
              </w:rPr>
            </w:pPr>
            <w:r>
              <w:rPr>
                <w:rFonts w:ascii="Calibri" w:hAnsi="Calibri" w:cs="Calibri"/>
                <w:b/>
                <w:bCs/>
                <w:color w:val="000000"/>
                <w:sz w:val="20"/>
                <w:szCs w:val="20"/>
                <w:lang w:bidi="ar-SA"/>
              </w:rPr>
              <w:t xml:space="preserve">Лот </w:t>
            </w:r>
            <w:r>
              <w:rPr>
                <w:rFonts w:ascii="Calibri" w:hAnsi="Calibri" w:cs="Calibri"/>
                <w:b/>
                <w:bCs/>
                <w:color w:val="000000"/>
                <w:sz w:val="20"/>
                <w:szCs w:val="20"/>
                <w:lang w:val="en-US" w:bidi="ar-SA"/>
              </w:rPr>
              <w:t>N 2</w:t>
            </w:r>
          </w:p>
          <w:p w:rsidR="003C3F2E" w:rsidRPr="00352ADD" w:rsidRDefault="003C3F2E" w:rsidP="003C3F2E">
            <w:pPr>
              <w:jc w:val="center"/>
              <w:rPr>
                <w:b/>
                <w:bCs/>
                <w:color w:val="000000"/>
                <w:sz w:val="20"/>
                <w:szCs w:val="20"/>
                <w:lang w:bidi="ar-SA"/>
              </w:rPr>
            </w:pPr>
            <w:r w:rsidRPr="00A857A7">
              <w:rPr>
                <w:rFonts w:ascii="Calibri" w:hAnsi="Calibri" w:cs="Calibri"/>
                <w:b/>
                <w:bCs/>
                <w:color w:val="000000"/>
                <w:sz w:val="20"/>
                <w:szCs w:val="20"/>
                <w:lang w:bidi="ar-SA"/>
              </w:rPr>
              <w:t xml:space="preserve">СВОДКА- </w:t>
            </w:r>
            <w:r>
              <w:rPr>
                <w:b/>
                <w:bCs/>
                <w:color w:val="000000"/>
                <w:sz w:val="20"/>
                <w:szCs w:val="20"/>
                <w:lang w:bidi="ar-SA"/>
              </w:rPr>
              <w:t>СМЕТА</w:t>
            </w:r>
          </w:p>
        </w:tc>
      </w:tr>
      <w:tr w:rsidR="003C3F2E" w:rsidRPr="00A857A7" w:rsidTr="003C3F2E">
        <w:trPr>
          <w:trHeight w:val="810"/>
        </w:trPr>
        <w:tc>
          <w:tcPr>
            <w:tcW w:w="10788" w:type="dxa"/>
            <w:gridSpan w:val="5"/>
            <w:vAlign w:val="center"/>
            <w:hideMark/>
          </w:tcPr>
          <w:p w:rsidR="003C3F2E" w:rsidRPr="00A857A7" w:rsidRDefault="003C3F2E" w:rsidP="003C3F2E">
            <w:pPr>
              <w:jc w:val="center"/>
              <w:rPr>
                <w:rFonts w:ascii="Sylfaen" w:hAnsi="Sylfaen" w:cs="Calibri"/>
                <w:sz w:val="20"/>
                <w:szCs w:val="20"/>
                <w:lang w:val="hy-AM" w:bidi="ar-SA"/>
              </w:rPr>
            </w:pPr>
            <w:r w:rsidRPr="00A857A7">
              <w:rPr>
                <w:rFonts w:ascii="Sylfaen" w:hAnsi="Sylfaen" w:cs="Calibri"/>
                <w:sz w:val="20"/>
                <w:szCs w:val="20"/>
                <w:lang w:bidi="ar-SA"/>
              </w:rPr>
              <w:t xml:space="preserve">Частичное асфальтирование 7-9 улиц </w:t>
            </w:r>
            <w:r w:rsidRPr="00A857A7">
              <w:rPr>
                <w:rFonts w:eastAsia="Calibri"/>
                <w:color w:val="000000"/>
                <w:sz w:val="20"/>
                <w:szCs w:val="20"/>
                <w:lang w:eastAsia="en-US" w:bidi="ar-SA"/>
              </w:rPr>
              <w:t>общины</w:t>
            </w:r>
            <w:r w:rsidRPr="00A857A7">
              <w:rPr>
                <w:rFonts w:ascii="Sylfaen" w:hAnsi="Sylfaen" w:cs="Calibri"/>
                <w:sz w:val="20"/>
                <w:szCs w:val="20"/>
                <w:lang w:bidi="ar-SA"/>
              </w:rPr>
              <w:t xml:space="preserve">  Нор Харберд </w:t>
            </w:r>
            <w:r w:rsidRPr="00A857A7">
              <w:rPr>
                <w:rFonts w:eastAsia="Calibri"/>
                <w:color w:val="000000"/>
                <w:sz w:val="20"/>
                <w:szCs w:val="20"/>
                <w:lang w:eastAsia="en-US" w:bidi="ar-SA"/>
              </w:rPr>
              <w:t>Араратской области РА.</w:t>
            </w:r>
          </w:p>
        </w:tc>
      </w:tr>
      <w:tr w:rsidR="003C3F2E" w:rsidRPr="00A857A7" w:rsidTr="00DC3DB4">
        <w:trPr>
          <w:trHeight w:val="71"/>
        </w:trPr>
        <w:tc>
          <w:tcPr>
            <w:tcW w:w="10788" w:type="dxa"/>
            <w:gridSpan w:val="5"/>
            <w:tcBorders>
              <w:top w:val="nil"/>
              <w:left w:val="nil"/>
              <w:bottom w:val="single" w:sz="4" w:space="0" w:color="auto"/>
              <w:right w:val="nil"/>
            </w:tcBorders>
            <w:vAlign w:val="bottom"/>
            <w:hideMark/>
          </w:tcPr>
          <w:p w:rsidR="003C3F2E" w:rsidRPr="007920F6" w:rsidRDefault="003C3F2E" w:rsidP="003C3F2E">
            <w:pPr>
              <w:spacing w:line="276" w:lineRule="auto"/>
              <w:rPr>
                <w:rFonts w:ascii="Calibri" w:eastAsia="Calibri" w:hAnsi="Calibri"/>
                <w:sz w:val="20"/>
                <w:szCs w:val="20"/>
                <w:lang w:eastAsia="en-US" w:bidi="ar-SA"/>
              </w:rPr>
            </w:pPr>
          </w:p>
        </w:tc>
      </w:tr>
      <w:tr w:rsidR="003C3F2E" w:rsidRPr="00A857A7" w:rsidTr="003C3F2E">
        <w:trPr>
          <w:trHeight w:val="330"/>
        </w:trPr>
        <w:tc>
          <w:tcPr>
            <w:tcW w:w="565" w:type="dxa"/>
            <w:vMerge w:val="restart"/>
            <w:tcBorders>
              <w:top w:val="single" w:sz="4" w:space="0" w:color="auto"/>
              <w:left w:val="single" w:sz="4" w:space="0" w:color="auto"/>
              <w:bottom w:val="single" w:sz="4" w:space="0" w:color="auto"/>
              <w:right w:val="single" w:sz="4" w:space="0" w:color="auto"/>
            </w:tcBorders>
          </w:tcPr>
          <w:p w:rsidR="003C3F2E" w:rsidRPr="00DC3DB4" w:rsidRDefault="003C3F2E" w:rsidP="003C3F2E">
            <w:pPr>
              <w:autoSpaceDE w:val="0"/>
              <w:autoSpaceDN w:val="0"/>
              <w:adjustRightInd w:val="0"/>
              <w:jc w:val="center"/>
              <w:rPr>
                <w:rFonts w:eastAsia="Calibri"/>
                <w:i/>
                <w:iCs/>
                <w:color w:val="000000"/>
                <w:sz w:val="16"/>
                <w:szCs w:val="16"/>
                <w:lang w:val="hy-AM" w:eastAsia="en-US" w:bidi="en-US"/>
              </w:rPr>
            </w:pPr>
          </w:p>
          <w:p w:rsidR="003C3F2E" w:rsidRPr="00DC3DB4" w:rsidRDefault="003C3F2E" w:rsidP="003C3F2E">
            <w:pPr>
              <w:autoSpaceDE w:val="0"/>
              <w:autoSpaceDN w:val="0"/>
              <w:adjustRightInd w:val="0"/>
              <w:jc w:val="center"/>
              <w:rPr>
                <w:rFonts w:eastAsia="Calibri"/>
                <w:i/>
                <w:iCs/>
                <w:color w:val="000000"/>
                <w:sz w:val="16"/>
                <w:szCs w:val="16"/>
                <w:lang w:val="hy-AM" w:eastAsia="en-US" w:bidi="en-US"/>
              </w:rPr>
            </w:pPr>
          </w:p>
          <w:p w:rsidR="003C3F2E" w:rsidRPr="00DC3DB4" w:rsidRDefault="003C3F2E" w:rsidP="003C3F2E">
            <w:pPr>
              <w:autoSpaceDE w:val="0"/>
              <w:autoSpaceDN w:val="0"/>
              <w:adjustRightInd w:val="0"/>
              <w:jc w:val="center"/>
              <w:rPr>
                <w:rFonts w:eastAsia="Calibri"/>
                <w:i/>
                <w:iCs/>
                <w:color w:val="000000"/>
                <w:sz w:val="16"/>
                <w:szCs w:val="16"/>
                <w:lang w:val="en-US" w:eastAsia="en-US" w:bidi="en-US"/>
              </w:rPr>
            </w:pPr>
            <w:r w:rsidRPr="00DC3DB4">
              <w:rPr>
                <w:rFonts w:eastAsia="Calibri"/>
                <w:i/>
                <w:iCs/>
                <w:color w:val="000000"/>
                <w:sz w:val="16"/>
                <w:szCs w:val="16"/>
                <w:lang w:val="en-US" w:eastAsia="en-US" w:bidi="en-US"/>
              </w:rPr>
              <w:t>NN</w:t>
            </w:r>
          </w:p>
        </w:tc>
        <w:tc>
          <w:tcPr>
            <w:tcW w:w="6280" w:type="dxa"/>
            <w:vMerge w:val="restart"/>
            <w:tcBorders>
              <w:top w:val="single" w:sz="4" w:space="0" w:color="auto"/>
              <w:left w:val="single" w:sz="4" w:space="0" w:color="auto"/>
              <w:bottom w:val="single" w:sz="4" w:space="0" w:color="auto"/>
              <w:right w:val="single" w:sz="4" w:space="0" w:color="auto"/>
            </w:tcBorders>
          </w:tcPr>
          <w:p w:rsidR="003C3F2E" w:rsidRPr="00DC3DB4" w:rsidRDefault="003C3F2E" w:rsidP="003C3F2E">
            <w:pPr>
              <w:autoSpaceDE w:val="0"/>
              <w:autoSpaceDN w:val="0"/>
              <w:adjustRightInd w:val="0"/>
              <w:jc w:val="center"/>
              <w:rPr>
                <w:rFonts w:ascii="GHEA Grapalat" w:eastAsia="Calibri" w:hAnsi="GHEA Grapalat" w:cs="Times Armenian"/>
                <w:i/>
                <w:iCs/>
                <w:color w:val="000000"/>
                <w:sz w:val="16"/>
                <w:szCs w:val="16"/>
                <w:lang w:val="hy-AM" w:eastAsia="en-US" w:bidi="en-US"/>
              </w:rPr>
            </w:pPr>
          </w:p>
          <w:p w:rsidR="003C3F2E" w:rsidRPr="00DC3DB4" w:rsidRDefault="003C3F2E" w:rsidP="003C3F2E">
            <w:pPr>
              <w:autoSpaceDE w:val="0"/>
              <w:autoSpaceDN w:val="0"/>
              <w:adjustRightInd w:val="0"/>
              <w:jc w:val="center"/>
              <w:rPr>
                <w:rFonts w:ascii="GHEA Grapalat" w:eastAsia="Calibri" w:hAnsi="GHEA Grapalat" w:cs="Times Armenian"/>
                <w:i/>
                <w:iCs/>
                <w:color w:val="000000"/>
                <w:sz w:val="16"/>
                <w:szCs w:val="16"/>
                <w:lang w:val="hy-AM" w:eastAsia="en-US" w:bidi="en-US"/>
              </w:rPr>
            </w:pPr>
            <w:r w:rsidRPr="00DC3DB4">
              <w:rPr>
                <w:rFonts w:ascii="GHEA Grapalat" w:eastAsia="Calibri" w:hAnsi="GHEA Grapalat" w:cs="Times Armenian"/>
                <w:i/>
                <w:iCs/>
                <w:color w:val="000000"/>
                <w:sz w:val="16"/>
                <w:szCs w:val="16"/>
                <w:lang w:val="hy-AM" w:eastAsia="en-US" w:bidi="en-US"/>
              </w:rPr>
              <w:t>Название отдельных видов работ</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3C3F2E" w:rsidRPr="00DC3DB4" w:rsidRDefault="003C3F2E" w:rsidP="003C3F2E">
            <w:pPr>
              <w:autoSpaceDE w:val="0"/>
              <w:autoSpaceDN w:val="0"/>
              <w:adjustRightInd w:val="0"/>
              <w:jc w:val="center"/>
              <w:rPr>
                <w:rFonts w:ascii="GHEA Grapalat" w:eastAsia="Calibri" w:hAnsi="GHEA Grapalat" w:cs="Times Armenian"/>
                <w:i/>
                <w:iCs/>
                <w:color w:val="000000"/>
                <w:sz w:val="16"/>
                <w:szCs w:val="16"/>
                <w:lang w:val="hy-AM" w:eastAsia="en-US" w:bidi="en-US"/>
              </w:rPr>
            </w:pPr>
          </w:p>
          <w:p w:rsidR="003C3F2E" w:rsidRPr="00DC3DB4" w:rsidRDefault="003C3F2E" w:rsidP="003C3F2E">
            <w:pPr>
              <w:autoSpaceDE w:val="0"/>
              <w:autoSpaceDN w:val="0"/>
              <w:adjustRightInd w:val="0"/>
              <w:jc w:val="center"/>
              <w:rPr>
                <w:rFonts w:ascii="GHEA Grapalat" w:eastAsia="Calibri" w:hAnsi="GHEA Grapalat" w:cs="Times Armenian"/>
                <w:i/>
                <w:iCs/>
                <w:color w:val="000000"/>
                <w:sz w:val="16"/>
                <w:szCs w:val="16"/>
                <w:lang w:val="hy-AM" w:eastAsia="en-US" w:bidi="en-US"/>
              </w:rPr>
            </w:pPr>
            <w:r w:rsidRPr="00DC3DB4">
              <w:rPr>
                <w:rFonts w:ascii="GHEA Grapalat" w:eastAsia="Calibri" w:hAnsi="GHEA Grapalat" w:cs="Times Armenian"/>
                <w:i/>
                <w:iCs/>
                <w:color w:val="000000"/>
                <w:sz w:val="16"/>
                <w:szCs w:val="16"/>
                <w:lang w:val="hy-AM" w:eastAsia="en-US" w:bidi="en-US"/>
              </w:rPr>
              <w:t>Единица измерения</w:t>
            </w:r>
          </w:p>
        </w:tc>
        <w:tc>
          <w:tcPr>
            <w:tcW w:w="1315" w:type="dxa"/>
            <w:vMerge w:val="restart"/>
            <w:tcBorders>
              <w:top w:val="single" w:sz="4" w:space="0" w:color="auto"/>
              <w:left w:val="single" w:sz="4" w:space="0" w:color="auto"/>
              <w:bottom w:val="single" w:sz="4" w:space="0" w:color="auto"/>
              <w:right w:val="single" w:sz="4" w:space="0" w:color="auto"/>
            </w:tcBorders>
          </w:tcPr>
          <w:p w:rsidR="003C3F2E" w:rsidRPr="00DC3DB4" w:rsidRDefault="003C3F2E" w:rsidP="003C3F2E">
            <w:pPr>
              <w:autoSpaceDE w:val="0"/>
              <w:autoSpaceDN w:val="0"/>
              <w:adjustRightInd w:val="0"/>
              <w:jc w:val="center"/>
              <w:rPr>
                <w:rFonts w:eastAsia="Calibri"/>
                <w:i/>
                <w:iCs/>
                <w:color w:val="000000"/>
                <w:sz w:val="16"/>
                <w:szCs w:val="16"/>
                <w:lang w:val="hy-AM" w:eastAsia="en-US" w:bidi="en-US"/>
              </w:rPr>
            </w:pPr>
          </w:p>
          <w:p w:rsidR="003C3F2E" w:rsidRPr="00DC3DB4" w:rsidRDefault="003C3F2E" w:rsidP="003C3F2E">
            <w:pPr>
              <w:autoSpaceDE w:val="0"/>
              <w:autoSpaceDN w:val="0"/>
              <w:adjustRightInd w:val="0"/>
              <w:jc w:val="center"/>
              <w:rPr>
                <w:rFonts w:eastAsia="Calibri"/>
                <w:i/>
                <w:iCs/>
                <w:color w:val="000000"/>
                <w:sz w:val="16"/>
                <w:szCs w:val="16"/>
                <w:lang w:val="hy-AM" w:eastAsia="en-US" w:bidi="en-US"/>
              </w:rPr>
            </w:pPr>
          </w:p>
          <w:p w:rsidR="003C3F2E" w:rsidRPr="00DC3DB4" w:rsidRDefault="003C3F2E" w:rsidP="003C3F2E">
            <w:pPr>
              <w:autoSpaceDE w:val="0"/>
              <w:autoSpaceDN w:val="0"/>
              <w:adjustRightInd w:val="0"/>
              <w:jc w:val="center"/>
              <w:rPr>
                <w:rFonts w:ascii="Times Armenian" w:eastAsia="Calibri" w:hAnsi="Times Armenian" w:cs="Times Armenian"/>
                <w:i/>
                <w:iCs/>
                <w:color w:val="000000"/>
                <w:sz w:val="16"/>
                <w:szCs w:val="16"/>
                <w:lang w:val="en-US" w:eastAsia="en-US" w:bidi="en-US"/>
              </w:rPr>
            </w:pPr>
            <w:r w:rsidRPr="00DC3DB4">
              <w:rPr>
                <w:rFonts w:eastAsia="Calibri"/>
                <w:i/>
                <w:iCs/>
                <w:color w:val="000000"/>
                <w:sz w:val="16"/>
                <w:szCs w:val="16"/>
                <w:lang w:val="en-US" w:eastAsia="en-US" w:bidi="en-US"/>
              </w:rPr>
              <w:t>Объем:</w:t>
            </w:r>
          </w:p>
        </w:tc>
        <w:tc>
          <w:tcPr>
            <w:tcW w:w="140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3C3F2E" w:rsidRPr="00DC3DB4" w:rsidRDefault="003C3F2E" w:rsidP="003C3F2E">
            <w:pPr>
              <w:autoSpaceDE w:val="0"/>
              <w:autoSpaceDN w:val="0"/>
              <w:adjustRightInd w:val="0"/>
              <w:jc w:val="center"/>
              <w:rPr>
                <w:rFonts w:ascii="GHEA Grapalat" w:eastAsia="Calibri" w:hAnsi="GHEA Grapalat" w:cs="GHEA Grapalat"/>
                <w:b/>
                <w:bCs/>
                <w:i/>
                <w:iCs/>
                <w:color w:val="000000"/>
                <w:sz w:val="16"/>
                <w:szCs w:val="16"/>
                <w:lang w:eastAsia="en-US" w:bidi="en-US"/>
              </w:rPr>
            </w:pPr>
            <w:r w:rsidRPr="00DC3DB4">
              <w:rPr>
                <w:rFonts w:ascii="GHEA Grapalat" w:eastAsia="Calibri" w:hAnsi="GHEA Grapalat" w:cs="GHEA Grapalat"/>
                <w:b/>
                <w:bCs/>
                <w:i/>
                <w:iCs/>
                <w:color w:val="000000"/>
                <w:sz w:val="16"/>
                <w:szCs w:val="16"/>
                <w:lang w:val="en-US" w:eastAsia="en-US" w:bidi="en-US"/>
              </w:rPr>
              <w:t>Общая стоимость</w:t>
            </w:r>
          </w:p>
          <w:p w:rsidR="003C3F2E" w:rsidRPr="00DC3DB4" w:rsidRDefault="003C3F2E" w:rsidP="003C3F2E">
            <w:pPr>
              <w:autoSpaceDE w:val="0"/>
              <w:autoSpaceDN w:val="0"/>
              <w:adjustRightInd w:val="0"/>
              <w:jc w:val="center"/>
              <w:rPr>
                <w:rFonts w:ascii="GHEA Grapalat" w:eastAsia="Calibri" w:hAnsi="GHEA Grapalat" w:cs="GHEA Grapalat"/>
                <w:b/>
                <w:bCs/>
                <w:i/>
                <w:iCs/>
                <w:color w:val="000000"/>
                <w:sz w:val="16"/>
                <w:szCs w:val="16"/>
                <w:lang w:val="en-US" w:eastAsia="en-US" w:bidi="en-US"/>
              </w:rPr>
            </w:pPr>
            <w:r w:rsidRPr="00DC3DB4">
              <w:rPr>
                <w:rFonts w:ascii="GHEA Grapalat" w:eastAsia="Calibri" w:hAnsi="GHEA Grapalat" w:cs="GHEA Grapalat"/>
                <w:b/>
                <w:bCs/>
                <w:i/>
                <w:iCs/>
                <w:color w:val="000000"/>
                <w:sz w:val="16"/>
                <w:szCs w:val="16"/>
                <w:lang w:val="en-US" w:eastAsia="en-US" w:bidi="en-US"/>
              </w:rPr>
              <w:t xml:space="preserve"> (в процентах:)</w:t>
            </w:r>
          </w:p>
        </w:tc>
      </w:tr>
      <w:tr w:rsidR="003C3F2E" w:rsidRPr="00A857A7" w:rsidTr="003C3F2E">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C3F2E" w:rsidRPr="00A857A7" w:rsidRDefault="003C3F2E" w:rsidP="003C3F2E">
            <w:pPr>
              <w:rPr>
                <w:rFonts w:eastAsia="Calibri"/>
                <w:i/>
                <w:iCs/>
                <w:color w:val="000000"/>
                <w:sz w:val="20"/>
                <w:szCs w:val="20"/>
                <w:lang w:val="en-US" w:eastAsia="en-US"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F2E" w:rsidRPr="00A857A7" w:rsidRDefault="003C3F2E" w:rsidP="003C3F2E">
            <w:pPr>
              <w:rPr>
                <w:rFonts w:ascii="GHEA Grapalat" w:eastAsia="Calibri" w:hAnsi="GHEA Grapalat" w:cs="Times Armenian"/>
                <w:i/>
                <w:iCs/>
                <w:color w:val="000000"/>
                <w:sz w:val="20"/>
                <w:szCs w:val="20"/>
                <w:lang w:val="hy-AM" w:eastAsia="en-US"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F2E" w:rsidRPr="00A857A7" w:rsidRDefault="003C3F2E" w:rsidP="003C3F2E">
            <w:pPr>
              <w:rPr>
                <w:rFonts w:ascii="GHEA Grapalat" w:eastAsia="Calibri" w:hAnsi="GHEA Grapalat" w:cs="Times Armenian"/>
                <w:i/>
                <w:iCs/>
                <w:color w:val="000000"/>
                <w:sz w:val="20"/>
                <w:szCs w:val="20"/>
                <w:lang w:val="hy-AM" w:eastAsia="en-US"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F2E" w:rsidRPr="00A857A7" w:rsidRDefault="003C3F2E" w:rsidP="003C3F2E">
            <w:pPr>
              <w:rPr>
                <w:rFonts w:ascii="Times Armenian" w:eastAsia="Calibri" w:hAnsi="Times Armenian" w:cs="Times Armenian"/>
                <w:i/>
                <w:iCs/>
                <w:color w:val="000000"/>
                <w:sz w:val="20"/>
                <w:szCs w:val="20"/>
                <w:lang w:val="en-US" w:eastAsia="en-US"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F2E" w:rsidRPr="00A857A7" w:rsidRDefault="003C3F2E" w:rsidP="003C3F2E">
            <w:pPr>
              <w:rPr>
                <w:rFonts w:ascii="GHEA Grapalat" w:eastAsia="Calibri" w:hAnsi="GHEA Grapalat" w:cs="GHEA Grapalat"/>
                <w:b/>
                <w:bCs/>
                <w:i/>
                <w:iCs/>
                <w:color w:val="000000"/>
                <w:sz w:val="20"/>
                <w:szCs w:val="20"/>
                <w:lang w:val="en-US" w:eastAsia="en-US" w:bidi="en-US"/>
              </w:rPr>
            </w:pPr>
          </w:p>
        </w:tc>
      </w:tr>
      <w:tr w:rsidR="003C3F2E" w:rsidRPr="00A857A7" w:rsidTr="003C3F2E">
        <w:trPr>
          <w:trHeight w:val="390"/>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Calibri" w:hAnsi="Calibri" w:cs="Calibri"/>
                <w:sz w:val="20"/>
                <w:szCs w:val="20"/>
                <w:lang w:bidi="ar-SA"/>
              </w:rPr>
            </w:pPr>
            <w:r w:rsidRPr="00A857A7">
              <w:rPr>
                <w:rFonts w:ascii="Calibri" w:hAnsi="Calibri" w:cs="Calibri"/>
                <w:sz w:val="20"/>
                <w:szCs w:val="20"/>
                <w:lang w:bidi="ar-SA"/>
              </w:rPr>
              <w:t>1</w:t>
            </w:r>
          </w:p>
        </w:tc>
        <w:tc>
          <w:tcPr>
            <w:tcW w:w="628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Calibri" w:hAnsi="Calibri" w:cs="Calibri"/>
                <w:b/>
                <w:bCs/>
                <w:sz w:val="20"/>
                <w:szCs w:val="20"/>
                <w:lang w:bidi="ar-SA"/>
              </w:rPr>
            </w:pPr>
            <w:r w:rsidRPr="00A857A7">
              <w:rPr>
                <w:rFonts w:ascii="Calibri" w:hAnsi="Calibri" w:cs="Calibri"/>
                <w:b/>
                <w:bCs/>
                <w:sz w:val="20"/>
                <w:szCs w:val="20"/>
                <w:lang w:bidi="ar-SA"/>
              </w:rPr>
              <w:t>2</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Calibri" w:hAnsi="Calibri" w:cs="Calibri"/>
                <w:b/>
                <w:bCs/>
                <w:sz w:val="20"/>
                <w:szCs w:val="20"/>
                <w:lang w:bidi="ar-SA"/>
              </w:rPr>
            </w:pPr>
            <w:r w:rsidRPr="00A857A7">
              <w:rPr>
                <w:rFonts w:ascii="Calibri" w:hAnsi="Calibri" w:cs="Calibri"/>
                <w:b/>
                <w:bCs/>
                <w:sz w:val="20"/>
                <w:szCs w:val="20"/>
                <w:lang w:bidi="ar-SA"/>
              </w:rPr>
              <w:t>3</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Calibri" w:hAnsi="Calibri" w:cs="Calibri"/>
                <w:b/>
                <w:bCs/>
                <w:sz w:val="20"/>
                <w:szCs w:val="20"/>
                <w:lang w:bidi="ar-SA"/>
              </w:rPr>
            </w:pPr>
            <w:r w:rsidRPr="00A857A7">
              <w:rPr>
                <w:rFonts w:ascii="Calibri" w:hAnsi="Calibri" w:cs="Calibri"/>
                <w:b/>
                <w:bCs/>
                <w:sz w:val="20"/>
                <w:szCs w:val="20"/>
                <w:lang w:bidi="ar-SA"/>
              </w:rPr>
              <w:t>4</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Calibri" w:hAnsi="Calibri" w:cs="Calibri"/>
                <w:b/>
                <w:bCs/>
                <w:sz w:val="20"/>
                <w:szCs w:val="20"/>
                <w:lang w:bidi="ar-SA"/>
              </w:rPr>
            </w:pPr>
            <w:r w:rsidRPr="00A857A7">
              <w:rPr>
                <w:rFonts w:ascii="Calibri" w:hAnsi="Calibri" w:cs="Calibri"/>
                <w:b/>
                <w:bCs/>
                <w:sz w:val="20"/>
                <w:szCs w:val="20"/>
                <w:lang w:bidi="ar-SA"/>
              </w:rPr>
              <w:t>5</w:t>
            </w:r>
          </w:p>
        </w:tc>
      </w:tr>
      <w:tr w:rsidR="003C3F2E" w:rsidRPr="00A857A7" w:rsidTr="003C3F2E">
        <w:trPr>
          <w:trHeight w:val="37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b/>
                <w:bCs/>
                <w:sz w:val="20"/>
                <w:szCs w:val="20"/>
                <w:lang w:bidi="ar-SA"/>
              </w:rPr>
            </w:pPr>
            <w:r w:rsidRPr="00A857A7">
              <w:rPr>
                <w:rFonts w:ascii="Sylfaen" w:hAnsi="Sylfaen" w:cs="Calibri"/>
                <w:b/>
                <w:bCs/>
                <w:sz w:val="20"/>
                <w:szCs w:val="20"/>
                <w:lang w:bidi="ar-SA"/>
              </w:rPr>
              <w:t> </w:t>
            </w:r>
          </w:p>
        </w:tc>
        <w:tc>
          <w:tcPr>
            <w:tcW w:w="6280" w:type="dxa"/>
            <w:tcBorders>
              <w:top w:val="single" w:sz="4" w:space="0" w:color="auto"/>
              <w:left w:val="nil"/>
              <w:bottom w:val="single" w:sz="4" w:space="0" w:color="auto"/>
              <w:right w:val="nil"/>
            </w:tcBorders>
            <w:noWrap/>
            <w:vAlign w:val="center"/>
            <w:hideMark/>
          </w:tcPr>
          <w:p w:rsidR="003C3F2E" w:rsidRPr="00A857A7" w:rsidRDefault="003C3F2E" w:rsidP="003C3F2E">
            <w:pPr>
              <w:jc w:val="center"/>
              <w:rPr>
                <w:rFonts w:ascii="Sylfaen" w:hAnsi="Sylfaen" w:cs="Calibri"/>
                <w:b/>
                <w:bCs/>
                <w:i/>
                <w:iCs/>
                <w:sz w:val="20"/>
                <w:szCs w:val="20"/>
                <w:lang w:bidi="ar-SA"/>
              </w:rPr>
            </w:pPr>
            <w:r w:rsidRPr="00A857A7">
              <w:rPr>
                <w:rFonts w:ascii="Sylfaen" w:hAnsi="Sylfaen" w:cs="Calibri"/>
                <w:b/>
                <w:bCs/>
                <w:i/>
                <w:iCs/>
                <w:sz w:val="20"/>
                <w:szCs w:val="20"/>
                <w:lang w:bidi="ar-SA"/>
              </w:rPr>
              <w:t>I Земляные работы</w:t>
            </w:r>
          </w:p>
        </w:tc>
        <w:tc>
          <w:tcPr>
            <w:tcW w:w="1220"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b/>
                <w:bCs/>
                <w:sz w:val="20"/>
                <w:szCs w:val="20"/>
                <w:lang w:bidi="ar-SA"/>
              </w:rPr>
            </w:pPr>
            <w:r w:rsidRPr="00A857A7">
              <w:rPr>
                <w:rFonts w:ascii="Sylfaen" w:hAnsi="Sylfaen" w:cs="Calibri"/>
                <w:b/>
                <w:bCs/>
                <w:sz w:val="20"/>
                <w:szCs w:val="20"/>
                <w:lang w:bidi="ar-SA"/>
              </w:rPr>
              <w:t> </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b/>
                <w:bCs/>
                <w:sz w:val="20"/>
                <w:szCs w:val="20"/>
                <w:lang w:bidi="ar-SA"/>
              </w:rPr>
            </w:pPr>
            <w:r w:rsidRPr="00A857A7">
              <w:rPr>
                <w:rFonts w:ascii="Sylfaen" w:hAnsi="Sylfaen" w:cs="Calibri"/>
                <w:b/>
                <w:bCs/>
                <w:sz w:val="20"/>
                <w:szCs w:val="20"/>
                <w:lang w:bidi="ar-SA"/>
              </w:rPr>
              <w:t> </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1,52</w:t>
            </w:r>
          </w:p>
        </w:tc>
      </w:tr>
      <w:tr w:rsidR="003C3F2E" w:rsidRPr="00A857A7" w:rsidTr="003C3F2E">
        <w:trPr>
          <w:trHeight w:val="750"/>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rPr>
                <w:rFonts w:ascii="Calibri" w:eastAsia="Calibri" w:hAnsi="Calibri"/>
                <w:i/>
                <w:iCs/>
                <w:sz w:val="20"/>
                <w:szCs w:val="20"/>
                <w:lang w:eastAsia="en-US" w:bidi="en-US"/>
              </w:rPr>
            </w:pPr>
            <w:r w:rsidRPr="00A857A7">
              <w:rPr>
                <w:rFonts w:ascii="Calibri" w:eastAsia="Calibri" w:hAnsi="Calibri"/>
                <w:i/>
                <w:iCs/>
                <w:sz w:val="20"/>
                <w:szCs w:val="20"/>
                <w:lang w:eastAsia="en-US" w:bidi="en-US"/>
              </w:rPr>
              <w:t>Снос грунта 10</w:t>
            </w:r>
            <w:r w:rsidRPr="00A857A7">
              <w:rPr>
                <w:rFonts w:ascii="Calibri" w:eastAsia="Calibri" w:hAnsi="Calibri"/>
                <w:i/>
                <w:iCs/>
                <w:sz w:val="20"/>
                <w:szCs w:val="20"/>
                <w:lang w:val="en-US" w:eastAsia="en-US" w:bidi="en-US"/>
              </w:rPr>
              <w:t>eIV</w:t>
            </w:r>
            <w:r w:rsidRPr="00A857A7">
              <w:rPr>
                <w:rFonts w:ascii="Calibri" w:eastAsia="Calibri" w:hAnsi="Calibri"/>
                <w:i/>
                <w:iCs/>
                <w:sz w:val="20"/>
                <w:szCs w:val="20"/>
                <w:lang w:eastAsia="en-US" w:bidi="en-US"/>
              </w:rPr>
              <w:t xml:space="preserve"> 0.65 м 3 шт. Бывший. загрузка а / с транспорт 2 км отвал</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3</w:t>
            </w:r>
            <w:r w:rsidRPr="00A857A7">
              <w:rPr>
                <w:rFonts w:ascii="Sylfaen" w:hAnsi="Sylfaen" w:cs="Calibri"/>
                <w:sz w:val="20"/>
                <w:szCs w:val="20"/>
                <w:lang w:bidi="ar-SA"/>
              </w:rPr>
              <w:t>/тн</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150/292.5</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589"/>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2</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rPr>
                <w:rFonts w:ascii="Calibri" w:eastAsia="Calibri" w:hAnsi="Calibri"/>
                <w:i/>
                <w:iCs/>
                <w:sz w:val="20"/>
                <w:szCs w:val="20"/>
                <w:lang w:eastAsia="en-US" w:bidi="en-US"/>
              </w:rPr>
            </w:pPr>
            <w:r w:rsidRPr="00A857A7">
              <w:rPr>
                <w:rFonts w:ascii="Calibri" w:eastAsia="Calibri" w:hAnsi="Calibri"/>
                <w:i/>
                <w:iCs/>
                <w:sz w:val="20"/>
                <w:szCs w:val="20"/>
                <w:lang w:eastAsia="en-US" w:bidi="en-US"/>
              </w:rPr>
              <w:t>Снос грунта 10</w:t>
            </w:r>
            <w:r w:rsidRPr="00A857A7">
              <w:rPr>
                <w:rFonts w:ascii="Calibri" w:eastAsia="Calibri" w:hAnsi="Calibri"/>
                <w:i/>
                <w:iCs/>
                <w:sz w:val="20"/>
                <w:szCs w:val="20"/>
                <w:lang w:val="en-US" w:eastAsia="en-US" w:bidi="en-US"/>
              </w:rPr>
              <w:t>eIV</w:t>
            </w:r>
            <w:r w:rsidRPr="00A857A7">
              <w:rPr>
                <w:rFonts w:ascii="Calibri" w:eastAsia="Calibri" w:hAnsi="Calibri"/>
                <w:i/>
                <w:iCs/>
                <w:sz w:val="20"/>
                <w:szCs w:val="20"/>
                <w:lang w:eastAsia="en-US" w:bidi="en-US"/>
              </w:rPr>
              <w:t xml:space="preserve"> бульдозером с накоплением 20 м, загрузка 0,65 м 3 шт. бывший. транспорт 2 км свалка</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3</w:t>
            </w:r>
            <w:r w:rsidRPr="00A857A7">
              <w:rPr>
                <w:rFonts w:ascii="Sylfaen" w:hAnsi="Sylfaen" w:cs="Calibri"/>
                <w:sz w:val="20"/>
                <w:szCs w:val="20"/>
                <w:lang w:bidi="ar-SA"/>
              </w:rPr>
              <w:t>/тн</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150/292.5</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612"/>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3</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rPr>
                <w:rFonts w:ascii="Calibri" w:eastAsia="Calibri" w:hAnsi="Calibri"/>
                <w:i/>
                <w:iCs/>
                <w:sz w:val="20"/>
                <w:szCs w:val="20"/>
                <w:lang w:val="en-US" w:eastAsia="en-US" w:bidi="en-US"/>
              </w:rPr>
            </w:pPr>
            <w:r w:rsidRPr="00A857A7">
              <w:rPr>
                <w:rFonts w:ascii="Calibri" w:eastAsia="Calibri" w:hAnsi="Calibri"/>
                <w:i/>
                <w:iCs/>
                <w:sz w:val="20"/>
                <w:szCs w:val="20"/>
                <w:lang w:eastAsia="en-US" w:bidi="en-US"/>
              </w:rPr>
              <w:t xml:space="preserve">То же вручную, загрузка 0,65 м 3 шт. бывший. </w:t>
            </w:r>
            <w:r w:rsidRPr="00A857A7">
              <w:rPr>
                <w:rFonts w:ascii="Calibri" w:eastAsia="Calibri" w:hAnsi="Calibri"/>
                <w:i/>
                <w:iCs/>
                <w:sz w:val="20"/>
                <w:szCs w:val="20"/>
                <w:lang w:val="en-US" w:eastAsia="en-US" w:bidi="en-US"/>
              </w:rPr>
              <w:t>Транспортировка отвала 2 км.</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3</w:t>
            </w:r>
            <w:r w:rsidRPr="00A857A7">
              <w:rPr>
                <w:rFonts w:ascii="Sylfaen" w:hAnsi="Sylfaen" w:cs="Calibri"/>
                <w:sz w:val="20"/>
                <w:szCs w:val="20"/>
                <w:lang w:bidi="ar-SA"/>
              </w:rPr>
              <w:t>/тн</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1.5/2.9</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623"/>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6280" w:type="dxa"/>
            <w:tcBorders>
              <w:top w:val="single" w:sz="4" w:space="0" w:color="auto"/>
              <w:left w:val="nil"/>
              <w:bottom w:val="single" w:sz="4" w:space="0" w:color="auto"/>
              <w:right w:val="nil"/>
            </w:tcBorders>
            <w:hideMark/>
          </w:tcPr>
          <w:p w:rsidR="003C3F2E" w:rsidRPr="00A857A7" w:rsidRDefault="003C3F2E" w:rsidP="003C3F2E">
            <w:pPr>
              <w:spacing w:after="200"/>
              <w:rPr>
                <w:rFonts w:ascii="Calibri" w:eastAsia="Calibri" w:hAnsi="Calibri"/>
                <w:i/>
                <w:iCs/>
                <w:sz w:val="20"/>
                <w:szCs w:val="20"/>
                <w:lang w:eastAsia="en-US" w:bidi="en-US"/>
              </w:rPr>
            </w:pPr>
            <w:r w:rsidRPr="00A857A7">
              <w:rPr>
                <w:rFonts w:ascii="Calibri" w:eastAsia="Calibri" w:hAnsi="Calibri"/>
                <w:i/>
                <w:iCs/>
                <w:sz w:val="20"/>
                <w:szCs w:val="20"/>
                <w:lang w:eastAsia="en-US" w:bidi="en-US"/>
              </w:rPr>
              <w:t xml:space="preserve">Ручная переработка дорожных отходов (естественный грунт </w:t>
            </w:r>
            <w:r w:rsidRPr="00A857A7">
              <w:rPr>
                <w:rFonts w:ascii="Calibri" w:eastAsia="Calibri" w:hAnsi="Calibri"/>
                <w:i/>
                <w:iCs/>
                <w:sz w:val="20"/>
                <w:szCs w:val="20"/>
                <w:lang w:val="en-US" w:eastAsia="en-US" w:bidi="en-US"/>
              </w:rPr>
              <w:t>II</w:t>
            </w:r>
            <w:r w:rsidRPr="00A857A7">
              <w:rPr>
                <w:rFonts w:ascii="Calibri" w:eastAsia="Calibri" w:hAnsi="Calibri"/>
                <w:i/>
                <w:iCs/>
                <w:sz w:val="20"/>
                <w:szCs w:val="20"/>
                <w:lang w:eastAsia="en-US" w:bidi="en-US"/>
              </w:rPr>
              <w:t xml:space="preserve"> класса) </w:t>
            </w:r>
            <w:r w:rsidRPr="00A857A7">
              <w:rPr>
                <w:rFonts w:ascii="Calibri" w:eastAsia="Calibri" w:hAnsi="Calibri"/>
                <w:i/>
                <w:iCs/>
                <w:sz w:val="20"/>
                <w:szCs w:val="20"/>
                <w:lang w:val="en-US" w:eastAsia="en-US" w:bidi="en-US"/>
              </w:rPr>
              <w:t>և</w:t>
            </w:r>
            <w:r w:rsidRPr="00A857A7">
              <w:rPr>
                <w:rFonts w:ascii="Calibri" w:eastAsia="Calibri" w:hAnsi="Calibri"/>
                <w:i/>
                <w:iCs/>
                <w:sz w:val="20"/>
                <w:szCs w:val="20"/>
                <w:lang w:eastAsia="en-US" w:bidi="en-US"/>
              </w:rPr>
              <w:t xml:space="preserve"> погрузка в / я и транспортировочная свалка 2 км</w:t>
            </w:r>
          </w:p>
        </w:tc>
        <w:tc>
          <w:tcPr>
            <w:tcW w:w="1220"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3</w:t>
            </w:r>
            <w:r w:rsidRPr="00A857A7">
              <w:rPr>
                <w:rFonts w:ascii="Sylfaen" w:hAnsi="Sylfaen" w:cs="Calibri"/>
                <w:sz w:val="20"/>
                <w:szCs w:val="20"/>
                <w:lang w:bidi="ar-SA"/>
              </w:rPr>
              <w:t>/тн</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16/28.8</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37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6280" w:type="dxa"/>
            <w:tcBorders>
              <w:top w:val="single" w:sz="4" w:space="0" w:color="auto"/>
              <w:left w:val="nil"/>
              <w:bottom w:val="single" w:sz="4" w:space="0" w:color="auto"/>
              <w:right w:val="nil"/>
            </w:tcBorders>
            <w:noWrap/>
            <w:vAlign w:val="center"/>
            <w:hideMark/>
          </w:tcPr>
          <w:p w:rsidR="003C3F2E" w:rsidRPr="00A857A7" w:rsidRDefault="003C3F2E" w:rsidP="003C3F2E">
            <w:pPr>
              <w:jc w:val="center"/>
              <w:rPr>
                <w:rFonts w:ascii="Sylfaen" w:hAnsi="Sylfaen" w:cs="Calibri"/>
                <w:b/>
                <w:bCs/>
                <w:i/>
                <w:iCs/>
                <w:sz w:val="20"/>
                <w:szCs w:val="20"/>
                <w:lang w:bidi="ar-SA"/>
              </w:rPr>
            </w:pPr>
            <w:r w:rsidRPr="00A857A7">
              <w:rPr>
                <w:rFonts w:ascii="Sylfaen" w:eastAsia="Calibri" w:hAnsi="Sylfaen" w:cs="Sylfaen"/>
                <w:b/>
                <w:bCs/>
                <w:i/>
                <w:iCs/>
                <w:color w:val="000000"/>
                <w:sz w:val="20"/>
                <w:szCs w:val="20"/>
                <w:lang w:val="en-US" w:eastAsia="en-US" w:bidi="ar-SA"/>
              </w:rPr>
              <w:t>II Про</w:t>
            </w:r>
            <w:r w:rsidRPr="00A857A7">
              <w:rPr>
                <w:rFonts w:ascii="Sylfaen" w:eastAsia="Calibri" w:hAnsi="Sylfaen" w:cs="Sylfaen"/>
                <w:b/>
                <w:bCs/>
                <w:i/>
                <w:iCs/>
                <w:color w:val="000000"/>
                <w:sz w:val="20"/>
                <w:szCs w:val="20"/>
                <w:lang w:eastAsia="en-US" w:bidi="ar-SA"/>
              </w:rPr>
              <w:t xml:space="preserve">ежий  </w:t>
            </w:r>
            <w:r w:rsidRPr="00A857A7">
              <w:rPr>
                <w:rFonts w:ascii="Sylfaen" w:eastAsia="Calibri" w:hAnsi="Sylfaen" w:cs="Sylfaen"/>
                <w:b/>
                <w:bCs/>
                <w:i/>
                <w:iCs/>
                <w:color w:val="000000"/>
                <w:sz w:val="20"/>
                <w:szCs w:val="20"/>
                <w:lang w:val="en-US" w:eastAsia="en-US" w:bidi="ar-SA"/>
              </w:rPr>
              <w:t>секция</w:t>
            </w:r>
          </w:p>
        </w:tc>
        <w:tc>
          <w:tcPr>
            <w:tcW w:w="1220"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87,65</w:t>
            </w:r>
          </w:p>
        </w:tc>
      </w:tr>
      <w:tr w:rsidR="003C3F2E" w:rsidRPr="00A857A7" w:rsidTr="003C3F2E">
        <w:trPr>
          <w:trHeight w:val="37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w:t>
            </w:r>
          </w:p>
        </w:tc>
        <w:tc>
          <w:tcPr>
            <w:tcW w:w="6280" w:type="dxa"/>
            <w:tcBorders>
              <w:top w:val="single" w:sz="4" w:space="0" w:color="auto"/>
              <w:left w:val="nil"/>
              <w:bottom w:val="single" w:sz="4" w:space="0" w:color="auto"/>
              <w:right w:val="nil"/>
            </w:tcBorders>
            <w:noWrap/>
            <w:hideMark/>
          </w:tcPr>
          <w:p w:rsidR="003C3F2E" w:rsidRPr="00A857A7" w:rsidRDefault="003C3F2E" w:rsidP="003C3F2E">
            <w:pPr>
              <w:spacing w:after="200" w:line="288" w:lineRule="auto"/>
              <w:rPr>
                <w:rFonts w:ascii="Calibri" w:eastAsia="Calibri" w:hAnsi="Calibri"/>
                <w:i/>
                <w:iCs/>
                <w:sz w:val="20"/>
                <w:szCs w:val="20"/>
                <w:lang w:val="en-US" w:eastAsia="en-US" w:bidi="en-US"/>
              </w:rPr>
            </w:pPr>
            <w:r w:rsidRPr="00A857A7">
              <w:rPr>
                <w:rFonts w:ascii="Calibri" w:eastAsia="Calibri" w:hAnsi="Calibri"/>
                <w:i/>
                <w:iCs/>
                <w:sz w:val="20"/>
                <w:szCs w:val="20"/>
                <w:lang w:val="en-US" w:eastAsia="en-US" w:bidi="en-US"/>
              </w:rPr>
              <w:t>Ремонт ямы h = 3 ÷ 5 см</w:t>
            </w:r>
          </w:p>
        </w:tc>
        <w:tc>
          <w:tcPr>
            <w:tcW w:w="1220"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2</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25</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30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2</w:t>
            </w:r>
          </w:p>
        </w:tc>
        <w:tc>
          <w:tcPr>
            <w:tcW w:w="6280" w:type="dxa"/>
            <w:tcBorders>
              <w:top w:val="single" w:sz="4" w:space="0" w:color="auto"/>
              <w:left w:val="nil"/>
              <w:bottom w:val="single" w:sz="4" w:space="0" w:color="auto"/>
              <w:right w:val="nil"/>
            </w:tcBorders>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 xml:space="preserve">Ремонт котлована </w:t>
            </w:r>
            <w:r w:rsidRPr="00A857A7">
              <w:rPr>
                <w:rFonts w:ascii="Calibri" w:eastAsia="Calibri" w:hAnsi="Calibri"/>
                <w:i/>
                <w:iCs/>
                <w:sz w:val="20"/>
                <w:szCs w:val="20"/>
                <w:lang w:val="en-US" w:eastAsia="en-US" w:bidi="en-US"/>
              </w:rPr>
              <w:t>h</w:t>
            </w:r>
            <w:r w:rsidRPr="00A857A7">
              <w:rPr>
                <w:rFonts w:ascii="Calibri" w:eastAsia="Calibri" w:hAnsi="Calibri"/>
                <w:i/>
                <w:iCs/>
                <w:sz w:val="20"/>
                <w:szCs w:val="20"/>
                <w:lang w:eastAsia="en-US" w:bidi="en-US"/>
              </w:rPr>
              <w:t xml:space="preserve"> = 8 ÷ 16 см с засыпкой щебня битумом</w:t>
            </w:r>
          </w:p>
        </w:tc>
        <w:tc>
          <w:tcPr>
            <w:tcW w:w="1220"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2</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321</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227"/>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3</w:t>
            </w:r>
          </w:p>
        </w:tc>
        <w:tc>
          <w:tcPr>
            <w:tcW w:w="6280" w:type="dxa"/>
            <w:tcBorders>
              <w:top w:val="single" w:sz="4" w:space="0" w:color="auto"/>
              <w:left w:val="nil"/>
              <w:bottom w:val="single" w:sz="4" w:space="0" w:color="auto"/>
              <w:right w:val="nil"/>
            </w:tcBorders>
            <w:hideMark/>
          </w:tcPr>
          <w:p w:rsidR="003C3F2E" w:rsidRPr="00A857A7" w:rsidRDefault="003C3F2E" w:rsidP="003C3F2E">
            <w:pPr>
              <w:spacing w:after="200" w:line="288" w:lineRule="auto"/>
              <w:rPr>
                <w:rFonts w:ascii="Calibri" w:eastAsia="Calibri" w:hAnsi="Calibri"/>
                <w:i/>
                <w:iCs/>
                <w:sz w:val="20"/>
                <w:szCs w:val="20"/>
                <w:lang w:val="en-US" w:eastAsia="en-US" w:bidi="en-US"/>
              </w:rPr>
            </w:pPr>
            <w:r w:rsidRPr="00A857A7">
              <w:rPr>
                <w:rFonts w:ascii="Calibri" w:eastAsia="Calibri" w:hAnsi="Calibri"/>
                <w:i/>
                <w:iCs/>
                <w:sz w:val="20"/>
                <w:szCs w:val="20"/>
                <w:lang w:val="en-US" w:eastAsia="en-US" w:bidi="en-US"/>
              </w:rPr>
              <w:t>4,12 т / 1000 м2:</w:t>
            </w:r>
          </w:p>
        </w:tc>
        <w:tc>
          <w:tcPr>
            <w:tcW w:w="1220"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тн</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21,5</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37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4</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 xml:space="preserve">Выравнивающий слой </w:t>
            </w:r>
            <w:r w:rsidRPr="00A857A7">
              <w:rPr>
                <w:rFonts w:ascii="Calibri" w:eastAsia="Calibri" w:hAnsi="Calibri"/>
                <w:i/>
                <w:iCs/>
                <w:sz w:val="20"/>
                <w:szCs w:val="20"/>
                <w:lang w:val="en-US" w:eastAsia="en-US" w:bidi="en-US"/>
              </w:rPr>
              <w:t>A</w:t>
            </w:r>
            <w:r w:rsidRPr="00A857A7">
              <w:rPr>
                <w:rFonts w:ascii="Calibri" w:eastAsia="Calibri" w:hAnsi="Calibri"/>
                <w:i/>
                <w:iCs/>
                <w:sz w:val="20"/>
                <w:szCs w:val="20"/>
                <w:lang w:eastAsia="en-US" w:bidi="en-US"/>
              </w:rPr>
              <w:t xml:space="preserve"> / бетона </w:t>
            </w:r>
            <w:r w:rsidRPr="00A857A7">
              <w:rPr>
                <w:rFonts w:ascii="Calibri" w:eastAsia="Calibri" w:hAnsi="Calibri"/>
                <w:i/>
                <w:iCs/>
                <w:sz w:val="20"/>
                <w:szCs w:val="20"/>
                <w:lang w:val="en-US" w:eastAsia="en-US" w:bidi="en-US"/>
              </w:rPr>
              <w:t>h</w:t>
            </w:r>
            <w:r w:rsidRPr="00A857A7">
              <w:rPr>
                <w:rFonts w:ascii="Calibri" w:eastAsia="Calibri" w:hAnsi="Calibri"/>
                <w:i/>
                <w:iCs/>
                <w:sz w:val="20"/>
                <w:szCs w:val="20"/>
                <w:lang w:eastAsia="en-US" w:bidi="en-US"/>
              </w:rPr>
              <w:t xml:space="preserve"> между = 3 см</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2</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2010</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37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5</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 xml:space="preserve">Гравийное основание </w:t>
            </w:r>
            <w:r w:rsidRPr="00A857A7">
              <w:rPr>
                <w:rFonts w:ascii="Calibri" w:eastAsia="Calibri" w:hAnsi="Calibri"/>
                <w:i/>
                <w:iCs/>
                <w:sz w:val="20"/>
                <w:szCs w:val="20"/>
                <w:lang w:val="en-US" w:eastAsia="en-US" w:bidi="en-US"/>
              </w:rPr>
              <w:t>h</w:t>
            </w:r>
            <w:r w:rsidRPr="00A857A7">
              <w:rPr>
                <w:rFonts w:ascii="Calibri" w:eastAsia="Calibri" w:hAnsi="Calibri"/>
                <w:i/>
                <w:iCs/>
                <w:sz w:val="20"/>
                <w:szCs w:val="20"/>
                <w:lang w:eastAsia="en-US" w:bidi="en-US"/>
              </w:rPr>
              <w:t xml:space="preserve"> = 15 см, разброс битума 4,12 т / 1000 м2</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2</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4040</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37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6280" w:type="dxa"/>
            <w:tcBorders>
              <w:top w:val="single" w:sz="4" w:space="0" w:color="auto"/>
              <w:left w:val="nil"/>
              <w:bottom w:val="single" w:sz="4" w:space="0" w:color="auto"/>
              <w:right w:val="single" w:sz="4" w:space="0" w:color="auto"/>
            </w:tcBorders>
            <w:vAlign w:val="center"/>
            <w:hideMark/>
          </w:tcPr>
          <w:p w:rsidR="003C3F2E" w:rsidRPr="00A857A7" w:rsidRDefault="003C3F2E" w:rsidP="003C3F2E">
            <w:pPr>
              <w:jc w:val="center"/>
              <w:rPr>
                <w:rFonts w:ascii="Sylfaen" w:hAnsi="Sylfaen" w:cs="Calibri"/>
                <w:b/>
                <w:bCs/>
                <w:i/>
                <w:iCs/>
                <w:sz w:val="20"/>
                <w:szCs w:val="20"/>
                <w:lang w:bidi="ar-SA"/>
              </w:rPr>
            </w:pPr>
            <w:r w:rsidRPr="00A857A7">
              <w:rPr>
                <w:rFonts w:ascii="Sylfaen" w:hAnsi="Sylfaen" w:cs="Calibri"/>
                <w:b/>
                <w:bCs/>
                <w:i/>
                <w:iCs/>
                <w:sz w:val="20"/>
                <w:szCs w:val="20"/>
                <w:lang w:bidi="ar-SA"/>
              </w:rPr>
              <w:t>III. Площадки և подъезды</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2,51</w:t>
            </w:r>
          </w:p>
        </w:tc>
      </w:tr>
      <w:tr w:rsidR="003C3F2E" w:rsidRPr="00A857A7" w:rsidTr="003C3F2E">
        <w:trPr>
          <w:trHeight w:val="453"/>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Снос земляных обоев отл. 0.65 м3 шт. погрузка, транспортировка отвала 2 км</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3</w:t>
            </w:r>
            <w:r w:rsidRPr="00A857A7">
              <w:rPr>
                <w:rFonts w:ascii="Sylfaen" w:hAnsi="Sylfaen" w:cs="Calibri"/>
                <w:sz w:val="20"/>
                <w:szCs w:val="20"/>
                <w:lang w:bidi="ar-SA"/>
              </w:rPr>
              <w:t>/тн</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7/13.6</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223"/>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2</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line="288" w:lineRule="auto"/>
              <w:rPr>
                <w:rFonts w:ascii="Calibri" w:eastAsia="Calibri" w:hAnsi="Calibri"/>
                <w:i/>
                <w:iCs/>
                <w:sz w:val="20"/>
                <w:szCs w:val="20"/>
                <w:lang w:val="en-US" w:eastAsia="en-US" w:bidi="en-US"/>
              </w:rPr>
            </w:pPr>
            <w:r w:rsidRPr="00A857A7">
              <w:rPr>
                <w:rFonts w:ascii="Calibri" w:eastAsia="Calibri" w:hAnsi="Calibri"/>
                <w:i/>
                <w:iCs/>
                <w:sz w:val="20"/>
                <w:szCs w:val="20"/>
                <w:lang w:val="en-US" w:eastAsia="en-US" w:bidi="en-US"/>
              </w:rPr>
              <w:t>Планировка земли вручную</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2</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103</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37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3</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 xml:space="preserve">Основание из гравия </w:t>
            </w:r>
            <w:r w:rsidRPr="00A857A7">
              <w:rPr>
                <w:rFonts w:ascii="Calibri" w:eastAsia="Calibri" w:hAnsi="Calibri"/>
                <w:i/>
                <w:iCs/>
                <w:sz w:val="20"/>
                <w:szCs w:val="20"/>
                <w:lang w:val="en-US" w:eastAsia="en-US" w:bidi="en-US"/>
              </w:rPr>
              <w:t>h</w:t>
            </w:r>
            <w:r w:rsidRPr="00A857A7">
              <w:rPr>
                <w:rFonts w:ascii="Calibri" w:eastAsia="Calibri" w:hAnsi="Calibri"/>
                <w:i/>
                <w:iCs/>
                <w:sz w:val="20"/>
                <w:szCs w:val="20"/>
                <w:lang w:eastAsia="en-US" w:bidi="en-US"/>
              </w:rPr>
              <w:t xml:space="preserve"> = 12 см</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2</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103</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37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4</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 xml:space="preserve">а / б гранулированный </w:t>
            </w:r>
            <w:r w:rsidRPr="00A857A7">
              <w:rPr>
                <w:rFonts w:ascii="Calibri" w:eastAsia="Calibri" w:hAnsi="Calibri"/>
                <w:i/>
                <w:iCs/>
                <w:sz w:val="20"/>
                <w:szCs w:val="20"/>
                <w:lang w:val="en-US" w:eastAsia="en-US" w:bidi="en-US"/>
              </w:rPr>
              <w:t>h</w:t>
            </w:r>
            <w:r w:rsidRPr="00A857A7">
              <w:rPr>
                <w:rFonts w:ascii="Calibri" w:eastAsia="Calibri" w:hAnsi="Calibri"/>
                <w:i/>
                <w:iCs/>
                <w:sz w:val="20"/>
                <w:szCs w:val="20"/>
                <w:lang w:eastAsia="en-US" w:bidi="en-US"/>
              </w:rPr>
              <w:t xml:space="preserve"> = 4 см</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2</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48</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37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5</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 xml:space="preserve">а / б гранулированный </w:t>
            </w:r>
            <w:r w:rsidRPr="00A857A7">
              <w:rPr>
                <w:rFonts w:ascii="Calibri" w:eastAsia="Calibri" w:hAnsi="Calibri"/>
                <w:i/>
                <w:iCs/>
                <w:sz w:val="20"/>
                <w:szCs w:val="20"/>
                <w:lang w:val="en-US" w:eastAsia="en-US" w:bidi="en-US"/>
              </w:rPr>
              <w:t>h</w:t>
            </w:r>
            <w:r w:rsidRPr="00A857A7">
              <w:rPr>
                <w:rFonts w:ascii="Calibri" w:eastAsia="Calibri" w:hAnsi="Calibri"/>
                <w:i/>
                <w:iCs/>
                <w:sz w:val="20"/>
                <w:szCs w:val="20"/>
                <w:lang w:eastAsia="en-US" w:bidi="en-US"/>
              </w:rPr>
              <w:t xml:space="preserve"> = 5 см</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2</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85</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450"/>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6280" w:type="dxa"/>
            <w:tcBorders>
              <w:top w:val="single" w:sz="4" w:space="0" w:color="auto"/>
              <w:left w:val="nil"/>
              <w:bottom w:val="single" w:sz="4" w:space="0" w:color="auto"/>
              <w:right w:val="single" w:sz="4" w:space="0" w:color="auto"/>
            </w:tcBorders>
            <w:vAlign w:val="center"/>
            <w:hideMark/>
          </w:tcPr>
          <w:p w:rsidR="003C3F2E" w:rsidRPr="00A857A7" w:rsidRDefault="003C3F2E" w:rsidP="003C3F2E">
            <w:pPr>
              <w:jc w:val="center"/>
              <w:rPr>
                <w:rFonts w:ascii="Sylfaen" w:hAnsi="Sylfaen" w:cs="Calibri"/>
                <w:b/>
                <w:bCs/>
                <w:i/>
                <w:iCs/>
                <w:sz w:val="20"/>
                <w:szCs w:val="20"/>
                <w:lang w:bidi="ar-SA"/>
              </w:rPr>
            </w:pPr>
            <w:r w:rsidRPr="00A857A7">
              <w:rPr>
                <w:rFonts w:ascii="Sylfaen" w:hAnsi="Sylfaen" w:cs="Calibri"/>
                <w:b/>
                <w:bCs/>
                <w:i/>
                <w:iCs/>
                <w:sz w:val="20"/>
                <w:szCs w:val="20"/>
                <w:lang w:bidi="ar-SA"/>
              </w:rPr>
              <w:t>IV. Тротуар</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6,77</w:t>
            </w:r>
          </w:p>
        </w:tc>
      </w:tr>
      <w:tr w:rsidR="003C3F2E" w:rsidRPr="00A857A7" w:rsidTr="003C3F2E">
        <w:trPr>
          <w:trHeight w:val="70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Снос тротуара вручную, погрузка в / я транспортировка отвала 2 км</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2</w:t>
            </w:r>
            <w:r w:rsidRPr="00A857A7">
              <w:rPr>
                <w:rFonts w:ascii="Sylfaen" w:hAnsi="Sylfaen" w:cs="Calibri"/>
                <w:sz w:val="20"/>
                <w:szCs w:val="20"/>
                <w:lang w:bidi="ar-SA"/>
              </w:rPr>
              <w:t>/тн</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395.2/26.1</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450"/>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lastRenderedPageBreak/>
              <w:t>2</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 xml:space="preserve">То же с обработанным вручную фундаментом </w:t>
            </w:r>
            <w:r w:rsidRPr="00A857A7">
              <w:rPr>
                <w:rFonts w:ascii="Calibri" w:eastAsia="Calibri" w:hAnsi="Calibri"/>
                <w:i/>
                <w:iCs/>
                <w:sz w:val="20"/>
                <w:szCs w:val="20"/>
                <w:lang w:val="en-US" w:eastAsia="en-US" w:bidi="en-US"/>
              </w:rPr>
              <w:t>h</w:t>
            </w:r>
            <w:r w:rsidRPr="00A857A7">
              <w:rPr>
                <w:rFonts w:ascii="Calibri" w:eastAsia="Calibri" w:hAnsi="Calibri"/>
                <w:i/>
                <w:iCs/>
                <w:sz w:val="20"/>
                <w:szCs w:val="20"/>
                <w:lang w:eastAsia="en-US" w:bidi="en-US"/>
              </w:rPr>
              <w:t xml:space="preserve"> = 6 см.</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2</w:t>
            </w:r>
            <w:r w:rsidRPr="00A857A7">
              <w:rPr>
                <w:rFonts w:ascii="Sylfaen" w:hAnsi="Sylfaen" w:cs="Calibri"/>
                <w:sz w:val="20"/>
                <w:szCs w:val="20"/>
                <w:lang w:bidi="ar-SA"/>
              </w:rPr>
              <w:t>/тн</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395.2/42.7</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720"/>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3</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Снос базальтовых бордюров с погрузкой а / я транспортом на полигон 2 км</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3/0.4</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79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4</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Планировка земли под базальтовые бордюры</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3</w:t>
            </w:r>
          </w:p>
        </w:tc>
        <w:tc>
          <w:tcPr>
            <w:tcW w:w="1315"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0,33</w:t>
            </w:r>
          </w:p>
        </w:tc>
        <w:tc>
          <w:tcPr>
            <w:tcW w:w="1408"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720"/>
        </w:trPr>
        <w:tc>
          <w:tcPr>
            <w:tcW w:w="565" w:type="dxa"/>
            <w:tcBorders>
              <w:top w:val="single" w:sz="4" w:space="0" w:color="auto"/>
              <w:left w:val="single" w:sz="4" w:space="0" w:color="auto"/>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5</w:t>
            </w:r>
          </w:p>
        </w:tc>
        <w:tc>
          <w:tcPr>
            <w:tcW w:w="6280" w:type="dxa"/>
            <w:tcBorders>
              <w:top w:val="single" w:sz="4" w:space="0" w:color="auto"/>
              <w:left w:val="nil"/>
              <w:bottom w:val="single" w:sz="4" w:space="0" w:color="auto"/>
              <w:right w:val="single" w:sz="4" w:space="0" w:color="auto"/>
            </w:tcBorders>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Устройство новых базальтовых бордюров 15х30 бетона В12,5</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лм</w:t>
            </w:r>
          </w:p>
        </w:tc>
        <w:tc>
          <w:tcPr>
            <w:tcW w:w="1315"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15</w:t>
            </w:r>
          </w:p>
        </w:tc>
        <w:tc>
          <w:tcPr>
            <w:tcW w:w="1408"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402"/>
        </w:trPr>
        <w:tc>
          <w:tcPr>
            <w:tcW w:w="565" w:type="dxa"/>
            <w:tcBorders>
              <w:top w:val="single" w:sz="4" w:space="0" w:color="auto"/>
              <w:left w:val="single" w:sz="4" w:space="0" w:color="auto"/>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6</w:t>
            </w:r>
          </w:p>
        </w:tc>
        <w:tc>
          <w:tcPr>
            <w:tcW w:w="6280" w:type="dxa"/>
            <w:tcBorders>
              <w:top w:val="single" w:sz="4" w:space="0" w:color="auto"/>
              <w:left w:val="nil"/>
              <w:bottom w:val="single" w:sz="4" w:space="0" w:color="auto"/>
              <w:right w:val="single" w:sz="4" w:space="0" w:color="auto"/>
            </w:tcBorders>
            <w:noWrap/>
            <w:hideMark/>
          </w:tcPr>
          <w:p w:rsidR="003C3F2E" w:rsidRPr="00A857A7" w:rsidRDefault="003C3F2E" w:rsidP="003C3F2E">
            <w:pPr>
              <w:spacing w:after="200" w:line="288" w:lineRule="auto"/>
              <w:rPr>
                <w:rFonts w:ascii="Calibri" w:eastAsia="Calibri" w:hAnsi="Calibri"/>
                <w:i/>
                <w:iCs/>
                <w:sz w:val="20"/>
                <w:szCs w:val="20"/>
                <w:lang w:val="en-US" w:eastAsia="en-US" w:bidi="en-US"/>
              </w:rPr>
            </w:pPr>
            <w:r w:rsidRPr="00A857A7">
              <w:rPr>
                <w:rFonts w:ascii="Calibri" w:eastAsia="Calibri" w:hAnsi="Calibri"/>
                <w:i/>
                <w:iCs/>
                <w:sz w:val="20"/>
                <w:szCs w:val="20"/>
                <w:lang w:val="en-US" w:eastAsia="en-US" w:bidi="en-US"/>
              </w:rPr>
              <w:t xml:space="preserve">  из расчета 3,5 м 3/100 г</w:t>
            </w:r>
          </w:p>
        </w:tc>
        <w:tc>
          <w:tcPr>
            <w:tcW w:w="1220"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лм</w:t>
            </w:r>
          </w:p>
        </w:tc>
        <w:tc>
          <w:tcPr>
            <w:tcW w:w="1315"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40</w:t>
            </w:r>
          </w:p>
        </w:tc>
        <w:tc>
          <w:tcPr>
            <w:tcW w:w="1408"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402"/>
        </w:trPr>
        <w:tc>
          <w:tcPr>
            <w:tcW w:w="565" w:type="dxa"/>
            <w:tcBorders>
              <w:top w:val="single" w:sz="4" w:space="0" w:color="auto"/>
              <w:left w:val="single" w:sz="4" w:space="0" w:color="auto"/>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7</w:t>
            </w:r>
          </w:p>
        </w:tc>
        <w:tc>
          <w:tcPr>
            <w:tcW w:w="6280" w:type="dxa"/>
            <w:tcBorders>
              <w:top w:val="single" w:sz="4" w:space="0" w:color="auto"/>
              <w:left w:val="nil"/>
              <w:bottom w:val="single" w:sz="4" w:space="0" w:color="auto"/>
              <w:right w:val="single" w:sz="4" w:space="0" w:color="auto"/>
            </w:tcBorders>
            <w:noWrap/>
            <w:hideMark/>
          </w:tcPr>
          <w:p w:rsidR="003C3F2E" w:rsidRPr="00A857A7" w:rsidRDefault="003C3F2E" w:rsidP="003C3F2E">
            <w:pPr>
              <w:spacing w:after="200" w:line="288" w:lineRule="auto"/>
              <w:rPr>
                <w:rFonts w:ascii="Calibri" w:eastAsia="Calibri" w:hAnsi="Calibri"/>
                <w:i/>
                <w:iCs/>
                <w:sz w:val="20"/>
                <w:szCs w:val="20"/>
                <w:lang w:val="en-US" w:eastAsia="en-US" w:bidi="en-US"/>
              </w:rPr>
            </w:pPr>
            <w:r w:rsidRPr="00A857A7">
              <w:rPr>
                <w:rFonts w:ascii="Calibri" w:eastAsia="Calibri" w:hAnsi="Calibri"/>
                <w:i/>
                <w:iCs/>
                <w:sz w:val="20"/>
                <w:szCs w:val="20"/>
                <w:lang w:val="en-US" w:eastAsia="en-US" w:bidi="en-US"/>
              </w:rPr>
              <w:t>Монолитный бетон 8х20 кромка</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2</w:t>
            </w:r>
          </w:p>
        </w:tc>
        <w:tc>
          <w:tcPr>
            <w:tcW w:w="1315"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395,2</w:t>
            </w:r>
          </w:p>
        </w:tc>
        <w:tc>
          <w:tcPr>
            <w:tcW w:w="1408"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DC3DB4">
        <w:trPr>
          <w:trHeight w:val="321"/>
        </w:trPr>
        <w:tc>
          <w:tcPr>
            <w:tcW w:w="565" w:type="dxa"/>
            <w:tcBorders>
              <w:top w:val="single" w:sz="4" w:space="0" w:color="auto"/>
              <w:left w:val="single" w:sz="4" w:space="0" w:color="auto"/>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8</w:t>
            </w:r>
          </w:p>
        </w:tc>
        <w:tc>
          <w:tcPr>
            <w:tcW w:w="6280" w:type="dxa"/>
            <w:tcBorders>
              <w:top w:val="single" w:sz="4" w:space="0" w:color="auto"/>
              <w:left w:val="nil"/>
              <w:bottom w:val="single" w:sz="4" w:space="0" w:color="auto"/>
              <w:right w:val="single" w:sz="4" w:space="0" w:color="auto"/>
            </w:tcBorders>
            <w:noWrap/>
            <w:hideMark/>
          </w:tcPr>
          <w:p w:rsidR="003C3F2E" w:rsidRPr="00A857A7" w:rsidRDefault="003C3F2E" w:rsidP="003C3F2E">
            <w:pPr>
              <w:spacing w:after="200" w:line="288" w:lineRule="auto"/>
              <w:rPr>
                <w:rFonts w:ascii="Calibri" w:eastAsia="Calibri" w:hAnsi="Calibri"/>
                <w:i/>
                <w:iCs/>
                <w:sz w:val="20"/>
                <w:szCs w:val="20"/>
                <w:lang w:val="en-US" w:eastAsia="en-US" w:bidi="en-US"/>
              </w:rPr>
            </w:pPr>
            <w:r w:rsidRPr="00A857A7">
              <w:rPr>
                <w:rFonts w:ascii="Calibri" w:eastAsia="Calibri" w:hAnsi="Calibri"/>
                <w:i/>
                <w:iCs/>
                <w:sz w:val="20"/>
                <w:szCs w:val="20"/>
                <w:lang w:val="en-US" w:eastAsia="en-US" w:bidi="en-US"/>
              </w:rPr>
              <w:t>Пескоструйная основа h = 6 см.</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2</w:t>
            </w:r>
          </w:p>
        </w:tc>
        <w:tc>
          <w:tcPr>
            <w:tcW w:w="1315"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395,2</w:t>
            </w:r>
          </w:p>
        </w:tc>
        <w:tc>
          <w:tcPr>
            <w:tcW w:w="1408"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402"/>
        </w:trPr>
        <w:tc>
          <w:tcPr>
            <w:tcW w:w="565" w:type="dxa"/>
            <w:tcBorders>
              <w:top w:val="single" w:sz="4" w:space="0" w:color="auto"/>
              <w:left w:val="single" w:sz="4" w:space="0" w:color="auto"/>
              <w:bottom w:val="single" w:sz="4" w:space="0" w:color="auto"/>
              <w:right w:val="single" w:sz="4" w:space="0" w:color="auto"/>
            </w:tcBorders>
            <w:noWrap/>
            <w:vAlign w:val="bottom"/>
            <w:hideMark/>
          </w:tcPr>
          <w:p w:rsidR="003C3F2E" w:rsidRPr="00A857A7" w:rsidRDefault="003C3F2E" w:rsidP="003C3F2E">
            <w:pPr>
              <w:rPr>
                <w:rFonts w:ascii="Calibri" w:hAnsi="Calibri" w:cs="Calibri"/>
                <w:sz w:val="20"/>
                <w:szCs w:val="20"/>
                <w:lang w:bidi="ar-SA"/>
              </w:rPr>
            </w:pPr>
            <w:r w:rsidRPr="00A857A7">
              <w:rPr>
                <w:rFonts w:ascii="Calibri" w:hAnsi="Calibri" w:cs="Calibri"/>
                <w:sz w:val="20"/>
                <w:szCs w:val="20"/>
                <w:lang w:bidi="ar-SA"/>
              </w:rPr>
              <w:t> </w:t>
            </w:r>
          </w:p>
        </w:tc>
        <w:tc>
          <w:tcPr>
            <w:tcW w:w="628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b/>
                <w:bCs/>
                <w:i/>
                <w:iCs/>
                <w:sz w:val="20"/>
                <w:szCs w:val="20"/>
                <w:lang w:bidi="ar-SA"/>
              </w:rPr>
            </w:pPr>
            <w:r w:rsidRPr="00A857A7">
              <w:rPr>
                <w:rFonts w:ascii="Sylfaen" w:hAnsi="Sylfaen" w:cs="Calibri"/>
                <w:b/>
                <w:bCs/>
                <w:i/>
                <w:iCs/>
                <w:sz w:val="20"/>
                <w:szCs w:val="20"/>
                <w:lang w:bidi="ar-SA"/>
              </w:rPr>
              <w:t>IV. Люки</w:t>
            </w:r>
          </w:p>
        </w:tc>
        <w:tc>
          <w:tcPr>
            <w:tcW w:w="1220"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1315"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1408"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402"/>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w:t>
            </w:r>
          </w:p>
        </w:tc>
        <w:tc>
          <w:tcPr>
            <w:tcW w:w="6280" w:type="dxa"/>
            <w:tcBorders>
              <w:top w:val="single" w:sz="4" w:space="0" w:color="auto"/>
              <w:left w:val="nil"/>
              <w:bottom w:val="single" w:sz="4" w:space="0" w:color="auto"/>
              <w:right w:val="single" w:sz="4" w:space="0" w:color="auto"/>
            </w:tcBorders>
            <w:noWrap/>
            <w:hideMark/>
          </w:tcPr>
          <w:p w:rsidR="003C3F2E" w:rsidRPr="00A857A7" w:rsidRDefault="003C3F2E" w:rsidP="003C3F2E">
            <w:pPr>
              <w:spacing w:after="200" w:line="288" w:lineRule="auto"/>
              <w:rPr>
                <w:rFonts w:ascii="Calibri" w:eastAsia="Calibri" w:hAnsi="Calibri"/>
                <w:i/>
                <w:iCs/>
                <w:sz w:val="20"/>
                <w:szCs w:val="20"/>
                <w:lang w:val="en-US" w:eastAsia="en-US" w:bidi="en-US"/>
              </w:rPr>
            </w:pPr>
            <w:r w:rsidRPr="00A857A7">
              <w:rPr>
                <w:rFonts w:ascii="Calibri" w:eastAsia="Calibri" w:hAnsi="Calibri"/>
                <w:i/>
                <w:iCs/>
                <w:sz w:val="20"/>
                <w:szCs w:val="20"/>
                <w:lang w:val="en-US" w:eastAsia="en-US" w:bidi="en-US"/>
              </w:rPr>
              <w:t>Ремонт люков և апгрейд</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3</w:t>
            </w:r>
            <w:r w:rsidRPr="00A857A7">
              <w:rPr>
                <w:rFonts w:ascii="Sylfaen" w:hAnsi="Sylfaen" w:cs="Calibri"/>
                <w:sz w:val="20"/>
                <w:szCs w:val="20"/>
                <w:lang w:bidi="ar-SA"/>
              </w:rPr>
              <w:t>/шт</w:t>
            </w:r>
          </w:p>
        </w:tc>
        <w:tc>
          <w:tcPr>
            <w:tcW w:w="1315"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0.12/1</w:t>
            </w:r>
          </w:p>
        </w:tc>
        <w:tc>
          <w:tcPr>
            <w:tcW w:w="1408"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0,37</w:t>
            </w:r>
          </w:p>
        </w:tc>
      </w:tr>
      <w:tr w:rsidR="003C3F2E" w:rsidRPr="00A857A7" w:rsidTr="003C3F2E">
        <w:trPr>
          <w:trHeight w:val="402"/>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2</w:t>
            </w:r>
          </w:p>
        </w:tc>
        <w:tc>
          <w:tcPr>
            <w:tcW w:w="6280" w:type="dxa"/>
            <w:tcBorders>
              <w:top w:val="single" w:sz="4" w:space="0" w:color="auto"/>
              <w:left w:val="nil"/>
              <w:bottom w:val="single" w:sz="4" w:space="0" w:color="auto"/>
              <w:right w:val="single" w:sz="4" w:space="0" w:color="auto"/>
            </w:tcBorders>
            <w:noWrap/>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Новая плита 1,2х1,2 э / б с чугунной крышкой</w:t>
            </w:r>
          </w:p>
        </w:tc>
        <w:tc>
          <w:tcPr>
            <w:tcW w:w="1220"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шт</w:t>
            </w:r>
          </w:p>
        </w:tc>
        <w:tc>
          <w:tcPr>
            <w:tcW w:w="1315"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w:t>
            </w:r>
          </w:p>
        </w:tc>
        <w:tc>
          <w:tcPr>
            <w:tcW w:w="1408"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402"/>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628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b/>
                <w:bCs/>
                <w:i/>
                <w:iCs/>
                <w:sz w:val="20"/>
                <w:szCs w:val="20"/>
                <w:lang w:bidi="ar-SA"/>
              </w:rPr>
            </w:pPr>
            <w:r w:rsidRPr="00A857A7">
              <w:rPr>
                <w:rFonts w:ascii="Sylfaen" w:hAnsi="Sylfaen" w:cs="Calibri"/>
                <w:b/>
                <w:bCs/>
                <w:i/>
                <w:iCs/>
                <w:sz w:val="20"/>
                <w:szCs w:val="20"/>
                <w:lang w:bidi="ar-SA"/>
              </w:rPr>
              <w:t>IV. Стороны:</w:t>
            </w:r>
          </w:p>
        </w:tc>
        <w:tc>
          <w:tcPr>
            <w:tcW w:w="1220"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1315"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c>
          <w:tcPr>
            <w:tcW w:w="1408"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1,18</w:t>
            </w:r>
          </w:p>
        </w:tc>
      </w:tr>
      <w:tr w:rsidR="003C3F2E" w:rsidRPr="00A857A7" w:rsidTr="003C3F2E">
        <w:trPr>
          <w:trHeight w:val="402"/>
        </w:trPr>
        <w:tc>
          <w:tcPr>
            <w:tcW w:w="56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1</w:t>
            </w:r>
          </w:p>
        </w:tc>
        <w:tc>
          <w:tcPr>
            <w:tcW w:w="6280" w:type="dxa"/>
            <w:tcBorders>
              <w:top w:val="single" w:sz="4" w:space="0" w:color="auto"/>
              <w:left w:val="nil"/>
              <w:bottom w:val="single" w:sz="4" w:space="0" w:color="auto"/>
              <w:right w:val="single" w:sz="4" w:space="0" w:color="auto"/>
            </w:tcBorders>
            <w:noWrap/>
            <w:hideMark/>
          </w:tcPr>
          <w:p w:rsidR="003C3F2E" w:rsidRPr="00A857A7" w:rsidRDefault="003C3F2E" w:rsidP="003C3F2E">
            <w:pPr>
              <w:spacing w:after="200" w:line="288" w:lineRule="auto"/>
              <w:rPr>
                <w:rFonts w:ascii="Calibri" w:eastAsia="Calibri" w:hAnsi="Calibri"/>
                <w:i/>
                <w:iCs/>
                <w:sz w:val="20"/>
                <w:szCs w:val="20"/>
                <w:lang w:eastAsia="en-US" w:bidi="en-US"/>
              </w:rPr>
            </w:pPr>
            <w:r w:rsidRPr="00A857A7">
              <w:rPr>
                <w:rFonts w:ascii="Calibri" w:eastAsia="Calibri" w:hAnsi="Calibri"/>
                <w:i/>
                <w:iCs/>
                <w:sz w:val="20"/>
                <w:szCs w:val="20"/>
                <w:lang w:eastAsia="en-US" w:bidi="en-US"/>
              </w:rPr>
              <w:t>Боковое крепление песчано-гравийным = 5 см.</w:t>
            </w:r>
          </w:p>
        </w:tc>
        <w:tc>
          <w:tcPr>
            <w:tcW w:w="1220" w:type="dxa"/>
            <w:tcBorders>
              <w:top w:val="single" w:sz="4" w:space="0" w:color="auto"/>
              <w:left w:val="nil"/>
              <w:bottom w:val="single" w:sz="4" w:space="0" w:color="auto"/>
              <w:right w:val="single" w:sz="4" w:space="0" w:color="auto"/>
            </w:tcBorders>
            <w:noWrap/>
            <w:vAlign w:val="center"/>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м</w:t>
            </w:r>
            <w:r w:rsidRPr="00A857A7">
              <w:rPr>
                <w:rFonts w:ascii="Sylfaen" w:hAnsi="Sylfaen" w:cs="Calibri"/>
                <w:sz w:val="20"/>
                <w:szCs w:val="20"/>
                <w:vertAlign w:val="superscript"/>
                <w:lang w:bidi="ar-SA"/>
              </w:rPr>
              <w:t>2</w:t>
            </w:r>
          </w:p>
        </w:tc>
        <w:tc>
          <w:tcPr>
            <w:tcW w:w="1315"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962</w:t>
            </w:r>
          </w:p>
        </w:tc>
        <w:tc>
          <w:tcPr>
            <w:tcW w:w="1408" w:type="dxa"/>
            <w:tcBorders>
              <w:top w:val="single" w:sz="4" w:space="0" w:color="auto"/>
              <w:left w:val="nil"/>
              <w:bottom w:val="single" w:sz="4" w:space="0" w:color="auto"/>
              <w:right w:val="single" w:sz="4" w:space="0" w:color="auto"/>
            </w:tcBorders>
            <w:noWrap/>
            <w:vAlign w:val="bottom"/>
            <w:hideMark/>
          </w:tcPr>
          <w:p w:rsidR="003C3F2E" w:rsidRPr="00A857A7" w:rsidRDefault="003C3F2E" w:rsidP="003C3F2E">
            <w:pPr>
              <w:jc w:val="center"/>
              <w:rPr>
                <w:rFonts w:ascii="Sylfaen" w:hAnsi="Sylfaen" w:cs="Calibri"/>
                <w:sz w:val="20"/>
                <w:szCs w:val="20"/>
                <w:lang w:bidi="ar-SA"/>
              </w:rPr>
            </w:pPr>
            <w:r w:rsidRPr="00A857A7">
              <w:rPr>
                <w:rFonts w:ascii="Sylfaen" w:hAnsi="Sylfaen" w:cs="Calibri"/>
                <w:sz w:val="20"/>
                <w:szCs w:val="20"/>
                <w:lang w:bidi="ar-SA"/>
              </w:rPr>
              <w:t> </w:t>
            </w:r>
          </w:p>
        </w:tc>
      </w:tr>
      <w:tr w:rsidR="003C3F2E" w:rsidRPr="00A857A7" w:rsidTr="003C3F2E">
        <w:trPr>
          <w:trHeight w:val="330"/>
        </w:trPr>
        <w:tc>
          <w:tcPr>
            <w:tcW w:w="565" w:type="dxa"/>
            <w:tcBorders>
              <w:top w:val="single" w:sz="4" w:space="0" w:color="auto"/>
              <w:left w:val="single" w:sz="4" w:space="0" w:color="auto"/>
              <w:bottom w:val="single" w:sz="4" w:space="0" w:color="auto"/>
              <w:right w:val="single" w:sz="4" w:space="0" w:color="auto"/>
            </w:tcBorders>
            <w:noWrap/>
            <w:vAlign w:val="bottom"/>
            <w:hideMark/>
          </w:tcPr>
          <w:p w:rsidR="003C3F2E" w:rsidRPr="00A857A7" w:rsidRDefault="003C3F2E" w:rsidP="003C3F2E">
            <w:pPr>
              <w:spacing w:line="276" w:lineRule="auto"/>
              <w:rPr>
                <w:rFonts w:ascii="Calibri" w:eastAsia="Calibri" w:hAnsi="Calibri"/>
                <w:sz w:val="20"/>
                <w:szCs w:val="20"/>
                <w:lang w:eastAsia="en-US" w:bidi="ar-SA"/>
              </w:rPr>
            </w:pPr>
          </w:p>
        </w:tc>
        <w:tc>
          <w:tcPr>
            <w:tcW w:w="6280" w:type="dxa"/>
            <w:tcBorders>
              <w:top w:val="single" w:sz="4" w:space="0" w:color="auto"/>
              <w:left w:val="single" w:sz="4" w:space="0" w:color="auto"/>
              <w:bottom w:val="single" w:sz="4" w:space="0" w:color="auto"/>
              <w:right w:val="single" w:sz="4" w:space="0" w:color="auto"/>
            </w:tcBorders>
            <w:noWrap/>
            <w:hideMark/>
          </w:tcPr>
          <w:p w:rsidR="003C3F2E" w:rsidRPr="00A857A7" w:rsidRDefault="003C3F2E" w:rsidP="003C3F2E">
            <w:pPr>
              <w:spacing w:after="200" w:line="288" w:lineRule="auto"/>
              <w:rPr>
                <w:rFonts w:ascii="Calibri" w:eastAsia="Calibri" w:hAnsi="Calibri"/>
                <w:i/>
                <w:iCs/>
                <w:sz w:val="20"/>
                <w:szCs w:val="20"/>
                <w:lang w:val="en-US" w:eastAsia="en-US" w:bidi="en-US"/>
              </w:rPr>
            </w:pPr>
            <w:r w:rsidRPr="00A857A7">
              <w:rPr>
                <w:rFonts w:ascii="Calibri" w:eastAsia="Calibri" w:hAnsi="Calibri"/>
                <w:i/>
                <w:iCs/>
                <w:sz w:val="20"/>
                <w:szCs w:val="20"/>
                <w:lang w:val="en-US" w:eastAsia="en-US" w:bidi="en-US"/>
              </w:rPr>
              <w:t xml:space="preserve">  Всего:%</w:t>
            </w:r>
          </w:p>
        </w:tc>
        <w:tc>
          <w:tcPr>
            <w:tcW w:w="1220"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spacing w:line="276" w:lineRule="auto"/>
              <w:rPr>
                <w:rFonts w:ascii="Calibri" w:eastAsia="Calibri" w:hAnsi="Calibri"/>
                <w:sz w:val="20"/>
                <w:szCs w:val="20"/>
                <w:lang w:eastAsia="en-US" w:bidi="ar-SA"/>
              </w:rPr>
            </w:pP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spacing w:line="276" w:lineRule="auto"/>
              <w:rPr>
                <w:rFonts w:ascii="Calibri" w:eastAsia="Calibri" w:hAnsi="Calibri"/>
                <w:sz w:val="20"/>
                <w:szCs w:val="20"/>
                <w:lang w:eastAsia="en-US" w:bidi="ar-SA"/>
              </w:rPr>
            </w:pPr>
          </w:p>
        </w:tc>
        <w:tc>
          <w:tcPr>
            <w:tcW w:w="1408"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jc w:val="center"/>
              <w:rPr>
                <w:rFonts w:ascii="Times Armenian" w:hAnsi="Times Armenian" w:cs="Calibri"/>
                <w:sz w:val="20"/>
                <w:szCs w:val="20"/>
                <w:lang w:bidi="ar-SA"/>
              </w:rPr>
            </w:pPr>
            <w:r w:rsidRPr="00A857A7">
              <w:rPr>
                <w:rFonts w:ascii="Times Armenian" w:hAnsi="Times Armenian" w:cs="Calibri"/>
                <w:sz w:val="20"/>
                <w:szCs w:val="20"/>
                <w:lang w:bidi="ar-SA"/>
              </w:rPr>
              <w:t>100,00</w:t>
            </w:r>
          </w:p>
        </w:tc>
      </w:tr>
      <w:tr w:rsidR="003C3F2E" w:rsidRPr="00A857A7" w:rsidTr="003C3F2E">
        <w:trPr>
          <w:trHeight w:val="330"/>
        </w:trPr>
        <w:tc>
          <w:tcPr>
            <w:tcW w:w="565" w:type="dxa"/>
            <w:tcBorders>
              <w:top w:val="single" w:sz="4" w:space="0" w:color="auto"/>
              <w:left w:val="single" w:sz="4" w:space="0" w:color="auto"/>
              <w:bottom w:val="single" w:sz="4" w:space="0" w:color="auto"/>
              <w:right w:val="single" w:sz="4" w:space="0" w:color="auto"/>
            </w:tcBorders>
            <w:noWrap/>
            <w:vAlign w:val="bottom"/>
            <w:hideMark/>
          </w:tcPr>
          <w:p w:rsidR="003C3F2E" w:rsidRPr="00A857A7" w:rsidRDefault="003C3F2E" w:rsidP="003C3F2E">
            <w:pPr>
              <w:spacing w:line="276" w:lineRule="auto"/>
              <w:rPr>
                <w:rFonts w:ascii="Calibri" w:eastAsia="Calibri" w:hAnsi="Calibri"/>
                <w:sz w:val="20"/>
                <w:szCs w:val="20"/>
                <w:lang w:eastAsia="en-US" w:bidi="ar-SA"/>
              </w:rPr>
            </w:pPr>
          </w:p>
        </w:tc>
        <w:tc>
          <w:tcPr>
            <w:tcW w:w="6280" w:type="dxa"/>
            <w:tcBorders>
              <w:top w:val="single" w:sz="4" w:space="0" w:color="auto"/>
              <w:left w:val="single" w:sz="4" w:space="0" w:color="auto"/>
              <w:bottom w:val="single" w:sz="4" w:space="0" w:color="auto"/>
              <w:right w:val="single" w:sz="4" w:space="0" w:color="auto"/>
            </w:tcBorders>
            <w:noWrap/>
            <w:hideMark/>
          </w:tcPr>
          <w:p w:rsidR="003C3F2E" w:rsidRPr="00A857A7" w:rsidRDefault="003C3F2E" w:rsidP="003C3F2E">
            <w:pPr>
              <w:spacing w:after="200" w:line="288" w:lineRule="auto"/>
              <w:rPr>
                <w:rFonts w:ascii="Calibri" w:eastAsia="Calibri" w:hAnsi="Calibri"/>
                <w:i/>
                <w:iCs/>
                <w:sz w:val="20"/>
                <w:szCs w:val="20"/>
                <w:lang w:val="en-US" w:eastAsia="en-US" w:bidi="en-US"/>
              </w:rPr>
            </w:pPr>
            <w:r w:rsidRPr="00A857A7">
              <w:rPr>
                <w:rFonts w:ascii="Calibri" w:eastAsia="Calibri" w:hAnsi="Calibri"/>
                <w:i/>
                <w:iCs/>
                <w:sz w:val="20"/>
                <w:szCs w:val="20"/>
                <w:lang w:eastAsia="en-US" w:bidi="en-US"/>
              </w:rPr>
              <w:t xml:space="preserve">  Итого, включая прибыль, накладные расходы </w:t>
            </w:r>
            <w:r w:rsidRPr="00A857A7">
              <w:rPr>
                <w:rFonts w:ascii="Calibri" w:eastAsia="Calibri" w:hAnsi="Calibri"/>
                <w:i/>
                <w:iCs/>
                <w:sz w:val="20"/>
                <w:szCs w:val="20"/>
                <w:lang w:val="en-US" w:eastAsia="en-US" w:bidi="en-US"/>
              </w:rPr>
              <w:t>և</w:t>
            </w:r>
            <w:r w:rsidRPr="00A857A7">
              <w:rPr>
                <w:rFonts w:ascii="Calibri" w:eastAsia="Calibri" w:hAnsi="Calibri"/>
                <w:i/>
                <w:iCs/>
                <w:sz w:val="20"/>
                <w:szCs w:val="20"/>
                <w:lang w:eastAsia="en-US" w:bidi="en-US"/>
              </w:rPr>
              <w:t xml:space="preserve"> НДС (тыс. </w:t>
            </w:r>
            <w:r w:rsidRPr="00A857A7">
              <w:rPr>
                <w:rFonts w:ascii="Calibri" w:eastAsia="Calibri" w:hAnsi="Calibri"/>
                <w:i/>
                <w:iCs/>
                <w:sz w:val="20"/>
                <w:szCs w:val="20"/>
                <w:lang w:val="en-US" w:eastAsia="en-US" w:bidi="en-US"/>
              </w:rPr>
              <w:t>Драм)</w:t>
            </w:r>
          </w:p>
        </w:tc>
        <w:tc>
          <w:tcPr>
            <w:tcW w:w="1220"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spacing w:line="276" w:lineRule="auto"/>
              <w:rPr>
                <w:rFonts w:ascii="Calibri" w:eastAsia="Calibri" w:hAnsi="Calibri"/>
                <w:sz w:val="20"/>
                <w:szCs w:val="20"/>
                <w:lang w:eastAsia="en-US" w:bidi="ar-SA"/>
              </w:rPr>
            </w:pP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3C3F2E" w:rsidRPr="00A857A7" w:rsidRDefault="003C3F2E" w:rsidP="003C3F2E">
            <w:pPr>
              <w:spacing w:line="276" w:lineRule="auto"/>
              <w:rPr>
                <w:rFonts w:ascii="Calibri" w:eastAsia="Calibri" w:hAnsi="Calibri"/>
                <w:sz w:val="20"/>
                <w:szCs w:val="20"/>
                <w:lang w:eastAsia="en-US" w:bidi="ar-SA"/>
              </w:rPr>
            </w:pPr>
          </w:p>
        </w:tc>
        <w:tc>
          <w:tcPr>
            <w:tcW w:w="1408" w:type="dxa"/>
            <w:tcBorders>
              <w:top w:val="single" w:sz="4" w:space="0" w:color="auto"/>
              <w:left w:val="single" w:sz="4" w:space="0" w:color="auto"/>
              <w:bottom w:val="single" w:sz="4" w:space="0" w:color="auto"/>
              <w:right w:val="single" w:sz="4" w:space="0" w:color="auto"/>
            </w:tcBorders>
            <w:noWrap/>
            <w:vAlign w:val="bottom"/>
            <w:hideMark/>
          </w:tcPr>
          <w:p w:rsidR="003C3F2E" w:rsidRPr="00A857A7" w:rsidRDefault="003C3F2E" w:rsidP="003C3F2E">
            <w:pPr>
              <w:jc w:val="right"/>
              <w:rPr>
                <w:rFonts w:ascii="Calibri" w:hAnsi="Calibri" w:cs="Calibri"/>
                <w:b/>
                <w:bCs/>
                <w:color w:val="000000"/>
                <w:sz w:val="20"/>
                <w:szCs w:val="20"/>
                <w:lang w:bidi="ar-SA"/>
              </w:rPr>
            </w:pPr>
            <w:r w:rsidRPr="00A857A7">
              <w:rPr>
                <w:rFonts w:ascii="Calibri" w:hAnsi="Calibri" w:cs="Calibri"/>
                <w:b/>
                <w:bCs/>
                <w:color w:val="000000"/>
                <w:sz w:val="20"/>
                <w:szCs w:val="20"/>
                <w:lang w:bidi="ar-SA"/>
              </w:rPr>
              <w:t>36335,57</w:t>
            </w:r>
          </w:p>
        </w:tc>
      </w:tr>
    </w:tbl>
    <w:p w:rsidR="003C3F2E" w:rsidRPr="008479A8" w:rsidRDefault="003C3F2E" w:rsidP="003C3F2E">
      <w:pPr>
        <w:widowControl w:val="0"/>
        <w:spacing w:after="160"/>
        <w:jc w:val="center"/>
        <w:rPr>
          <w:rFonts w:ascii="GHEA Grapalat" w:hAnsi="GHEA Grapalat"/>
          <w:i/>
          <w:sz w:val="20"/>
          <w:szCs w:val="20"/>
        </w:rPr>
      </w:pPr>
      <w:r w:rsidRPr="008479A8">
        <w:rPr>
          <w:rFonts w:ascii="GHEA Grapalat" w:hAnsi="GHEA Grapalat"/>
          <w:sz w:val="20"/>
          <w:szCs w:val="20"/>
        </w:rPr>
        <w:t xml:space="preserve">* Подрядчик выполняет работы по адресу </w:t>
      </w:r>
      <w:r w:rsidRPr="008479A8">
        <w:rPr>
          <w:rFonts w:ascii="inherit" w:hAnsi="inherit" w:cs="Courier New"/>
          <w:b/>
          <w:color w:val="202124"/>
          <w:sz w:val="20"/>
          <w:szCs w:val="20"/>
        </w:rPr>
        <w:t>улиц</w:t>
      </w:r>
      <w:r>
        <w:rPr>
          <w:rFonts w:ascii="inherit" w:hAnsi="inherit" w:cs="Courier New"/>
          <w:b/>
          <w:color w:val="202124"/>
          <w:sz w:val="20"/>
          <w:szCs w:val="20"/>
        </w:rPr>
        <w:t xml:space="preserve">а 7-ая </w:t>
      </w:r>
      <w:r w:rsidRPr="008479A8">
        <w:rPr>
          <w:rFonts w:ascii="inherit" w:hAnsi="inherit" w:cs="Courier New"/>
          <w:b/>
          <w:color w:val="202124"/>
          <w:sz w:val="20"/>
          <w:szCs w:val="20"/>
        </w:rPr>
        <w:t xml:space="preserve"> </w:t>
      </w:r>
      <w:r>
        <w:rPr>
          <w:rFonts w:ascii="inherit" w:hAnsi="inherit" w:cs="Courier New"/>
          <w:b/>
          <w:color w:val="202124"/>
          <w:sz w:val="20"/>
          <w:szCs w:val="20"/>
        </w:rPr>
        <w:t xml:space="preserve">и 9-ая  </w:t>
      </w:r>
      <w:r w:rsidRPr="008479A8">
        <w:rPr>
          <w:rFonts w:ascii="inherit" w:hAnsi="inherit" w:cs="Courier New"/>
          <w:b/>
          <w:color w:val="202124"/>
          <w:sz w:val="20"/>
          <w:szCs w:val="20"/>
        </w:rPr>
        <w:t xml:space="preserve">община </w:t>
      </w:r>
      <w:r>
        <w:rPr>
          <w:rFonts w:ascii="inherit" w:hAnsi="inherit" w:cs="Courier New"/>
          <w:b/>
          <w:color w:val="202124"/>
          <w:sz w:val="20"/>
          <w:szCs w:val="20"/>
        </w:rPr>
        <w:t xml:space="preserve">Нор Харберд  </w:t>
      </w:r>
    </w:p>
    <w:p w:rsidR="003C3F2E" w:rsidRPr="009F3DC7" w:rsidRDefault="003C3F2E" w:rsidP="003C3F2E">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C3F2E" w:rsidRPr="009F3DC7" w:rsidTr="003C3F2E">
        <w:trPr>
          <w:jc w:val="center"/>
        </w:trPr>
        <w:tc>
          <w:tcPr>
            <w:tcW w:w="4536" w:type="dxa"/>
          </w:tcPr>
          <w:p w:rsidR="003C3F2E" w:rsidRDefault="003C3F2E" w:rsidP="003C3F2E">
            <w:pPr>
              <w:widowControl w:val="0"/>
              <w:spacing w:after="160" w:line="360" w:lineRule="auto"/>
              <w:jc w:val="center"/>
              <w:rPr>
                <w:rFonts w:ascii="GHEA Grapalat" w:hAnsi="GHEA Grapalat"/>
                <w:b/>
                <w:sz w:val="20"/>
                <w:szCs w:val="20"/>
              </w:rPr>
            </w:pPr>
            <w:r w:rsidRPr="006976E9">
              <w:rPr>
                <w:rFonts w:ascii="GHEA Grapalat" w:hAnsi="GHEA Grapalat"/>
                <w:b/>
                <w:sz w:val="20"/>
                <w:szCs w:val="20"/>
              </w:rPr>
              <w:t>ЗАКАЗЧИК</w:t>
            </w:r>
          </w:p>
          <w:p w:rsidR="003C3F2E" w:rsidRPr="00E15766" w:rsidRDefault="003C3F2E" w:rsidP="003C3F2E">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Муниципалитет Нор Харберд </w:t>
            </w:r>
          </w:p>
          <w:p w:rsidR="003C3F2E" w:rsidRPr="00540616" w:rsidRDefault="003C3F2E" w:rsidP="003C3F2E">
            <w:pPr>
              <w:widowControl w:val="0"/>
              <w:jc w:val="center"/>
              <w:rPr>
                <w:rFonts w:ascii="GHEA Grapalat" w:hAnsi="GHEA Grapalat"/>
                <w:i/>
                <w:sz w:val="20"/>
                <w:szCs w:val="20"/>
              </w:rPr>
            </w:pPr>
            <w:r w:rsidRPr="00E15766">
              <w:rPr>
                <w:rFonts w:ascii="GHEA Grapalat" w:hAnsi="GHEA Grapalat"/>
                <w:i/>
                <w:sz w:val="20"/>
                <w:szCs w:val="20"/>
              </w:rPr>
              <w:t xml:space="preserve">О </w:t>
            </w:r>
            <w:r>
              <w:rPr>
                <w:rFonts w:ascii="GHEA Grapalat" w:hAnsi="GHEA Grapalat"/>
                <w:i/>
                <w:sz w:val="20"/>
                <w:szCs w:val="20"/>
              </w:rPr>
              <w:t xml:space="preserve"> Нор Харберд  улица Баграмяна 10 </w:t>
            </w:r>
          </w:p>
          <w:p w:rsidR="003C3F2E" w:rsidRPr="00915BB9" w:rsidRDefault="003C3F2E" w:rsidP="003C3F2E">
            <w:pPr>
              <w:widowControl w:val="0"/>
              <w:jc w:val="center"/>
              <w:rPr>
                <w:rFonts w:ascii="GHEA Grapalat" w:hAnsi="GHEA Grapalat"/>
                <w:i/>
                <w:sz w:val="20"/>
                <w:szCs w:val="20"/>
                <w:lang w:eastAsia="en-US" w:bidi="ar-SA"/>
              </w:rPr>
            </w:pPr>
            <w:r w:rsidRPr="00E15766">
              <w:rPr>
                <w:rFonts w:ascii="GHEA Grapalat" w:hAnsi="GHEA Grapalat"/>
                <w:i/>
                <w:sz w:val="20"/>
                <w:szCs w:val="20"/>
                <w:lang w:eastAsia="en-US" w:bidi="ar-SA"/>
              </w:rPr>
              <w:t xml:space="preserve">Н/С </w:t>
            </w:r>
            <w:r>
              <w:rPr>
                <w:rFonts w:ascii="GHEA Grapalat" w:hAnsi="GHEA Grapalat"/>
                <w:i/>
                <w:sz w:val="20"/>
                <w:szCs w:val="20"/>
                <w:lang w:eastAsia="en-US" w:bidi="ar-SA"/>
              </w:rPr>
              <w:t>900432356021</w:t>
            </w:r>
          </w:p>
          <w:p w:rsidR="003C3F2E" w:rsidRPr="00915BB9" w:rsidRDefault="003C3F2E" w:rsidP="003C3F2E">
            <w:pPr>
              <w:widowControl w:val="0"/>
              <w:jc w:val="center"/>
              <w:rPr>
                <w:rFonts w:ascii="GHEA Grapalat" w:hAnsi="GHEA Grapalat"/>
                <w:i/>
                <w:sz w:val="20"/>
                <w:szCs w:val="20"/>
                <w:lang w:eastAsia="en-US" w:bidi="ar-SA"/>
              </w:rPr>
            </w:pPr>
            <w:r w:rsidRPr="00915BB9">
              <w:rPr>
                <w:rFonts w:ascii="GHEA Grapalat" w:hAnsi="GHEA Grapalat"/>
                <w:i/>
                <w:sz w:val="20"/>
                <w:szCs w:val="20"/>
                <w:lang w:eastAsia="en-US" w:bidi="ar-SA"/>
              </w:rPr>
              <w:t>Оперативний отдел МФ РА</w:t>
            </w:r>
          </w:p>
          <w:p w:rsidR="003C3F2E" w:rsidRPr="00031276" w:rsidRDefault="003C3F2E" w:rsidP="003C3F2E">
            <w:pPr>
              <w:widowControl w:val="0"/>
              <w:jc w:val="center"/>
              <w:rPr>
                <w:rFonts w:ascii="GHEA Grapalat" w:hAnsi="GHEA Grapalat"/>
                <w:i/>
                <w:sz w:val="20"/>
                <w:szCs w:val="20"/>
              </w:rPr>
            </w:pPr>
            <w:r w:rsidRPr="00E15766">
              <w:rPr>
                <w:rFonts w:ascii="GHEA Grapalat" w:hAnsi="GHEA Grapalat"/>
                <w:i/>
                <w:sz w:val="20"/>
                <w:szCs w:val="20"/>
                <w:lang w:eastAsia="en-US" w:bidi="ar-SA"/>
              </w:rPr>
              <w:t xml:space="preserve">УНН </w:t>
            </w:r>
            <w:r w:rsidRPr="00E15766">
              <w:rPr>
                <w:rFonts w:ascii="GHEA Grapalat" w:hAnsi="GHEA Grapalat" w:cs="Arial"/>
                <w:i/>
                <w:sz w:val="20"/>
                <w:szCs w:val="20"/>
                <w:lang w:val="hy-AM" w:eastAsia="en-US" w:bidi="ar-SA"/>
              </w:rPr>
              <w:t>0</w:t>
            </w:r>
            <w:r>
              <w:rPr>
                <w:rFonts w:ascii="GHEA Grapalat" w:hAnsi="GHEA Grapalat" w:cs="Arial"/>
                <w:i/>
                <w:sz w:val="20"/>
                <w:szCs w:val="20"/>
                <w:lang w:eastAsia="en-US" w:bidi="ar-SA"/>
              </w:rPr>
              <w:t>3801359</w:t>
            </w:r>
          </w:p>
          <w:p w:rsidR="003C3F2E" w:rsidRPr="006976E9" w:rsidRDefault="003C3F2E" w:rsidP="003C3F2E">
            <w:pPr>
              <w:widowControl w:val="0"/>
              <w:jc w:val="center"/>
              <w:rPr>
                <w:rFonts w:ascii="GHEA Grapalat" w:hAnsi="GHEA Grapalat"/>
                <w:sz w:val="20"/>
                <w:szCs w:val="20"/>
                <w:lang w:val="en-US"/>
              </w:rPr>
            </w:pPr>
            <w:r w:rsidRPr="006976E9">
              <w:rPr>
                <w:rFonts w:ascii="GHEA Grapalat" w:hAnsi="GHEA Grapalat"/>
                <w:sz w:val="20"/>
                <w:szCs w:val="20"/>
                <w:lang w:val="en-US"/>
              </w:rPr>
              <w:t>______________</w:t>
            </w:r>
          </w:p>
          <w:p w:rsidR="003C3F2E" w:rsidRPr="006976E9" w:rsidRDefault="003C3F2E" w:rsidP="003C3F2E">
            <w:pPr>
              <w:widowControl w:val="0"/>
              <w:spacing w:after="160" w:line="360" w:lineRule="auto"/>
              <w:jc w:val="center"/>
              <w:rPr>
                <w:rFonts w:ascii="GHEA Grapalat" w:hAnsi="GHEA Grapalat"/>
                <w:sz w:val="20"/>
                <w:szCs w:val="20"/>
                <w:vertAlign w:val="superscript"/>
              </w:rPr>
            </w:pPr>
            <w:r w:rsidRPr="006976E9">
              <w:rPr>
                <w:rFonts w:ascii="GHEA Grapalat" w:hAnsi="GHEA Grapalat"/>
                <w:sz w:val="20"/>
                <w:szCs w:val="20"/>
                <w:vertAlign w:val="superscript"/>
              </w:rPr>
              <w:t>/подпись/</w:t>
            </w:r>
          </w:p>
          <w:p w:rsidR="003C3F2E" w:rsidRPr="00DC3DB4" w:rsidRDefault="003C3F2E" w:rsidP="003C3F2E">
            <w:pPr>
              <w:widowControl w:val="0"/>
              <w:spacing w:after="160" w:line="360" w:lineRule="auto"/>
              <w:jc w:val="center"/>
              <w:rPr>
                <w:rFonts w:ascii="GHEA Grapalat" w:hAnsi="GHEA Grapalat"/>
                <w:sz w:val="16"/>
                <w:szCs w:val="16"/>
              </w:rPr>
            </w:pPr>
            <w:r w:rsidRPr="00DC3DB4">
              <w:rPr>
                <w:rFonts w:ascii="GHEA Grapalat" w:hAnsi="GHEA Grapalat"/>
                <w:sz w:val="16"/>
                <w:szCs w:val="16"/>
              </w:rPr>
              <w:t>М. П.</w:t>
            </w:r>
          </w:p>
        </w:tc>
        <w:tc>
          <w:tcPr>
            <w:tcW w:w="760" w:type="dxa"/>
          </w:tcPr>
          <w:p w:rsidR="003C3F2E" w:rsidRPr="006976E9" w:rsidRDefault="003C3F2E" w:rsidP="003C3F2E">
            <w:pPr>
              <w:widowControl w:val="0"/>
              <w:spacing w:after="160" w:line="360" w:lineRule="auto"/>
              <w:jc w:val="center"/>
              <w:rPr>
                <w:rFonts w:ascii="GHEA Grapalat" w:hAnsi="GHEA Grapalat"/>
                <w:sz w:val="20"/>
                <w:szCs w:val="20"/>
              </w:rPr>
            </w:pPr>
          </w:p>
        </w:tc>
        <w:tc>
          <w:tcPr>
            <w:tcW w:w="4343" w:type="dxa"/>
          </w:tcPr>
          <w:p w:rsidR="003C3F2E" w:rsidRDefault="003C3F2E" w:rsidP="003C3F2E">
            <w:pPr>
              <w:widowControl w:val="0"/>
              <w:spacing w:after="160" w:line="360" w:lineRule="auto"/>
              <w:jc w:val="center"/>
              <w:rPr>
                <w:rFonts w:ascii="GHEA Grapalat" w:hAnsi="GHEA Grapalat"/>
                <w:b/>
                <w:sz w:val="20"/>
                <w:szCs w:val="20"/>
              </w:rPr>
            </w:pPr>
            <w:r w:rsidRPr="006976E9">
              <w:rPr>
                <w:rFonts w:ascii="GHEA Grapalat" w:hAnsi="GHEA Grapalat"/>
                <w:b/>
                <w:sz w:val="20"/>
                <w:szCs w:val="20"/>
              </w:rPr>
              <w:t>ПОДРЯДЧИК</w:t>
            </w:r>
          </w:p>
          <w:p w:rsidR="003C3F2E" w:rsidRDefault="003C3F2E" w:rsidP="003C3F2E">
            <w:pPr>
              <w:widowControl w:val="0"/>
              <w:spacing w:after="160" w:line="360" w:lineRule="auto"/>
              <w:jc w:val="center"/>
              <w:rPr>
                <w:rFonts w:ascii="GHEA Grapalat" w:hAnsi="GHEA Grapalat"/>
                <w:b/>
                <w:sz w:val="20"/>
                <w:szCs w:val="20"/>
              </w:rPr>
            </w:pPr>
          </w:p>
          <w:p w:rsidR="003C3F2E" w:rsidRPr="00A51671" w:rsidRDefault="003C3F2E" w:rsidP="00DC3DB4">
            <w:pPr>
              <w:widowControl w:val="0"/>
              <w:spacing w:after="160" w:line="360" w:lineRule="auto"/>
              <w:rPr>
                <w:rFonts w:ascii="GHEA Grapalat" w:hAnsi="GHEA Grapalat" w:cs="Sylfaen"/>
                <w:b/>
                <w:bCs/>
                <w:sz w:val="20"/>
                <w:szCs w:val="20"/>
                <w:lang w:val="en-US"/>
              </w:rPr>
            </w:pPr>
          </w:p>
          <w:p w:rsidR="003C3F2E" w:rsidRPr="006976E9" w:rsidRDefault="003C3F2E" w:rsidP="003C3F2E">
            <w:pPr>
              <w:widowControl w:val="0"/>
              <w:jc w:val="center"/>
              <w:rPr>
                <w:rFonts w:ascii="GHEA Grapalat" w:hAnsi="GHEA Grapalat"/>
                <w:sz w:val="20"/>
                <w:szCs w:val="20"/>
                <w:lang w:val="en-US"/>
              </w:rPr>
            </w:pPr>
            <w:r w:rsidRPr="006976E9">
              <w:rPr>
                <w:rFonts w:ascii="GHEA Grapalat" w:hAnsi="GHEA Grapalat"/>
                <w:sz w:val="20"/>
                <w:szCs w:val="20"/>
                <w:lang w:val="en-US"/>
              </w:rPr>
              <w:t>_________</w:t>
            </w:r>
          </w:p>
          <w:p w:rsidR="003C3F2E" w:rsidRPr="006976E9" w:rsidRDefault="003C3F2E" w:rsidP="003C3F2E">
            <w:pPr>
              <w:widowControl w:val="0"/>
              <w:spacing w:after="160" w:line="360" w:lineRule="auto"/>
              <w:jc w:val="center"/>
              <w:rPr>
                <w:rFonts w:ascii="GHEA Grapalat" w:hAnsi="GHEA Grapalat"/>
                <w:sz w:val="20"/>
                <w:szCs w:val="20"/>
                <w:vertAlign w:val="superscript"/>
              </w:rPr>
            </w:pPr>
            <w:r w:rsidRPr="006976E9">
              <w:rPr>
                <w:rFonts w:ascii="GHEA Grapalat" w:hAnsi="GHEA Grapalat"/>
                <w:sz w:val="20"/>
                <w:szCs w:val="20"/>
                <w:vertAlign w:val="superscript"/>
              </w:rPr>
              <w:t>/подпись/</w:t>
            </w:r>
          </w:p>
          <w:p w:rsidR="003C3F2E" w:rsidRPr="00DC3DB4" w:rsidRDefault="003C3F2E" w:rsidP="003C3F2E">
            <w:pPr>
              <w:widowControl w:val="0"/>
              <w:spacing w:after="160" w:line="360" w:lineRule="auto"/>
              <w:jc w:val="center"/>
              <w:rPr>
                <w:rFonts w:ascii="GHEA Grapalat" w:hAnsi="GHEA Grapalat"/>
                <w:sz w:val="16"/>
                <w:szCs w:val="16"/>
              </w:rPr>
            </w:pPr>
            <w:r w:rsidRPr="00DC3DB4">
              <w:rPr>
                <w:rFonts w:ascii="GHEA Grapalat" w:hAnsi="GHEA Grapalat"/>
                <w:sz w:val="16"/>
                <w:szCs w:val="16"/>
              </w:rPr>
              <w:t>М. П.</w:t>
            </w:r>
          </w:p>
        </w:tc>
      </w:tr>
    </w:tbl>
    <w:p w:rsidR="003C3F2E" w:rsidRDefault="003C3F2E" w:rsidP="00BB28C8">
      <w:pPr>
        <w:rPr>
          <w:rFonts w:ascii="GHEA Grapalat" w:hAnsi="GHEA Grapalat"/>
          <w:i/>
          <w:lang w:val="en-US"/>
        </w:rPr>
      </w:pPr>
    </w:p>
    <w:p w:rsidR="003C3F2E" w:rsidRDefault="003C3F2E" w:rsidP="00BB28C8">
      <w:pPr>
        <w:rPr>
          <w:rFonts w:ascii="GHEA Grapalat" w:hAnsi="GHEA Grapalat"/>
          <w:i/>
          <w:lang w:val="en-US"/>
        </w:rPr>
      </w:pPr>
    </w:p>
    <w:p w:rsidR="003C3F2E" w:rsidRDefault="003C3F2E" w:rsidP="00BB28C8">
      <w:pPr>
        <w:rPr>
          <w:rFonts w:ascii="GHEA Grapalat" w:hAnsi="GHEA Grapalat"/>
          <w:i/>
          <w:lang w:val="en-US"/>
        </w:rPr>
      </w:pPr>
    </w:p>
    <w:p w:rsidR="003C3F2E" w:rsidRDefault="003C3F2E" w:rsidP="00BB28C8">
      <w:pPr>
        <w:rPr>
          <w:rFonts w:ascii="GHEA Grapalat" w:hAnsi="GHEA Grapalat"/>
          <w:i/>
          <w:lang w:val="en-US"/>
        </w:rPr>
      </w:pPr>
    </w:p>
    <w:p w:rsidR="003C3F2E" w:rsidRDefault="003C3F2E" w:rsidP="00BB28C8">
      <w:pPr>
        <w:rPr>
          <w:rFonts w:ascii="GHEA Grapalat" w:hAnsi="GHEA Grapalat"/>
          <w:i/>
          <w:lang w:val="en-US"/>
        </w:rPr>
      </w:pPr>
    </w:p>
    <w:p w:rsidR="003C3F2E" w:rsidRDefault="003C3F2E" w:rsidP="00BB28C8">
      <w:pPr>
        <w:rPr>
          <w:rFonts w:ascii="GHEA Grapalat" w:hAnsi="GHEA Grapalat"/>
          <w:i/>
          <w:lang w:val="en-US"/>
        </w:rPr>
      </w:pPr>
    </w:p>
    <w:p w:rsidR="003C3F2E" w:rsidRPr="003C3F2E" w:rsidRDefault="003C3F2E" w:rsidP="00BB28C8">
      <w:pPr>
        <w:rPr>
          <w:rFonts w:ascii="GHEA Grapalat" w:hAnsi="GHEA Grapalat"/>
          <w:i/>
          <w:lang w:val="en-US"/>
        </w:rPr>
      </w:pPr>
    </w:p>
    <w:p w:rsidR="007920F6" w:rsidRDefault="007920F6" w:rsidP="00495AE0">
      <w:pPr>
        <w:widowControl w:val="0"/>
        <w:ind w:firstLine="567"/>
        <w:jc w:val="right"/>
        <w:rPr>
          <w:rFonts w:ascii="GHEA Grapalat" w:hAnsi="GHEA Grapalat"/>
          <w:b/>
          <w:i/>
          <w:sz w:val="20"/>
          <w:szCs w:val="20"/>
        </w:rPr>
      </w:pPr>
    </w:p>
    <w:p w:rsidR="007920F6" w:rsidRDefault="007920F6" w:rsidP="00495AE0">
      <w:pPr>
        <w:widowControl w:val="0"/>
        <w:ind w:firstLine="567"/>
        <w:jc w:val="right"/>
        <w:rPr>
          <w:rFonts w:ascii="GHEA Grapalat" w:hAnsi="GHEA Grapalat"/>
          <w:b/>
          <w:i/>
          <w:sz w:val="20"/>
          <w:szCs w:val="20"/>
        </w:rPr>
      </w:pPr>
    </w:p>
    <w:p w:rsidR="007920F6" w:rsidRDefault="007920F6" w:rsidP="00495AE0">
      <w:pPr>
        <w:widowControl w:val="0"/>
        <w:ind w:firstLine="567"/>
        <w:jc w:val="right"/>
        <w:rPr>
          <w:rFonts w:ascii="GHEA Grapalat" w:hAnsi="GHEA Grapalat"/>
          <w:b/>
          <w:i/>
          <w:sz w:val="20"/>
          <w:szCs w:val="20"/>
        </w:rPr>
      </w:pPr>
    </w:p>
    <w:p w:rsidR="007920F6" w:rsidRDefault="007920F6" w:rsidP="00495AE0">
      <w:pPr>
        <w:widowControl w:val="0"/>
        <w:ind w:firstLine="567"/>
        <w:jc w:val="right"/>
        <w:rPr>
          <w:rFonts w:ascii="GHEA Grapalat" w:hAnsi="GHEA Grapalat"/>
          <w:b/>
          <w:i/>
          <w:sz w:val="20"/>
          <w:szCs w:val="20"/>
        </w:rPr>
      </w:pPr>
    </w:p>
    <w:p w:rsidR="00BB28C8" w:rsidRPr="00AD3575" w:rsidRDefault="00BB28C8" w:rsidP="00495AE0">
      <w:pPr>
        <w:widowControl w:val="0"/>
        <w:ind w:firstLine="567"/>
        <w:jc w:val="right"/>
        <w:rPr>
          <w:rFonts w:ascii="GHEA Grapalat" w:hAnsi="GHEA Grapalat" w:cs="Arial"/>
          <w:b/>
          <w:i/>
          <w:sz w:val="20"/>
          <w:szCs w:val="20"/>
        </w:rPr>
      </w:pPr>
      <w:r w:rsidRPr="00AD3575">
        <w:rPr>
          <w:rFonts w:ascii="GHEA Grapalat" w:hAnsi="GHEA Grapalat"/>
          <w:b/>
          <w:i/>
          <w:sz w:val="20"/>
          <w:szCs w:val="20"/>
        </w:rPr>
        <w:t>Приложение № 2</w:t>
      </w:r>
    </w:p>
    <w:p w:rsidR="00BB28C8" w:rsidRPr="00495AE0" w:rsidRDefault="00BB28C8" w:rsidP="00495AE0">
      <w:pPr>
        <w:widowControl w:val="0"/>
        <w:ind w:firstLine="567"/>
        <w:jc w:val="right"/>
        <w:rPr>
          <w:rFonts w:ascii="GHEA Grapalat" w:hAnsi="GHEA Grapalat" w:cs="Arial"/>
          <w:i/>
          <w:sz w:val="20"/>
          <w:szCs w:val="20"/>
        </w:rPr>
      </w:pPr>
      <w:r w:rsidRPr="00495AE0">
        <w:rPr>
          <w:rFonts w:ascii="GHEA Grapalat" w:hAnsi="GHEA Grapalat"/>
          <w:i/>
          <w:sz w:val="20"/>
          <w:szCs w:val="20"/>
        </w:rPr>
        <w:t xml:space="preserve">к Договору под кодом </w:t>
      </w:r>
      <w:r w:rsidR="00AD3575">
        <w:rPr>
          <w:rFonts w:ascii="GHEA Grapalat" w:hAnsi="GHEA Grapalat"/>
          <w:i/>
          <w:sz w:val="20"/>
          <w:szCs w:val="20"/>
        </w:rPr>
        <w:t xml:space="preserve">  </w:t>
      </w:r>
      <w:r w:rsidR="00AD3575" w:rsidRPr="00BF0FB8">
        <w:rPr>
          <w:rFonts w:ascii="GHEA Grapalat" w:hAnsi="GHEA Grapalat"/>
          <w:sz w:val="20"/>
          <w:szCs w:val="20"/>
          <w:lang w:val="en-US"/>
        </w:rPr>
        <w:t>AM</w:t>
      </w:r>
      <w:r w:rsidR="00AD3575" w:rsidRPr="00BF0FB8">
        <w:rPr>
          <w:rFonts w:ascii="GHEA Grapalat" w:hAnsi="GHEA Grapalat"/>
          <w:b/>
          <w:sz w:val="20"/>
          <w:szCs w:val="20"/>
          <w:lang w:val="en-US"/>
        </w:rPr>
        <w:t>NXM</w:t>
      </w:r>
      <w:r w:rsidR="00AD3575" w:rsidRPr="00BF0FB8">
        <w:rPr>
          <w:rFonts w:ascii="GHEA Grapalat" w:hAnsi="GHEA Grapalat"/>
          <w:b/>
          <w:sz w:val="20"/>
          <w:szCs w:val="20"/>
        </w:rPr>
        <w:t>--BMAShDzB</w:t>
      </w:r>
      <w:r w:rsidR="00AD3575" w:rsidRPr="00BF0FB8">
        <w:rPr>
          <w:rStyle w:val="FootnoteReference"/>
          <w:rFonts w:ascii="GHEA Grapalat" w:hAnsi="GHEA Grapalat"/>
          <w:b/>
          <w:sz w:val="20"/>
          <w:szCs w:val="20"/>
        </w:rPr>
        <w:footnoteReference w:customMarkFollows="1" w:id="35"/>
        <w:t>*</w:t>
      </w:r>
      <w:r w:rsidR="00AD3575" w:rsidRPr="00BF0FB8">
        <w:rPr>
          <w:rFonts w:ascii="GHEA Grapalat" w:hAnsi="GHEA Grapalat"/>
          <w:b/>
          <w:sz w:val="20"/>
          <w:szCs w:val="20"/>
        </w:rPr>
        <w:t>---21/1</w:t>
      </w:r>
      <w:r w:rsidRPr="00495AE0">
        <w:rPr>
          <w:rFonts w:ascii="GHEA Grapalat" w:hAnsi="GHEA Grapalat" w:cs="Arial"/>
          <w:i/>
          <w:sz w:val="20"/>
          <w:szCs w:val="20"/>
        </w:rPr>
        <w:br/>
      </w:r>
      <w:r w:rsidRPr="00495AE0">
        <w:rPr>
          <w:rFonts w:ascii="GHEA Grapalat" w:hAnsi="GHEA Grapalat"/>
          <w:i/>
          <w:sz w:val="20"/>
          <w:szCs w:val="20"/>
        </w:rPr>
        <w:t xml:space="preserve">заключенному " </w:t>
      </w:r>
      <w:r w:rsidRPr="00495AE0">
        <w:rPr>
          <w:rFonts w:ascii="GHEA Grapalat" w:hAnsi="GHEA Grapalat"/>
          <w:i/>
          <w:sz w:val="20"/>
          <w:szCs w:val="20"/>
        </w:rPr>
        <w:tab/>
        <w:t xml:space="preserve">"  </w:t>
      </w:r>
      <w:r w:rsidRPr="00495AE0">
        <w:rPr>
          <w:rFonts w:ascii="GHEA Grapalat" w:hAnsi="GHEA Grapalat"/>
          <w:i/>
          <w:sz w:val="20"/>
          <w:szCs w:val="20"/>
        </w:rPr>
        <w:tab/>
        <w:t>20</w:t>
      </w:r>
      <w:r w:rsidRPr="00495AE0">
        <w:rPr>
          <w:rFonts w:ascii="GHEA Grapalat" w:hAnsi="GHEA Grapalat"/>
          <w:i/>
          <w:sz w:val="20"/>
          <w:szCs w:val="20"/>
        </w:rPr>
        <w:tab/>
        <w:t>г.</w:t>
      </w:r>
    </w:p>
    <w:p w:rsidR="00BB28C8" w:rsidRDefault="00BB28C8" w:rsidP="00BB28C8">
      <w:pPr>
        <w:widowControl w:val="0"/>
        <w:spacing w:after="160" w:line="360" w:lineRule="auto"/>
        <w:ind w:firstLine="567"/>
        <w:jc w:val="center"/>
        <w:rPr>
          <w:rFonts w:ascii="GHEA Grapalat" w:hAnsi="GHEA Grapalat" w:cs="Sylfaen"/>
          <w:b/>
          <w:sz w:val="20"/>
          <w:szCs w:val="20"/>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495AE0" w:rsidRPr="00495AE0">
        <w:rPr>
          <w:rFonts w:ascii="GHEA Grapalat" w:hAnsi="GHEA Grapalat"/>
          <w:sz w:val="20"/>
          <w:szCs w:val="20"/>
          <w:lang w:eastAsia="en-US" w:bidi="ar-SA"/>
        </w:rPr>
        <w:t xml:space="preserve"> </w:t>
      </w:r>
      <w:r w:rsidR="00AD3575" w:rsidRPr="00AD3575">
        <w:rPr>
          <w:rFonts w:ascii="GHEA Grapalat" w:hAnsi="GHEA Grapalat"/>
          <w:b/>
          <w:sz w:val="20"/>
          <w:szCs w:val="20"/>
        </w:rPr>
        <w:t xml:space="preserve">Асфальтирование внутриобщинных улиц общество </w:t>
      </w:r>
      <w:r w:rsidR="00AD3575" w:rsidRPr="00AD3575">
        <w:rPr>
          <w:rFonts w:ascii="GHEA Grapalat" w:eastAsia="Calibri" w:hAnsi="GHEA Grapalat" w:cs="GHEA Grapalat"/>
          <w:b/>
          <w:bCs/>
          <w:color w:val="000000"/>
          <w:sz w:val="20"/>
          <w:szCs w:val="20"/>
          <w:lang w:eastAsia="en-US" w:bidi="ar-SA"/>
        </w:rPr>
        <w:t>Нор Харберд Араратского областъ РА</w:t>
      </w:r>
    </w:p>
    <w:p w:rsidR="00AD3575" w:rsidRPr="009F3DC7" w:rsidRDefault="00AD3575" w:rsidP="00BB28C8">
      <w:pPr>
        <w:widowControl w:val="0"/>
        <w:spacing w:after="160" w:line="360" w:lineRule="auto"/>
        <w:ind w:firstLine="567"/>
        <w:jc w:val="center"/>
        <w:rPr>
          <w:rFonts w:ascii="GHEA Grapalat" w:hAnsi="GHEA Grapalat"/>
          <w:b/>
        </w:rPr>
      </w:pPr>
    </w:p>
    <w:tbl>
      <w:tblPr>
        <w:tblW w:w="10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
        <w:gridCol w:w="5108"/>
        <w:gridCol w:w="2068"/>
        <w:gridCol w:w="2552"/>
      </w:tblGrid>
      <w:tr w:rsidR="00BB28C8" w:rsidRPr="009F3DC7" w:rsidTr="003C3F2E">
        <w:trPr>
          <w:cantSplit/>
          <w:jc w:val="center"/>
        </w:trPr>
        <w:tc>
          <w:tcPr>
            <w:tcW w:w="505"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5108"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620"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6"/>
              <w:t>**</w:t>
            </w:r>
          </w:p>
        </w:tc>
      </w:tr>
      <w:tr w:rsidR="00BB28C8" w:rsidRPr="009F3DC7" w:rsidTr="003C3F2E">
        <w:trPr>
          <w:cantSplit/>
          <w:trHeight w:val="586"/>
          <w:jc w:val="center"/>
        </w:trPr>
        <w:tc>
          <w:tcPr>
            <w:tcW w:w="505"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5108" w:type="dxa"/>
            <w:vMerge/>
          </w:tcPr>
          <w:p w:rsidR="00BB28C8" w:rsidRPr="00517562" w:rsidRDefault="00BB28C8" w:rsidP="003D2146">
            <w:pPr>
              <w:widowControl w:val="0"/>
              <w:spacing w:after="120"/>
              <w:rPr>
                <w:rFonts w:ascii="GHEA Grapalat" w:hAnsi="GHEA Grapalat"/>
                <w:sz w:val="20"/>
                <w:szCs w:val="20"/>
              </w:rPr>
            </w:pPr>
          </w:p>
        </w:tc>
        <w:tc>
          <w:tcPr>
            <w:tcW w:w="2068"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552"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495AE0" w:rsidRPr="009F3DC7" w:rsidTr="003C3F2E">
        <w:trPr>
          <w:trHeight w:val="586"/>
          <w:jc w:val="center"/>
        </w:trPr>
        <w:tc>
          <w:tcPr>
            <w:tcW w:w="505" w:type="dxa"/>
            <w:vAlign w:val="center"/>
          </w:tcPr>
          <w:p w:rsidR="00495AE0" w:rsidRPr="00517562" w:rsidRDefault="00495AE0" w:rsidP="00495AE0">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5108" w:type="dxa"/>
            <w:vAlign w:val="center"/>
          </w:tcPr>
          <w:p w:rsidR="00495AE0" w:rsidRPr="003C3F2E" w:rsidRDefault="00AD3575" w:rsidP="00495AE0">
            <w:pPr>
              <w:widowControl w:val="0"/>
              <w:spacing w:after="120"/>
              <w:rPr>
                <w:rFonts w:ascii="GHEA Grapalat" w:hAnsi="GHEA Grapalat"/>
                <w:sz w:val="18"/>
                <w:szCs w:val="18"/>
              </w:rPr>
            </w:pPr>
            <w:r w:rsidRPr="003C3F2E">
              <w:rPr>
                <w:rFonts w:ascii="GHEA Grapalat" w:hAnsi="GHEA Grapalat"/>
                <w:b/>
                <w:sz w:val="18"/>
                <w:szCs w:val="18"/>
              </w:rPr>
              <w:t xml:space="preserve">Асфальтирование внутриобщинных улиц общество </w:t>
            </w:r>
            <w:r w:rsidRPr="003C3F2E">
              <w:rPr>
                <w:rFonts w:ascii="GHEA Grapalat" w:eastAsia="Calibri" w:hAnsi="GHEA Grapalat" w:cs="GHEA Grapalat"/>
                <w:b/>
                <w:bCs/>
                <w:color w:val="000000"/>
                <w:sz w:val="18"/>
                <w:szCs w:val="18"/>
                <w:lang w:eastAsia="en-US" w:bidi="ar-SA"/>
              </w:rPr>
              <w:t>Нор Харберд Араратского областъ РА</w:t>
            </w:r>
          </w:p>
        </w:tc>
        <w:tc>
          <w:tcPr>
            <w:tcW w:w="2068" w:type="dxa"/>
            <w:vAlign w:val="center"/>
          </w:tcPr>
          <w:p w:rsidR="00495AE0" w:rsidRPr="006C32FE" w:rsidRDefault="00495AE0" w:rsidP="00495AE0">
            <w:pPr>
              <w:widowControl w:val="0"/>
              <w:spacing w:after="120"/>
              <w:jc w:val="center"/>
              <w:rPr>
                <w:rFonts w:ascii="GHEA Grapalat" w:hAnsi="GHEA Grapalat"/>
                <w:sz w:val="20"/>
                <w:szCs w:val="20"/>
              </w:rPr>
            </w:pPr>
            <w:r w:rsidRPr="006C32FE">
              <w:rPr>
                <w:rFonts w:ascii="GHEA Grapalat" w:hAnsi="GHEA Grapalat"/>
                <w:sz w:val="20"/>
                <w:szCs w:val="20"/>
              </w:rPr>
              <w:t>С даты вступления в силу соглашение</w:t>
            </w:r>
          </w:p>
        </w:tc>
        <w:tc>
          <w:tcPr>
            <w:tcW w:w="2552" w:type="dxa"/>
            <w:vAlign w:val="center"/>
          </w:tcPr>
          <w:p w:rsidR="00495AE0" w:rsidRPr="006C32FE" w:rsidRDefault="00AD3575" w:rsidP="00495AE0">
            <w:pPr>
              <w:widowControl w:val="0"/>
              <w:spacing w:after="120"/>
              <w:rPr>
                <w:rFonts w:ascii="GHEA Grapalat" w:hAnsi="GHEA Grapalat"/>
                <w:sz w:val="20"/>
                <w:szCs w:val="20"/>
              </w:rPr>
            </w:pPr>
            <w:r>
              <w:rPr>
                <w:rFonts w:ascii="GHEA Grapalat" w:hAnsi="GHEA Grapalat"/>
                <w:sz w:val="20"/>
                <w:szCs w:val="20"/>
              </w:rPr>
              <w:t>20</w:t>
            </w:r>
            <w:r w:rsidR="00495AE0" w:rsidRPr="006C32FE">
              <w:rPr>
                <w:rFonts w:ascii="GHEA Grapalat" w:hAnsi="GHEA Grapalat"/>
                <w:sz w:val="20"/>
                <w:szCs w:val="20"/>
                <w:lang w:val="en-US"/>
              </w:rPr>
              <w:t>0</w:t>
            </w:r>
            <w:r>
              <w:rPr>
                <w:rFonts w:ascii="GHEA Grapalat" w:hAnsi="GHEA Grapalat"/>
                <w:sz w:val="20"/>
                <w:szCs w:val="20"/>
              </w:rPr>
              <w:t xml:space="preserve">   </w:t>
            </w:r>
            <w:r w:rsidR="00495AE0" w:rsidRPr="006C32FE">
              <w:rPr>
                <w:rFonts w:ascii="GHEA Grapalat" w:hAnsi="GHEA Grapalat"/>
                <w:sz w:val="20"/>
                <w:szCs w:val="20"/>
              </w:rPr>
              <w:t>календарных дней</w:t>
            </w:r>
          </w:p>
        </w:tc>
      </w:tr>
      <w:tr w:rsidR="003C3F2E" w:rsidRPr="009F3DC7" w:rsidTr="003C3F2E">
        <w:trPr>
          <w:trHeight w:val="586"/>
          <w:jc w:val="center"/>
        </w:trPr>
        <w:tc>
          <w:tcPr>
            <w:tcW w:w="505" w:type="dxa"/>
            <w:vAlign w:val="center"/>
          </w:tcPr>
          <w:p w:rsidR="003C3F2E" w:rsidRPr="003C3F2E" w:rsidRDefault="003C3F2E" w:rsidP="00495AE0">
            <w:pPr>
              <w:widowControl w:val="0"/>
              <w:spacing w:after="120"/>
              <w:jc w:val="center"/>
              <w:rPr>
                <w:rFonts w:ascii="GHEA Grapalat" w:hAnsi="GHEA Grapalat"/>
                <w:sz w:val="20"/>
                <w:szCs w:val="20"/>
                <w:lang w:val="en-US"/>
              </w:rPr>
            </w:pPr>
            <w:r>
              <w:rPr>
                <w:rFonts w:ascii="GHEA Grapalat" w:hAnsi="GHEA Grapalat"/>
                <w:sz w:val="20"/>
                <w:szCs w:val="20"/>
                <w:lang w:val="en-US"/>
              </w:rPr>
              <w:t>2</w:t>
            </w:r>
          </w:p>
        </w:tc>
        <w:tc>
          <w:tcPr>
            <w:tcW w:w="5108" w:type="dxa"/>
            <w:vAlign w:val="center"/>
          </w:tcPr>
          <w:p w:rsidR="003C3F2E" w:rsidRPr="003C3F2E" w:rsidRDefault="003C3F2E" w:rsidP="00495AE0">
            <w:pPr>
              <w:widowControl w:val="0"/>
              <w:spacing w:after="120"/>
              <w:rPr>
                <w:rFonts w:ascii="GHEA Grapalat" w:hAnsi="GHEA Grapalat"/>
                <w:b/>
                <w:sz w:val="18"/>
                <w:szCs w:val="18"/>
              </w:rPr>
            </w:pPr>
            <w:r w:rsidRPr="003C3F2E">
              <w:rPr>
                <w:rFonts w:ascii="Sylfaen" w:hAnsi="Sylfaen" w:cs="Calibri"/>
                <w:b/>
                <w:sz w:val="18"/>
                <w:szCs w:val="18"/>
                <w:lang w:bidi="ar-SA"/>
              </w:rPr>
              <w:t xml:space="preserve">Частичное асфальтирование 7-9 улиц </w:t>
            </w:r>
            <w:r w:rsidRPr="003C3F2E">
              <w:rPr>
                <w:rFonts w:eastAsia="Calibri"/>
                <w:b/>
                <w:color w:val="000000"/>
                <w:sz w:val="18"/>
                <w:szCs w:val="18"/>
                <w:lang w:eastAsia="en-US" w:bidi="ar-SA"/>
              </w:rPr>
              <w:t>общины</w:t>
            </w:r>
            <w:r w:rsidRPr="003C3F2E">
              <w:rPr>
                <w:rFonts w:ascii="Sylfaen" w:hAnsi="Sylfaen" w:cs="Calibri"/>
                <w:b/>
                <w:sz w:val="18"/>
                <w:szCs w:val="18"/>
                <w:lang w:bidi="ar-SA"/>
              </w:rPr>
              <w:t xml:space="preserve">  Нор Харберд </w:t>
            </w:r>
            <w:r w:rsidRPr="003C3F2E">
              <w:rPr>
                <w:rFonts w:eastAsia="Calibri"/>
                <w:b/>
                <w:color w:val="000000"/>
                <w:sz w:val="18"/>
                <w:szCs w:val="18"/>
                <w:lang w:eastAsia="en-US" w:bidi="ar-SA"/>
              </w:rPr>
              <w:t>Араратской области РА.</w:t>
            </w:r>
          </w:p>
        </w:tc>
        <w:tc>
          <w:tcPr>
            <w:tcW w:w="2068" w:type="dxa"/>
            <w:vAlign w:val="center"/>
          </w:tcPr>
          <w:p w:rsidR="003C3F2E" w:rsidRPr="006C32FE" w:rsidRDefault="003C3F2E" w:rsidP="003C3F2E">
            <w:pPr>
              <w:widowControl w:val="0"/>
              <w:spacing w:after="120"/>
              <w:jc w:val="center"/>
              <w:rPr>
                <w:rFonts w:ascii="GHEA Grapalat" w:hAnsi="GHEA Grapalat"/>
                <w:sz w:val="20"/>
                <w:szCs w:val="20"/>
              </w:rPr>
            </w:pPr>
            <w:r w:rsidRPr="006C32FE">
              <w:rPr>
                <w:rFonts w:ascii="GHEA Grapalat" w:hAnsi="GHEA Grapalat"/>
                <w:sz w:val="20"/>
                <w:szCs w:val="20"/>
              </w:rPr>
              <w:t>С даты вступления в силу соглашение</w:t>
            </w:r>
          </w:p>
        </w:tc>
        <w:tc>
          <w:tcPr>
            <w:tcW w:w="2552" w:type="dxa"/>
            <w:vAlign w:val="center"/>
          </w:tcPr>
          <w:p w:rsidR="003C3F2E" w:rsidRPr="006C32FE" w:rsidRDefault="003C3F2E" w:rsidP="003C3F2E">
            <w:pPr>
              <w:widowControl w:val="0"/>
              <w:spacing w:after="120"/>
              <w:rPr>
                <w:rFonts w:ascii="GHEA Grapalat" w:hAnsi="GHEA Grapalat"/>
                <w:sz w:val="20"/>
                <w:szCs w:val="20"/>
              </w:rPr>
            </w:pPr>
            <w:r>
              <w:rPr>
                <w:rFonts w:ascii="GHEA Grapalat" w:hAnsi="GHEA Grapalat"/>
                <w:sz w:val="20"/>
                <w:szCs w:val="20"/>
                <w:lang w:val="en-US"/>
              </w:rPr>
              <w:t>90</w:t>
            </w:r>
            <w:r>
              <w:rPr>
                <w:rFonts w:ascii="GHEA Grapalat" w:hAnsi="GHEA Grapalat"/>
                <w:sz w:val="20"/>
                <w:szCs w:val="20"/>
              </w:rPr>
              <w:t xml:space="preserve">   </w:t>
            </w:r>
            <w:r w:rsidRPr="006C32FE">
              <w:rPr>
                <w:rFonts w:ascii="GHEA Grapalat" w:hAnsi="GHEA Grapalat"/>
                <w:sz w:val="20"/>
                <w:szCs w:val="20"/>
              </w:rPr>
              <w:t>календарных дней</w:t>
            </w:r>
          </w:p>
        </w:tc>
      </w:tr>
      <w:tr w:rsidR="00495AE0" w:rsidRPr="009F3DC7" w:rsidTr="003C3F2E">
        <w:trPr>
          <w:cantSplit/>
          <w:trHeight w:val="586"/>
          <w:jc w:val="center"/>
        </w:trPr>
        <w:tc>
          <w:tcPr>
            <w:tcW w:w="5613" w:type="dxa"/>
            <w:gridSpan w:val="2"/>
            <w:vAlign w:val="center"/>
          </w:tcPr>
          <w:p w:rsidR="00495AE0" w:rsidRPr="00517562" w:rsidRDefault="00495AE0" w:rsidP="00495AE0">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068" w:type="dxa"/>
            <w:vAlign w:val="center"/>
          </w:tcPr>
          <w:p w:rsidR="00495AE0" w:rsidRPr="006C32FE" w:rsidRDefault="00495AE0" w:rsidP="00495AE0">
            <w:pPr>
              <w:widowControl w:val="0"/>
              <w:spacing w:after="120"/>
              <w:jc w:val="center"/>
              <w:rPr>
                <w:rFonts w:ascii="GHEA Grapalat" w:hAnsi="GHEA Grapalat"/>
                <w:sz w:val="20"/>
                <w:szCs w:val="20"/>
              </w:rPr>
            </w:pPr>
            <w:r w:rsidRPr="006C32FE">
              <w:rPr>
                <w:rFonts w:ascii="GHEA Grapalat" w:hAnsi="GHEA Grapalat"/>
                <w:sz w:val="20"/>
                <w:szCs w:val="20"/>
              </w:rPr>
              <w:t>С даты вступления в силу соглашение</w:t>
            </w:r>
          </w:p>
        </w:tc>
        <w:tc>
          <w:tcPr>
            <w:tcW w:w="2552" w:type="dxa"/>
            <w:vAlign w:val="center"/>
          </w:tcPr>
          <w:p w:rsidR="00495AE0" w:rsidRPr="006C32FE" w:rsidRDefault="00AD3575" w:rsidP="003C3F2E">
            <w:pPr>
              <w:widowControl w:val="0"/>
              <w:spacing w:after="120"/>
              <w:rPr>
                <w:rFonts w:ascii="GHEA Grapalat" w:hAnsi="GHEA Grapalat"/>
                <w:sz w:val="20"/>
                <w:szCs w:val="20"/>
              </w:rPr>
            </w:pPr>
            <w:r>
              <w:rPr>
                <w:rFonts w:ascii="GHEA Grapalat" w:hAnsi="GHEA Grapalat"/>
                <w:sz w:val="20"/>
                <w:szCs w:val="20"/>
              </w:rPr>
              <w:t>2</w:t>
            </w:r>
            <w:r w:rsidR="003C3F2E">
              <w:rPr>
                <w:rFonts w:ascii="GHEA Grapalat" w:hAnsi="GHEA Grapalat"/>
                <w:sz w:val="20"/>
                <w:szCs w:val="20"/>
                <w:lang w:val="en-US"/>
              </w:rPr>
              <w:t>9</w:t>
            </w:r>
            <w:r w:rsidR="00495AE0" w:rsidRPr="006C32FE">
              <w:rPr>
                <w:rFonts w:ascii="GHEA Grapalat" w:hAnsi="GHEA Grapalat"/>
                <w:sz w:val="20"/>
                <w:szCs w:val="20"/>
                <w:lang w:val="en-US"/>
              </w:rPr>
              <w:t>0</w:t>
            </w:r>
            <w:r>
              <w:rPr>
                <w:rFonts w:ascii="GHEA Grapalat" w:hAnsi="GHEA Grapalat"/>
                <w:sz w:val="20"/>
                <w:szCs w:val="20"/>
              </w:rPr>
              <w:t xml:space="preserve">  </w:t>
            </w:r>
            <w:r w:rsidR="00495AE0" w:rsidRPr="006C32FE">
              <w:rPr>
                <w:rFonts w:ascii="GHEA Grapalat" w:hAnsi="GHEA Grapalat"/>
                <w:sz w:val="20"/>
                <w:szCs w:val="20"/>
              </w:rPr>
              <w:t>календарных дней</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95AE0" w:rsidRPr="0079594D" w:rsidTr="00BF0FB8">
        <w:trPr>
          <w:jc w:val="center"/>
        </w:trPr>
        <w:tc>
          <w:tcPr>
            <w:tcW w:w="4536" w:type="dxa"/>
          </w:tcPr>
          <w:p w:rsidR="00495AE0" w:rsidRDefault="00495AE0" w:rsidP="00BF0FB8">
            <w:pPr>
              <w:widowControl w:val="0"/>
              <w:spacing w:after="160" w:line="360" w:lineRule="auto"/>
              <w:jc w:val="center"/>
              <w:rPr>
                <w:rFonts w:ascii="GHEA Grapalat" w:hAnsi="GHEA Grapalat"/>
                <w:b/>
                <w:sz w:val="20"/>
                <w:szCs w:val="20"/>
              </w:rPr>
            </w:pPr>
            <w:r w:rsidRPr="0079594D">
              <w:rPr>
                <w:rFonts w:ascii="GHEA Grapalat" w:hAnsi="GHEA Grapalat"/>
                <w:b/>
                <w:sz w:val="20"/>
                <w:szCs w:val="20"/>
              </w:rPr>
              <w:t>ЗАКАЗЧИК</w:t>
            </w:r>
          </w:p>
          <w:p w:rsidR="00BF24C5" w:rsidRPr="00E15766" w:rsidRDefault="00BF24C5" w:rsidP="00BF24C5">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Муниципалитет Нор Харберд </w:t>
            </w:r>
          </w:p>
          <w:p w:rsidR="00BF24C5" w:rsidRPr="00540616" w:rsidRDefault="00BF24C5" w:rsidP="00BF24C5">
            <w:pPr>
              <w:widowControl w:val="0"/>
              <w:jc w:val="center"/>
              <w:rPr>
                <w:rFonts w:ascii="GHEA Grapalat" w:hAnsi="GHEA Grapalat"/>
                <w:i/>
                <w:sz w:val="20"/>
                <w:szCs w:val="20"/>
              </w:rPr>
            </w:pPr>
            <w:r w:rsidRPr="00E15766">
              <w:rPr>
                <w:rFonts w:ascii="GHEA Grapalat" w:hAnsi="GHEA Grapalat"/>
                <w:i/>
                <w:sz w:val="20"/>
                <w:szCs w:val="20"/>
              </w:rPr>
              <w:t xml:space="preserve">О </w:t>
            </w:r>
            <w:r>
              <w:rPr>
                <w:rFonts w:ascii="GHEA Grapalat" w:hAnsi="GHEA Grapalat"/>
                <w:i/>
                <w:sz w:val="20"/>
                <w:szCs w:val="20"/>
              </w:rPr>
              <w:t xml:space="preserve"> Нор Харберд  улица Баграмяна 10 </w:t>
            </w:r>
          </w:p>
          <w:p w:rsidR="00BF24C5" w:rsidRPr="00915BB9" w:rsidRDefault="00BF24C5" w:rsidP="00BF24C5">
            <w:pPr>
              <w:widowControl w:val="0"/>
              <w:jc w:val="center"/>
              <w:rPr>
                <w:rFonts w:ascii="GHEA Grapalat" w:hAnsi="GHEA Grapalat"/>
                <w:i/>
                <w:sz w:val="20"/>
                <w:szCs w:val="20"/>
                <w:lang w:eastAsia="en-US" w:bidi="ar-SA"/>
              </w:rPr>
            </w:pPr>
            <w:r w:rsidRPr="00E15766">
              <w:rPr>
                <w:rFonts w:ascii="GHEA Grapalat" w:hAnsi="GHEA Grapalat"/>
                <w:i/>
                <w:sz w:val="20"/>
                <w:szCs w:val="20"/>
                <w:lang w:eastAsia="en-US" w:bidi="ar-SA"/>
              </w:rPr>
              <w:t xml:space="preserve">Н/С </w:t>
            </w:r>
            <w:r>
              <w:rPr>
                <w:rFonts w:ascii="GHEA Grapalat" w:hAnsi="GHEA Grapalat"/>
                <w:i/>
                <w:sz w:val="20"/>
                <w:szCs w:val="20"/>
                <w:lang w:eastAsia="en-US" w:bidi="ar-SA"/>
              </w:rPr>
              <w:t>900432356021</w:t>
            </w:r>
          </w:p>
          <w:p w:rsidR="00BF24C5" w:rsidRPr="00915BB9" w:rsidRDefault="00BF24C5" w:rsidP="00BF24C5">
            <w:pPr>
              <w:widowControl w:val="0"/>
              <w:jc w:val="center"/>
              <w:rPr>
                <w:rFonts w:ascii="GHEA Grapalat" w:hAnsi="GHEA Grapalat"/>
                <w:i/>
                <w:sz w:val="20"/>
                <w:szCs w:val="20"/>
                <w:lang w:eastAsia="en-US" w:bidi="ar-SA"/>
              </w:rPr>
            </w:pPr>
            <w:r w:rsidRPr="00915BB9">
              <w:rPr>
                <w:rFonts w:ascii="GHEA Grapalat" w:hAnsi="GHEA Grapalat"/>
                <w:i/>
                <w:sz w:val="20"/>
                <w:szCs w:val="20"/>
                <w:lang w:eastAsia="en-US" w:bidi="ar-SA"/>
              </w:rPr>
              <w:t>Оперативний отдел МФ РА</w:t>
            </w:r>
          </w:p>
          <w:p w:rsidR="00BF24C5" w:rsidRPr="00031276" w:rsidRDefault="00BF24C5" w:rsidP="00BF24C5">
            <w:pPr>
              <w:widowControl w:val="0"/>
              <w:jc w:val="center"/>
              <w:rPr>
                <w:rFonts w:ascii="GHEA Grapalat" w:hAnsi="GHEA Grapalat"/>
                <w:i/>
                <w:sz w:val="20"/>
                <w:szCs w:val="20"/>
              </w:rPr>
            </w:pPr>
            <w:r w:rsidRPr="00E15766">
              <w:rPr>
                <w:rFonts w:ascii="GHEA Grapalat" w:hAnsi="GHEA Grapalat"/>
                <w:i/>
                <w:sz w:val="20"/>
                <w:szCs w:val="20"/>
                <w:lang w:eastAsia="en-US" w:bidi="ar-SA"/>
              </w:rPr>
              <w:t xml:space="preserve">УНН </w:t>
            </w:r>
            <w:r w:rsidRPr="00E15766">
              <w:rPr>
                <w:rFonts w:ascii="GHEA Grapalat" w:hAnsi="GHEA Grapalat" w:cs="Arial"/>
                <w:i/>
                <w:sz w:val="20"/>
                <w:szCs w:val="20"/>
                <w:lang w:val="hy-AM" w:eastAsia="en-US" w:bidi="ar-SA"/>
              </w:rPr>
              <w:t>0</w:t>
            </w:r>
            <w:r>
              <w:rPr>
                <w:rFonts w:ascii="GHEA Grapalat" w:hAnsi="GHEA Grapalat" w:cs="Arial"/>
                <w:i/>
                <w:sz w:val="20"/>
                <w:szCs w:val="20"/>
                <w:lang w:eastAsia="en-US" w:bidi="ar-SA"/>
              </w:rPr>
              <w:t>3801359</w:t>
            </w:r>
          </w:p>
          <w:p w:rsidR="00495AE0" w:rsidRPr="0079594D" w:rsidRDefault="00495AE0" w:rsidP="00BF0FB8">
            <w:pPr>
              <w:widowControl w:val="0"/>
              <w:spacing w:after="160" w:line="360" w:lineRule="auto"/>
              <w:jc w:val="center"/>
              <w:rPr>
                <w:rFonts w:ascii="GHEA Grapalat" w:hAnsi="GHEA Grapalat" w:cs="Sylfaen"/>
                <w:b/>
                <w:bCs/>
                <w:sz w:val="20"/>
                <w:szCs w:val="20"/>
              </w:rPr>
            </w:pPr>
          </w:p>
          <w:p w:rsidR="00495AE0" w:rsidRPr="0079594D" w:rsidRDefault="00495AE0" w:rsidP="00BF0FB8">
            <w:pPr>
              <w:widowControl w:val="0"/>
              <w:jc w:val="center"/>
              <w:rPr>
                <w:rFonts w:ascii="GHEA Grapalat" w:hAnsi="GHEA Grapalat"/>
                <w:sz w:val="20"/>
                <w:szCs w:val="20"/>
                <w:lang w:val="en-US"/>
              </w:rPr>
            </w:pPr>
            <w:r w:rsidRPr="0079594D">
              <w:rPr>
                <w:rFonts w:ascii="GHEA Grapalat" w:hAnsi="GHEA Grapalat"/>
                <w:sz w:val="20"/>
                <w:szCs w:val="20"/>
                <w:lang w:val="en-US"/>
              </w:rPr>
              <w:t>______________________</w:t>
            </w:r>
          </w:p>
          <w:p w:rsidR="00495AE0" w:rsidRPr="0079594D" w:rsidRDefault="00495AE0" w:rsidP="00BF0FB8">
            <w:pPr>
              <w:widowControl w:val="0"/>
              <w:spacing w:after="160" w:line="360" w:lineRule="auto"/>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495AE0" w:rsidRPr="00C47FF3" w:rsidRDefault="00495AE0" w:rsidP="00BF0FB8">
            <w:pPr>
              <w:widowControl w:val="0"/>
              <w:spacing w:after="160" w:line="360" w:lineRule="auto"/>
              <w:jc w:val="center"/>
              <w:rPr>
                <w:rFonts w:ascii="GHEA Grapalat" w:hAnsi="GHEA Grapalat"/>
                <w:sz w:val="16"/>
                <w:szCs w:val="16"/>
              </w:rPr>
            </w:pPr>
            <w:r w:rsidRPr="00C47FF3">
              <w:rPr>
                <w:rFonts w:ascii="GHEA Grapalat" w:hAnsi="GHEA Grapalat"/>
                <w:sz w:val="16"/>
                <w:szCs w:val="16"/>
              </w:rPr>
              <w:t>М. П.</w:t>
            </w:r>
          </w:p>
        </w:tc>
        <w:tc>
          <w:tcPr>
            <w:tcW w:w="760" w:type="dxa"/>
          </w:tcPr>
          <w:p w:rsidR="00495AE0" w:rsidRPr="0079594D" w:rsidRDefault="00495AE0" w:rsidP="00BF0FB8">
            <w:pPr>
              <w:widowControl w:val="0"/>
              <w:spacing w:after="160" w:line="360" w:lineRule="auto"/>
              <w:jc w:val="center"/>
              <w:rPr>
                <w:rFonts w:ascii="GHEA Grapalat" w:hAnsi="GHEA Grapalat"/>
                <w:sz w:val="20"/>
                <w:szCs w:val="20"/>
              </w:rPr>
            </w:pPr>
          </w:p>
        </w:tc>
        <w:tc>
          <w:tcPr>
            <w:tcW w:w="4343" w:type="dxa"/>
          </w:tcPr>
          <w:p w:rsidR="00495AE0" w:rsidRDefault="00495AE0" w:rsidP="00BF0FB8">
            <w:pPr>
              <w:widowControl w:val="0"/>
              <w:spacing w:after="160" w:line="360" w:lineRule="auto"/>
              <w:jc w:val="center"/>
              <w:rPr>
                <w:rFonts w:ascii="GHEA Grapalat" w:hAnsi="GHEA Grapalat"/>
                <w:b/>
                <w:sz w:val="20"/>
                <w:szCs w:val="20"/>
              </w:rPr>
            </w:pPr>
            <w:r w:rsidRPr="0079594D">
              <w:rPr>
                <w:rFonts w:ascii="GHEA Grapalat" w:hAnsi="GHEA Grapalat"/>
                <w:b/>
                <w:sz w:val="20"/>
                <w:szCs w:val="20"/>
              </w:rPr>
              <w:t>ПОДРЯДЧИК</w:t>
            </w:r>
          </w:p>
          <w:p w:rsidR="00495AE0" w:rsidRDefault="00495AE0" w:rsidP="00BF0FB8">
            <w:pPr>
              <w:widowControl w:val="0"/>
              <w:spacing w:after="160" w:line="360" w:lineRule="auto"/>
              <w:jc w:val="center"/>
              <w:rPr>
                <w:rFonts w:ascii="GHEA Grapalat" w:hAnsi="GHEA Grapalat"/>
                <w:b/>
                <w:sz w:val="20"/>
                <w:szCs w:val="20"/>
              </w:rPr>
            </w:pPr>
          </w:p>
          <w:p w:rsidR="00495AE0" w:rsidRDefault="00495AE0" w:rsidP="00BF0FB8">
            <w:pPr>
              <w:widowControl w:val="0"/>
              <w:spacing w:after="160" w:line="360" w:lineRule="auto"/>
              <w:jc w:val="center"/>
              <w:rPr>
                <w:rFonts w:ascii="GHEA Grapalat" w:hAnsi="GHEA Grapalat"/>
                <w:b/>
                <w:sz w:val="20"/>
                <w:szCs w:val="20"/>
              </w:rPr>
            </w:pPr>
          </w:p>
          <w:p w:rsidR="00495AE0" w:rsidRPr="0079594D" w:rsidRDefault="00495AE0" w:rsidP="00BF0FB8">
            <w:pPr>
              <w:widowControl w:val="0"/>
              <w:spacing w:after="160" w:line="360" w:lineRule="auto"/>
              <w:rPr>
                <w:rFonts w:ascii="GHEA Grapalat" w:hAnsi="GHEA Grapalat" w:cs="Sylfaen"/>
                <w:b/>
                <w:bCs/>
                <w:sz w:val="20"/>
                <w:szCs w:val="20"/>
              </w:rPr>
            </w:pPr>
          </w:p>
          <w:p w:rsidR="00495AE0" w:rsidRPr="0079594D" w:rsidRDefault="00495AE0" w:rsidP="00BF0FB8">
            <w:pPr>
              <w:widowControl w:val="0"/>
              <w:jc w:val="center"/>
              <w:rPr>
                <w:rFonts w:ascii="GHEA Grapalat" w:hAnsi="GHEA Grapalat"/>
                <w:sz w:val="20"/>
                <w:szCs w:val="20"/>
                <w:lang w:val="en-US"/>
              </w:rPr>
            </w:pPr>
            <w:r w:rsidRPr="0079594D">
              <w:rPr>
                <w:rFonts w:ascii="GHEA Grapalat" w:hAnsi="GHEA Grapalat"/>
                <w:sz w:val="20"/>
                <w:szCs w:val="20"/>
                <w:lang w:val="en-US"/>
              </w:rPr>
              <w:t>___________________</w:t>
            </w:r>
          </w:p>
          <w:p w:rsidR="00495AE0" w:rsidRPr="0079594D" w:rsidRDefault="00495AE0" w:rsidP="00BF0FB8">
            <w:pPr>
              <w:widowControl w:val="0"/>
              <w:spacing w:after="160" w:line="360" w:lineRule="auto"/>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495AE0" w:rsidRPr="0079594D" w:rsidRDefault="00495AE0" w:rsidP="00BF0FB8">
            <w:pPr>
              <w:widowControl w:val="0"/>
              <w:spacing w:after="160" w:line="360" w:lineRule="auto"/>
              <w:jc w:val="center"/>
              <w:rPr>
                <w:rFonts w:ascii="GHEA Grapalat" w:hAnsi="GHEA Grapalat"/>
                <w:sz w:val="20"/>
                <w:szCs w:val="20"/>
              </w:rPr>
            </w:pPr>
            <w:r w:rsidRPr="00C47FF3">
              <w:rPr>
                <w:rFonts w:ascii="GHEA Grapalat" w:hAnsi="GHEA Grapalat"/>
                <w:sz w:val="16"/>
                <w:szCs w:val="16"/>
              </w:rPr>
              <w:t>М. П</w:t>
            </w:r>
            <w:r w:rsidRPr="0079594D">
              <w:rPr>
                <w:rFonts w:ascii="GHEA Grapalat" w:hAnsi="GHEA Grapalat"/>
                <w:sz w:val="20"/>
                <w:szCs w:val="20"/>
              </w:rPr>
              <w:t>.</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AD3575" w:rsidRDefault="00BB28C8" w:rsidP="00495AE0">
      <w:pPr>
        <w:widowControl w:val="0"/>
        <w:ind w:firstLine="567"/>
        <w:jc w:val="right"/>
        <w:rPr>
          <w:rFonts w:ascii="GHEA Grapalat" w:hAnsi="GHEA Grapalat" w:cs="Sylfaen"/>
          <w:b/>
          <w:i/>
          <w:sz w:val="20"/>
          <w:szCs w:val="20"/>
        </w:rPr>
      </w:pPr>
      <w:r w:rsidRPr="00AD3575">
        <w:rPr>
          <w:rFonts w:ascii="GHEA Grapalat" w:hAnsi="GHEA Grapalat"/>
          <w:b/>
          <w:i/>
          <w:sz w:val="20"/>
          <w:szCs w:val="20"/>
        </w:rPr>
        <w:lastRenderedPageBreak/>
        <w:t>Приложение № 3</w:t>
      </w:r>
    </w:p>
    <w:p w:rsidR="00BB28C8" w:rsidRPr="00495AE0" w:rsidRDefault="00BB28C8" w:rsidP="00495AE0">
      <w:pPr>
        <w:widowControl w:val="0"/>
        <w:ind w:firstLine="567"/>
        <w:jc w:val="right"/>
        <w:rPr>
          <w:rFonts w:ascii="GHEA Grapalat" w:hAnsi="GHEA Grapalat" w:cs="Sylfaen"/>
          <w:i/>
          <w:sz w:val="20"/>
          <w:szCs w:val="20"/>
        </w:rPr>
      </w:pPr>
      <w:r w:rsidRPr="00495AE0">
        <w:rPr>
          <w:rFonts w:ascii="GHEA Grapalat" w:hAnsi="GHEA Grapalat"/>
          <w:i/>
          <w:sz w:val="20"/>
          <w:szCs w:val="20"/>
        </w:rPr>
        <w:t xml:space="preserve">к Договору под кодом </w:t>
      </w:r>
      <w:r w:rsidR="00AD3575">
        <w:rPr>
          <w:rFonts w:ascii="GHEA Grapalat" w:hAnsi="GHEA Grapalat"/>
          <w:i/>
          <w:sz w:val="20"/>
          <w:szCs w:val="20"/>
        </w:rPr>
        <w:t xml:space="preserve">  </w:t>
      </w:r>
      <w:r w:rsidR="00AD3575" w:rsidRPr="00AD3575">
        <w:rPr>
          <w:rFonts w:ascii="GHEA Grapalat" w:hAnsi="GHEA Grapalat"/>
          <w:b/>
          <w:sz w:val="20"/>
          <w:szCs w:val="20"/>
          <w:lang w:val="en-US"/>
        </w:rPr>
        <w:t>AMN</w:t>
      </w:r>
      <w:r w:rsidR="00AD3575" w:rsidRPr="00BF0FB8">
        <w:rPr>
          <w:rFonts w:ascii="GHEA Grapalat" w:hAnsi="GHEA Grapalat"/>
          <w:b/>
          <w:sz w:val="20"/>
          <w:szCs w:val="20"/>
          <w:lang w:val="en-US"/>
        </w:rPr>
        <w:t>XM</w:t>
      </w:r>
      <w:r w:rsidR="00AD3575" w:rsidRPr="00BF0FB8">
        <w:rPr>
          <w:rFonts w:ascii="GHEA Grapalat" w:hAnsi="GHEA Grapalat"/>
          <w:b/>
          <w:sz w:val="20"/>
          <w:szCs w:val="20"/>
        </w:rPr>
        <w:t>--BMAShDzB</w:t>
      </w:r>
      <w:r w:rsidR="00AD3575" w:rsidRPr="00BF0FB8">
        <w:rPr>
          <w:rStyle w:val="FootnoteReference"/>
          <w:rFonts w:ascii="GHEA Grapalat" w:hAnsi="GHEA Grapalat"/>
          <w:b/>
          <w:sz w:val="20"/>
          <w:szCs w:val="20"/>
        </w:rPr>
        <w:footnoteReference w:customMarkFollows="1" w:id="37"/>
        <w:t>*</w:t>
      </w:r>
      <w:r w:rsidR="00AD3575" w:rsidRPr="00BF0FB8">
        <w:rPr>
          <w:rFonts w:ascii="GHEA Grapalat" w:hAnsi="GHEA Grapalat"/>
          <w:b/>
          <w:sz w:val="20"/>
          <w:szCs w:val="20"/>
        </w:rPr>
        <w:t>---21/1</w:t>
      </w:r>
      <w:r w:rsidRPr="00495AE0">
        <w:rPr>
          <w:rFonts w:ascii="GHEA Grapalat" w:hAnsi="GHEA Grapalat" w:cs="Sylfaen"/>
          <w:i/>
          <w:sz w:val="20"/>
          <w:szCs w:val="20"/>
        </w:rPr>
        <w:br/>
      </w:r>
      <w:r w:rsidRPr="00495AE0">
        <w:rPr>
          <w:rFonts w:ascii="GHEA Grapalat" w:hAnsi="GHEA Grapalat"/>
          <w:i/>
          <w:sz w:val="20"/>
          <w:szCs w:val="20"/>
        </w:rPr>
        <w:t xml:space="preserve">заключенному " </w:t>
      </w:r>
      <w:r w:rsidRPr="00495AE0">
        <w:rPr>
          <w:rFonts w:ascii="GHEA Grapalat" w:hAnsi="GHEA Grapalat"/>
          <w:i/>
          <w:sz w:val="20"/>
          <w:szCs w:val="20"/>
        </w:rPr>
        <w:tab/>
        <w:t xml:space="preserve">" </w:t>
      </w:r>
      <w:r w:rsidRPr="00495AE0">
        <w:rPr>
          <w:rFonts w:ascii="GHEA Grapalat" w:hAnsi="GHEA Grapalat"/>
          <w:i/>
          <w:sz w:val="20"/>
          <w:szCs w:val="20"/>
        </w:rPr>
        <w:tab/>
        <w:t>20</w:t>
      </w:r>
      <w:r w:rsidRPr="00495AE0">
        <w:rPr>
          <w:rFonts w:ascii="GHEA Grapalat" w:hAnsi="GHEA Grapalat"/>
          <w:i/>
          <w:sz w:val="20"/>
          <w:szCs w:val="20"/>
        </w:rPr>
        <w:tab/>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AD3575" w:rsidRDefault="00BB28C8" w:rsidP="00BB28C8">
      <w:pPr>
        <w:widowControl w:val="0"/>
        <w:spacing w:after="160" w:line="360" w:lineRule="auto"/>
        <w:ind w:firstLine="567"/>
        <w:jc w:val="center"/>
        <w:rPr>
          <w:rFonts w:ascii="GHEA Grapalat" w:hAnsi="GHEA Grapalat"/>
          <w:b/>
          <w:lang w:val="en-US"/>
        </w:rPr>
      </w:pPr>
      <w:r w:rsidRPr="00AD3575">
        <w:rPr>
          <w:rFonts w:ascii="GHEA Grapalat" w:hAnsi="GHEA Grapalat"/>
          <w:b/>
        </w:rPr>
        <w:t>ГРАФИК ОПЛАТЫ</w:t>
      </w:r>
      <w:r w:rsidRPr="00AD3575">
        <w:rPr>
          <w:rStyle w:val="FootnoteReference"/>
          <w:rFonts w:ascii="GHEA Grapalat" w:hAnsi="GHEA Grapalat"/>
          <w:b/>
        </w:rPr>
        <w:footnoteReference w:customMarkFollows="1" w:id="38"/>
        <w:t>*</w:t>
      </w:r>
    </w:p>
    <w:p w:rsidR="00BB28C8" w:rsidRPr="00AD3575" w:rsidRDefault="00BB28C8" w:rsidP="00BB28C8">
      <w:pPr>
        <w:widowControl w:val="0"/>
        <w:spacing w:after="160" w:line="360" w:lineRule="auto"/>
        <w:ind w:firstLine="567"/>
        <w:jc w:val="right"/>
        <w:rPr>
          <w:rFonts w:ascii="GHEA Grapalat" w:hAnsi="GHEA Grapalat"/>
          <w:b/>
          <w:sz w:val="20"/>
          <w:szCs w:val="20"/>
        </w:rPr>
      </w:pPr>
      <w:r w:rsidRPr="00AD3575">
        <w:rPr>
          <w:rFonts w:ascii="GHEA Grapalat" w:hAnsi="GHEA Grapalat"/>
          <w:b/>
          <w:sz w:val="20"/>
          <w:szCs w:val="20"/>
        </w:rPr>
        <w:t>драмов РА</w:t>
      </w:r>
    </w:p>
    <w:tbl>
      <w:tblPr>
        <w:tblW w:w="10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089"/>
        <w:gridCol w:w="1439"/>
        <w:gridCol w:w="661"/>
        <w:gridCol w:w="621"/>
        <w:gridCol w:w="431"/>
        <w:gridCol w:w="556"/>
        <w:gridCol w:w="436"/>
        <w:gridCol w:w="515"/>
        <w:gridCol w:w="477"/>
        <w:gridCol w:w="531"/>
        <w:gridCol w:w="729"/>
        <w:gridCol w:w="663"/>
        <w:gridCol w:w="594"/>
        <w:gridCol w:w="644"/>
        <w:gridCol w:w="581"/>
      </w:tblGrid>
      <w:tr w:rsidR="00BB28C8" w:rsidRPr="00685FDC" w:rsidTr="00495AE0">
        <w:trPr>
          <w:jc w:val="center"/>
        </w:trPr>
        <w:tc>
          <w:tcPr>
            <w:tcW w:w="10580" w:type="dxa"/>
            <w:gridSpan w:val="16"/>
          </w:tcPr>
          <w:p w:rsidR="00BB28C8" w:rsidRPr="00AD3575" w:rsidRDefault="00BB28C8" w:rsidP="003D2146">
            <w:pPr>
              <w:widowControl w:val="0"/>
              <w:spacing w:after="120"/>
              <w:jc w:val="center"/>
              <w:rPr>
                <w:rFonts w:ascii="GHEA Grapalat" w:hAnsi="GHEA Grapalat"/>
                <w:b/>
                <w:sz w:val="14"/>
                <w:szCs w:val="16"/>
              </w:rPr>
            </w:pPr>
            <w:r w:rsidRPr="00AD3575">
              <w:rPr>
                <w:rFonts w:ascii="GHEA Grapalat" w:hAnsi="GHEA Grapalat"/>
                <w:b/>
                <w:sz w:val="14"/>
                <w:szCs w:val="16"/>
              </w:rPr>
              <w:t>Работа</w:t>
            </w:r>
          </w:p>
        </w:tc>
      </w:tr>
      <w:tr w:rsidR="00BB28C8" w:rsidRPr="00685FDC" w:rsidTr="00AD3575">
        <w:trPr>
          <w:jc w:val="center"/>
        </w:trPr>
        <w:tc>
          <w:tcPr>
            <w:tcW w:w="613" w:type="dxa"/>
            <w:vAlign w:val="center"/>
          </w:tcPr>
          <w:p w:rsidR="00BB28C8" w:rsidRPr="00AD3575" w:rsidRDefault="00BB28C8" w:rsidP="003D2146">
            <w:pPr>
              <w:widowControl w:val="0"/>
              <w:spacing w:after="120"/>
              <w:jc w:val="center"/>
              <w:rPr>
                <w:rFonts w:ascii="GHEA Grapalat" w:hAnsi="GHEA Grapalat"/>
                <w:b/>
                <w:sz w:val="14"/>
                <w:szCs w:val="16"/>
              </w:rPr>
            </w:pPr>
            <w:r w:rsidRPr="00AD3575">
              <w:rPr>
                <w:rFonts w:ascii="GHEA Grapalat" w:hAnsi="GHEA Grapalat"/>
                <w:b/>
                <w:sz w:val="14"/>
                <w:szCs w:val="16"/>
              </w:rPr>
              <w:t>номер предусмотренного приглашением лота</w:t>
            </w:r>
          </w:p>
        </w:tc>
        <w:tc>
          <w:tcPr>
            <w:tcW w:w="1089" w:type="dxa"/>
            <w:vAlign w:val="center"/>
          </w:tcPr>
          <w:p w:rsidR="00BB28C8" w:rsidRPr="00AD3575" w:rsidRDefault="00BB28C8" w:rsidP="003D2146">
            <w:pPr>
              <w:widowControl w:val="0"/>
              <w:spacing w:after="120"/>
              <w:jc w:val="center"/>
              <w:rPr>
                <w:rFonts w:ascii="GHEA Grapalat" w:hAnsi="GHEA Grapalat"/>
                <w:b/>
                <w:sz w:val="14"/>
                <w:szCs w:val="16"/>
              </w:rPr>
            </w:pPr>
            <w:r w:rsidRPr="00AD3575">
              <w:rPr>
                <w:rFonts w:ascii="GHEA Grapalat" w:hAnsi="GHEA Grapalat"/>
                <w:b/>
                <w:sz w:val="14"/>
                <w:szCs w:val="16"/>
              </w:rPr>
              <w:t>промежуточный код, предусмотренный планом закупок по классификации ЕЗК (CPV)</w:t>
            </w:r>
          </w:p>
        </w:tc>
        <w:tc>
          <w:tcPr>
            <w:tcW w:w="1439" w:type="dxa"/>
            <w:vAlign w:val="center"/>
          </w:tcPr>
          <w:p w:rsidR="00BB28C8" w:rsidRPr="00AD3575" w:rsidRDefault="00BB28C8" w:rsidP="003D2146">
            <w:pPr>
              <w:widowControl w:val="0"/>
              <w:spacing w:after="120"/>
              <w:jc w:val="center"/>
              <w:rPr>
                <w:rFonts w:ascii="GHEA Grapalat" w:hAnsi="GHEA Grapalat"/>
                <w:b/>
                <w:sz w:val="14"/>
                <w:szCs w:val="16"/>
              </w:rPr>
            </w:pPr>
            <w:r w:rsidRPr="00AD3575">
              <w:rPr>
                <w:rFonts w:ascii="GHEA Grapalat" w:hAnsi="GHEA Grapalat"/>
                <w:b/>
                <w:sz w:val="14"/>
                <w:szCs w:val="16"/>
              </w:rPr>
              <w:t>наименование</w:t>
            </w:r>
          </w:p>
        </w:tc>
        <w:tc>
          <w:tcPr>
            <w:tcW w:w="7439" w:type="dxa"/>
            <w:gridSpan w:val="13"/>
            <w:vAlign w:val="center"/>
          </w:tcPr>
          <w:p w:rsidR="00BB28C8" w:rsidRPr="00AD3575" w:rsidRDefault="00AD3575" w:rsidP="003D2146">
            <w:pPr>
              <w:widowControl w:val="0"/>
              <w:spacing w:after="120"/>
              <w:jc w:val="both"/>
              <w:rPr>
                <w:rFonts w:ascii="GHEA Grapalat" w:hAnsi="GHEA Grapalat"/>
                <w:b/>
                <w:sz w:val="14"/>
                <w:szCs w:val="16"/>
              </w:rPr>
            </w:pPr>
            <w:r>
              <w:rPr>
                <w:rFonts w:ascii="GHEA Grapalat" w:hAnsi="GHEA Grapalat"/>
                <w:b/>
                <w:sz w:val="14"/>
                <w:szCs w:val="16"/>
              </w:rPr>
              <w:t xml:space="preserve">                 </w:t>
            </w:r>
            <w:r w:rsidR="00BB28C8" w:rsidRPr="00AD3575">
              <w:rPr>
                <w:rFonts w:ascii="GHEA Grapalat" w:hAnsi="GHEA Grapalat"/>
                <w:b/>
                <w:sz w:val="14"/>
                <w:szCs w:val="16"/>
              </w:rPr>
              <w:t>Оплату работы предусматривается произвести в 20 г., по месяцам, в том числе</w:t>
            </w:r>
            <w:r w:rsidR="00BB28C8" w:rsidRPr="00AD3575">
              <w:rPr>
                <w:rStyle w:val="FootnoteReference"/>
                <w:rFonts w:ascii="GHEA Grapalat" w:hAnsi="GHEA Grapalat"/>
                <w:b/>
                <w:sz w:val="14"/>
                <w:szCs w:val="16"/>
              </w:rPr>
              <w:footnoteReference w:customMarkFollows="1" w:id="39"/>
              <w:t>**</w:t>
            </w:r>
          </w:p>
        </w:tc>
      </w:tr>
      <w:tr w:rsidR="00BB28C8" w:rsidRPr="00685FDC" w:rsidTr="003C3F2E">
        <w:trPr>
          <w:cantSplit/>
          <w:trHeight w:val="1134"/>
          <w:jc w:val="center"/>
        </w:trPr>
        <w:tc>
          <w:tcPr>
            <w:tcW w:w="613" w:type="dxa"/>
          </w:tcPr>
          <w:p w:rsidR="00BB28C8" w:rsidRPr="00AD3575" w:rsidRDefault="00BB28C8" w:rsidP="003D2146">
            <w:pPr>
              <w:widowControl w:val="0"/>
              <w:spacing w:after="120"/>
              <w:jc w:val="center"/>
              <w:rPr>
                <w:rFonts w:ascii="GHEA Grapalat" w:hAnsi="GHEA Grapalat"/>
                <w:b/>
                <w:sz w:val="14"/>
                <w:szCs w:val="16"/>
              </w:rPr>
            </w:pPr>
          </w:p>
        </w:tc>
        <w:tc>
          <w:tcPr>
            <w:tcW w:w="1089" w:type="dxa"/>
          </w:tcPr>
          <w:p w:rsidR="00BB28C8" w:rsidRPr="00AD3575" w:rsidRDefault="00BB28C8" w:rsidP="003D2146">
            <w:pPr>
              <w:widowControl w:val="0"/>
              <w:spacing w:after="120"/>
              <w:jc w:val="center"/>
              <w:rPr>
                <w:rFonts w:ascii="GHEA Grapalat" w:hAnsi="GHEA Grapalat"/>
                <w:b/>
                <w:sz w:val="14"/>
                <w:szCs w:val="16"/>
              </w:rPr>
            </w:pPr>
          </w:p>
        </w:tc>
        <w:tc>
          <w:tcPr>
            <w:tcW w:w="1439" w:type="dxa"/>
          </w:tcPr>
          <w:p w:rsidR="00BB28C8" w:rsidRPr="00AD3575" w:rsidRDefault="00BB28C8" w:rsidP="003D2146">
            <w:pPr>
              <w:widowControl w:val="0"/>
              <w:spacing w:after="120"/>
              <w:jc w:val="center"/>
              <w:rPr>
                <w:rFonts w:ascii="GHEA Grapalat" w:hAnsi="GHEA Grapalat"/>
                <w:b/>
                <w:sz w:val="14"/>
                <w:szCs w:val="16"/>
              </w:rPr>
            </w:pPr>
          </w:p>
        </w:tc>
        <w:tc>
          <w:tcPr>
            <w:tcW w:w="661" w:type="dxa"/>
            <w:vAlign w:val="center"/>
          </w:tcPr>
          <w:p w:rsidR="00BB28C8" w:rsidRPr="00AD3575" w:rsidRDefault="00BB28C8" w:rsidP="003D2146">
            <w:pPr>
              <w:widowControl w:val="0"/>
              <w:spacing w:after="120"/>
              <w:ind w:left="-95" w:right="-88"/>
              <w:jc w:val="center"/>
              <w:rPr>
                <w:rFonts w:ascii="GHEA Grapalat" w:hAnsi="GHEA Grapalat"/>
                <w:b/>
                <w:sz w:val="14"/>
                <w:szCs w:val="16"/>
              </w:rPr>
            </w:pPr>
            <w:r w:rsidRPr="00AD3575">
              <w:rPr>
                <w:rFonts w:ascii="GHEA Grapalat" w:hAnsi="GHEA Grapalat"/>
                <w:b/>
                <w:sz w:val="14"/>
                <w:szCs w:val="16"/>
              </w:rPr>
              <w:t>январь</w:t>
            </w:r>
          </w:p>
        </w:tc>
        <w:tc>
          <w:tcPr>
            <w:tcW w:w="621" w:type="dxa"/>
            <w:vAlign w:val="center"/>
          </w:tcPr>
          <w:p w:rsidR="00BB28C8" w:rsidRPr="00AD3575" w:rsidRDefault="00BB28C8" w:rsidP="003D2146">
            <w:pPr>
              <w:widowControl w:val="0"/>
              <w:spacing w:after="120"/>
              <w:ind w:left="-95" w:right="-88"/>
              <w:jc w:val="center"/>
              <w:rPr>
                <w:rFonts w:ascii="GHEA Grapalat" w:hAnsi="GHEA Grapalat" w:cs="Sylfaen"/>
                <w:b/>
                <w:sz w:val="14"/>
                <w:szCs w:val="16"/>
              </w:rPr>
            </w:pPr>
            <w:r w:rsidRPr="00AD3575">
              <w:rPr>
                <w:rFonts w:ascii="GHEA Grapalat" w:hAnsi="GHEA Grapalat"/>
                <w:b/>
                <w:sz w:val="14"/>
                <w:szCs w:val="16"/>
              </w:rPr>
              <w:t>февраль</w:t>
            </w:r>
          </w:p>
        </w:tc>
        <w:tc>
          <w:tcPr>
            <w:tcW w:w="431" w:type="dxa"/>
            <w:vAlign w:val="center"/>
          </w:tcPr>
          <w:p w:rsidR="00BB28C8" w:rsidRPr="00AD3575" w:rsidRDefault="00BB28C8" w:rsidP="003D2146">
            <w:pPr>
              <w:widowControl w:val="0"/>
              <w:spacing w:after="120"/>
              <w:ind w:left="-95" w:right="-88"/>
              <w:jc w:val="center"/>
              <w:rPr>
                <w:rFonts w:ascii="GHEA Grapalat" w:hAnsi="GHEA Grapalat"/>
                <w:b/>
                <w:sz w:val="14"/>
                <w:szCs w:val="16"/>
              </w:rPr>
            </w:pPr>
            <w:r w:rsidRPr="00AD3575">
              <w:rPr>
                <w:rFonts w:ascii="GHEA Grapalat" w:hAnsi="GHEA Grapalat"/>
                <w:b/>
                <w:sz w:val="14"/>
                <w:szCs w:val="16"/>
              </w:rPr>
              <w:t>март</w:t>
            </w:r>
          </w:p>
        </w:tc>
        <w:tc>
          <w:tcPr>
            <w:tcW w:w="556" w:type="dxa"/>
            <w:vAlign w:val="center"/>
          </w:tcPr>
          <w:p w:rsidR="00BB28C8" w:rsidRPr="00AD3575" w:rsidRDefault="00BB28C8" w:rsidP="003D2146">
            <w:pPr>
              <w:widowControl w:val="0"/>
              <w:spacing w:after="120"/>
              <w:ind w:left="-95" w:right="-88"/>
              <w:jc w:val="center"/>
              <w:rPr>
                <w:rFonts w:ascii="GHEA Grapalat" w:hAnsi="GHEA Grapalat" w:cs="Sylfaen"/>
                <w:b/>
                <w:sz w:val="14"/>
                <w:szCs w:val="16"/>
              </w:rPr>
            </w:pPr>
            <w:r w:rsidRPr="00AD3575">
              <w:rPr>
                <w:rFonts w:ascii="GHEA Grapalat" w:hAnsi="GHEA Grapalat"/>
                <w:b/>
                <w:sz w:val="14"/>
                <w:szCs w:val="16"/>
              </w:rPr>
              <w:t>апрель</w:t>
            </w:r>
          </w:p>
        </w:tc>
        <w:tc>
          <w:tcPr>
            <w:tcW w:w="436" w:type="dxa"/>
            <w:vAlign w:val="center"/>
          </w:tcPr>
          <w:p w:rsidR="00BB28C8" w:rsidRPr="00AD3575" w:rsidRDefault="00BB28C8" w:rsidP="003D2146">
            <w:pPr>
              <w:widowControl w:val="0"/>
              <w:spacing w:after="120"/>
              <w:ind w:left="-95" w:right="-88"/>
              <w:jc w:val="center"/>
              <w:rPr>
                <w:rFonts w:ascii="GHEA Grapalat" w:hAnsi="GHEA Grapalat"/>
                <w:b/>
                <w:sz w:val="14"/>
                <w:szCs w:val="16"/>
              </w:rPr>
            </w:pPr>
            <w:r w:rsidRPr="00AD3575">
              <w:rPr>
                <w:rFonts w:ascii="GHEA Grapalat" w:hAnsi="GHEA Grapalat"/>
                <w:b/>
                <w:sz w:val="14"/>
                <w:szCs w:val="16"/>
              </w:rPr>
              <w:t>май</w:t>
            </w:r>
          </w:p>
        </w:tc>
        <w:tc>
          <w:tcPr>
            <w:tcW w:w="515" w:type="dxa"/>
            <w:vAlign w:val="center"/>
          </w:tcPr>
          <w:p w:rsidR="00BB28C8" w:rsidRPr="00AD3575" w:rsidRDefault="00BB28C8" w:rsidP="003D2146">
            <w:pPr>
              <w:widowControl w:val="0"/>
              <w:spacing w:after="120"/>
              <w:ind w:left="-95" w:right="-88"/>
              <w:jc w:val="center"/>
              <w:rPr>
                <w:rFonts w:ascii="GHEA Grapalat" w:hAnsi="GHEA Grapalat"/>
                <w:b/>
                <w:sz w:val="14"/>
                <w:szCs w:val="16"/>
              </w:rPr>
            </w:pPr>
            <w:r w:rsidRPr="00AD3575">
              <w:rPr>
                <w:rFonts w:ascii="GHEA Grapalat" w:hAnsi="GHEA Grapalat"/>
                <w:b/>
                <w:sz w:val="14"/>
                <w:szCs w:val="16"/>
              </w:rPr>
              <w:t>июнь</w:t>
            </w:r>
          </w:p>
        </w:tc>
        <w:tc>
          <w:tcPr>
            <w:tcW w:w="477" w:type="dxa"/>
            <w:vAlign w:val="center"/>
          </w:tcPr>
          <w:p w:rsidR="00BB28C8" w:rsidRPr="00AD3575" w:rsidRDefault="00BB28C8" w:rsidP="003D2146">
            <w:pPr>
              <w:widowControl w:val="0"/>
              <w:spacing w:after="120"/>
              <w:ind w:left="-95" w:right="-88"/>
              <w:jc w:val="center"/>
              <w:rPr>
                <w:rFonts w:ascii="GHEA Grapalat" w:hAnsi="GHEA Grapalat"/>
                <w:b/>
                <w:sz w:val="14"/>
                <w:szCs w:val="16"/>
              </w:rPr>
            </w:pPr>
            <w:r w:rsidRPr="00AD3575">
              <w:rPr>
                <w:rFonts w:ascii="GHEA Grapalat" w:hAnsi="GHEA Grapalat"/>
                <w:b/>
                <w:sz w:val="14"/>
                <w:szCs w:val="16"/>
              </w:rPr>
              <w:t xml:space="preserve">июль </w:t>
            </w:r>
          </w:p>
        </w:tc>
        <w:tc>
          <w:tcPr>
            <w:tcW w:w="531" w:type="dxa"/>
            <w:vAlign w:val="center"/>
          </w:tcPr>
          <w:p w:rsidR="00BB28C8" w:rsidRPr="00AD3575" w:rsidRDefault="00BB28C8" w:rsidP="003D2146">
            <w:pPr>
              <w:widowControl w:val="0"/>
              <w:spacing w:after="120"/>
              <w:ind w:left="-95" w:right="-88"/>
              <w:jc w:val="center"/>
              <w:rPr>
                <w:rFonts w:ascii="GHEA Grapalat" w:hAnsi="GHEA Grapalat"/>
                <w:b/>
                <w:sz w:val="14"/>
                <w:szCs w:val="16"/>
              </w:rPr>
            </w:pPr>
            <w:r w:rsidRPr="00AD3575">
              <w:rPr>
                <w:rFonts w:ascii="GHEA Grapalat" w:hAnsi="GHEA Grapalat"/>
                <w:b/>
                <w:sz w:val="14"/>
                <w:szCs w:val="16"/>
              </w:rPr>
              <w:t>август</w:t>
            </w:r>
          </w:p>
        </w:tc>
        <w:tc>
          <w:tcPr>
            <w:tcW w:w="729" w:type="dxa"/>
            <w:vAlign w:val="center"/>
          </w:tcPr>
          <w:p w:rsidR="00BB28C8" w:rsidRPr="00AD3575" w:rsidRDefault="00BB28C8" w:rsidP="003D2146">
            <w:pPr>
              <w:widowControl w:val="0"/>
              <w:spacing w:after="120"/>
              <w:ind w:left="-95" w:right="-88"/>
              <w:jc w:val="center"/>
              <w:rPr>
                <w:rFonts w:ascii="GHEA Grapalat" w:hAnsi="GHEA Grapalat"/>
                <w:b/>
                <w:sz w:val="14"/>
                <w:szCs w:val="16"/>
              </w:rPr>
            </w:pPr>
            <w:r w:rsidRPr="00AD3575">
              <w:rPr>
                <w:rFonts w:ascii="GHEA Grapalat" w:hAnsi="GHEA Grapalat"/>
                <w:b/>
                <w:sz w:val="14"/>
                <w:szCs w:val="16"/>
              </w:rPr>
              <w:t xml:space="preserve">сентябрь </w:t>
            </w:r>
          </w:p>
        </w:tc>
        <w:tc>
          <w:tcPr>
            <w:tcW w:w="663" w:type="dxa"/>
            <w:vAlign w:val="center"/>
          </w:tcPr>
          <w:p w:rsidR="00BB28C8" w:rsidRPr="00AD3575" w:rsidRDefault="00BB28C8" w:rsidP="003D2146">
            <w:pPr>
              <w:widowControl w:val="0"/>
              <w:spacing w:after="120"/>
              <w:ind w:left="-95" w:right="-88"/>
              <w:jc w:val="center"/>
              <w:rPr>
                <w:rFonts w:ascii="GHEA Grapalat" w:hAnsi="GHEA Grapalat"/>
                <w:b/>
                <w:sz w:val="14"/>
                <w:szCs w:val="16"/>
              </w:rPr>
            </w:pPr>
            <w:r w:rsidRPr="00AD3575">
              <w:rPr>
                <w:rFonts w:ascii="GHEA Grapalat" w:hAnsi="GHEA Grapalat"/>
                <w:b/>
                <w:sz w:val="14"/>
                <w:szCs w:val="16"/>
              </w:rPr>
              <w:t>октябрь</w:t>
            </w:r>
          </w:p>
        </w:tc>
        <w:tc>
          <w:tcPr>
            <w:tcW w:w="594" w:type="dxa"/>
            <w:vAlign w:val="center"/>
          </w:tcPr>
          <w:p w:rsidR="00BB28C8" w:rsidRPr="00AD3575" w:rsidRDefault="00BB28C8" w:rsidP="003D2146">
            <w:pPr>
              <w:widowControl w:val="0"/>
              <w:spacing w:after="120"/>
              <w:ind w:left="-95" w:right="-88"/>
              <w:jc w:val="center"/>
              <w:rPr>
                <w:rFonts w:ascii="GHEA Grapalat" w:hAnsi="GHEA Grapalat"/>
                <w:b/>
                <w:sz w:val="14"/>
                <w:szCs w:val="16"/>
              </w:rPr>
            </w:pPr>
            <w:r w:rsidRPr="00AD3575">
              <w:rPr>
                <w:rFonts w:ascii="GHEA Grapalat" w:hAnsi="GHEA Grapalat"/>
                <w:b/>
                <w:sz w:val="14"/>
                <w:szCs w:val="16"/>
              </w:rPr>
              <w:t>ноябрь</w:t>
            </w:r>
          </w:p>
        </w:tc>
        <w:tc>
          <w:tcPr>
            <w:tcW w:w="644" w:type="dxa"/>
            <w:vAlign w:val="center"/>
          </w:tcPr>
          <w:p w:rsidR="00BB28C8" w:rsidRPr="00AD3575" w:rsidRDefault="00BB28C8" w:rsidP="003D2146">
            <w:pPr>
              <w:widowControl w:val="0"/>
              <w:spacing w:after="120"/>
              <w:ind w:left="-95" w:right="-88"/>
              <w:jc w:val="center"/>
              <w:rPr>
                <w:rFonts w:ascii="GHEA Grapalat" w:hAnsi="GHEA Grapalat"/>
                <w:b/>
                <w:sz w:val="14"/>
                <w:szCs w:val="16"/>
              </w:rPr>
            </w:pPr>
            <w:r w:rsidRPr="00AD3575">
              <w:rPr>
                <w:rFonts w:ascii="GHEA Grapalat" w:hAnsi="GHEA Grapalat"/>
                <w:b/>
                <w:sz w:val="14"/>
                <w:szCs w:val="16"/>
              </w:rPr>
              <w:t>декабрь</w:t>
            </w:r>
          </w:p>
        </w:tc>
        <w:tc>
          <w:tcPr>
            <w:tcW w:w="581" w:type="dxa"/>
            <w:vAlign w:val="center"/>
          </w:tcPr>
          <w:p w:rsidR="00BB28C8" w:rsidRPr="00AD3575" w:rsidRDefault="00BB28C8" w:rsidP="003D2146">
            <w:pPr>
              <w:widowControl w:val="0"/>
              <w:spacing w:after="120"/>
              <w:ind w:left="-95" w:right="-88"/>
              <w:jc w:val="center"/>
              <w:rPr>
                <w:rFonts w:ascii="GHEA Grapalat" w:hAnsi="GHEA Grapalat"/>
                <w:b/>
                <w:sz w:val="14"/>
                <w:szCs w:val="16"/>
                <w:lang w:val="en-US"/>
              </w:rPr>
            </w:pPr>
            <w:r w:rsidRPr="00AD3575">
              <w:rPr>
                <w:rFonts w:ascii="GHEA Grapalat" w:hAnsi="GHEA Grapalat"/>
                <w:b/>
                <w:sz w:val="14"/>
                <w:szCs w:val="16"/>
              </w:rPr>
              <w:t>Всего</w:t>
            </w:r>
          </w:p>
        </w:tc>
      </w:tr>
      <w:tr w:rsidR="00BB28C8" w:rsidRPr="00685FDC" w:rsidTr="003C3F2E">
        <w:trPr>
          <w:cantSplit/>
          <w:trHeight w:val="1134"/>
          <w:jc w:val="center"/>
        </w:trPr>
        <w:tc>
          <w:tcPr>
            <w:tcW w:w="613" w:type="dxa"/>
          </w:tcPr>
          <w:p w:rsidR="00AD3575" w:rsidRDefault="00AD3575" w:rsidP="003D2146">
            <w:pPr>
              <w:widowControl w:val="0"/>
              <w:spacing w:after="120"/>
              <w:jc w:val="center"/>
              <w:rPr>
                <w:rFonts w:ascii="GHEA Grapalat" w:hAnsi="GHEA Grapalat"/>
                <w:b/>
                <w:sz w:val="18"/>
                <w:szCs w:val="18"/>
              </w:rPr>
            </w:pPr>
          </w:p>
          <w:p w:rsidR="00AD3575" w:rsidRDefault="00AD3575" w:rsidP="003D2146">
            <w:pPr>
              <w:widowControl w:val="0"/>
              <w:spacing w:after="120"/>
              <w:jc w:val="center"/>
              <w:rPr>
                <w:rFonts w:ascii="GHEA Grapalat" w:hAnsi="GHEA Grapalat"/>
                <w:b/>
                <w:sz w:val="18"/>
                <w:szCs w:val="18"/>
              </w:rPr>
            </w:pPr>
          </w:p>
          <w:p w:rsidR="00AD3575" w:rsidRDefault="00AD3575" w:rsidP="003D2146">
            <w:pPr>
              <w:widowControl w:val="0"/>
              <w:spacing w:after="120"/>
              <w:jc w:val="center"/>
              <w:rPr>
                <w:rFonts w:ascii="GHEA Grapalat" w:hAnsi="GHEA Grapalat"/>
                <w:b/>
                <w:sz w:val="18"/>
                <w:szCs w:val="18"/>
              </w:rPr>
            </w:pPr>
          </w:p>
          <w:p w:rsidR="00BB28C8" w:rsidRPr="00AD3575" w:rsidRDefault="00495AE0" w:rsidP="003D2146">
            <w:pPr>
              <w:widowControl w:val="0"/>
              <w:spacing w:after="120"/>
              <w:jc w:val="center"/>
              <w:rPr>
                <w:rFonts w:ascii="GHEA Grapalat" w:hAnsi="GHEA Grapalat"/>
                <w:b/>
                <w:sz w:val="18"/>
                <w:szCs w:val="18"/>
                <w:lang w:val="en-US"/>
              </w:rPr>
            </w:pPr>
            <w:r w:rsidRPr="00AD3575">
              <w:rPr>
                <w:rFonts w:ascii="GHEA Grapalat" w:hAnsi="GHEA Grapalat"/>
                <w:b/>
                <w:sz w:val="18"/>
                <w:szCs w:val="18"/>
                <w:lang w:val="en-US"/>
              </w:rPr>
              <w:t>1</w:t>
            </w:r>
          </w:p>
        </w:tc>
        <w:tc>
          <w:tcPr>
            <w:tcW w:w="1089" w:type="dxa"/>
            <w:vAlign w:val="center"/>
          </w:tcPr>
          <w:p w:rsidR="00BB28C8" w:rsidRPr="00AD3575" w:rsidRDefault="00495AE0" w:rsidP="00495AE0">
            <w:pPr>
              <w:widowControl w:val="0"/>
              <w:spacing w:after="120"/>
              <w:jc w:val="center"/>
              <w:rPr>
                <w:rFonts w:ascii="GHEA Grapalat" w:hAnsi="GHEA Grapalat"/>
                <w:b/>
                <w:sz w:val="18"/>
                <w:szCs w:val="18"/>
              </w:rPr>
            </w:pPr>
            <w:r w:rsidRPr="00AD3575">
              <w:rPr>
                <w:rFonts w:ascii="GHEA Grapalat" w:hAnsi="GHEA Grapalat"/>
                <w:b/>
                <w:sz w:val="18"/>
                <w:szCs w:val="18"/>
              </w:rPr>
              <w:t>45231187</w:t>
            </w:r>
          </w:p>
        </w:tc>
        <w:tc>
          <w:tcPr>
            <w:tcW w:w="1439" w:type="dxa"/>
          </w:tcPr>
          <w:p w:rsidR="00BB28C8" w:rsidRPr="00AD3575" w:rsidRDefault="00AD3575" w:rsidP="003D2146">
            <w:pPr>
              <w:widowControl w:val="0"/>
              <w:spacing w:after="120"/>
              <w:jc w:val="center"/>
              <w:rPr>
                <w:rFonts w:ascii="GHEA Grapalat" w:hAnsi="GHEA Grapalat"/>
                <w:sz w:val="18"/>
                <w:szCs w:val="18"/>
              </w:rPr>
            </w:pPr>
            <w:r w:rsidRPr="00AD3575">
              <w:rPr>
                <w:rFonts w:ascii="GHEA Grapalat" w:hAnsi="GHEA Grapalat"/>
                <w:b/>
                <w:sz w:val="18"/>
                <w:szCs w:val="18"/>
              </w:rPr>
              <w:t xml:space="preserve">Асфальтирование внутриобщинных улиц общество </w:t>
            </w:r>
            <w:r w:rsidRPr="00AD3575">
              <w:rPr>
                <w:rFonts w:ascii="GHEA Grapalat" w:eastAsia="Calibri" w:hAnsi="GHEA Grapalat" w:cs="GHEA Grapalat"/>
                <w:b/>
                <w:bCs/>
                <w:color w:val="000000"/>
                <w:sz w:val="18"/>
                <w:szCs w:val="18"/>
                <w:lang w:eastAsia="en-US" w:bidi="ar-SA"/>
              </w:rPr>
              <w:t>Нор Харберд Араратского областъ РА</w:t>
            </w:r>
          </w:p>
        </w:tc>
        <w:tc>
          <w:tcPr>
            <w:tcW w:w="66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62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r w:rsidR="003C3F2E" w:rsidRPr="00685FDC" w:rsidTr="003C3F2E">
        <w:trPr>
          <w:cantSplit/>
          <w:trHeight w:val="1134"/>
          <w:jc w:val="center"/>
        </w:trPr>
        <w:tc>
          <w:tcPr>
            <w:tcW w:w="613" w:type="dxa"/>
          </w:tcPr>
          <w:p w:rsidR="003C3F2E" w:rsidRDefault="003C3F2E" w:rsidP="003D2146">
            <w:pPr>
              <w:widowControl w:val="0"/>
              <w:spacing w:after="120"/>
              <w:jc w:val="center"/>
              <w:rPr>
                <w:rFonts w:ascii="GHEA Grapalat" w:hAnsi="GHEA Grapalat"/>
                <w:b/>
                <w:sz w:val="18"/>
                <w:szCs w:val="18"/>
                <w:lang w:val="en-US"/>
              </w:rPr>
            </w:pPr>
          </w:p>
          <w:p w:rsidR="003C3F2E" w:rsidRDefault="003C3F2E" w:rsidP="003D2146">
            <w:pPr>
              <w:widowControl w:val="0"/>
              <w:spacing w:after="120"/>
              <w:jc w:val="center"/>
              <w:rPr>
                <w:rFonts w:ascii="GHEA Grapalat" w:hAnsi="GHEA Grapalat"/>
                <w:b/>
                <w:sz w:val="18"/>
                <w:szCs w:val="18"/>
                <w:lang w:val="en-US"/>
              </w:rPr>
            </w:pPr>
          </w:p>
          <w:p w:rsidR="003C3F2E" w:rsidRPr="003C3F2E" w:rsidRDefault="003C3F2E" w:rsidP="003D2146">
            <w:pPr>
              <w:widowControl w:val="0"/>
              <w:spacing w:after="120"/>
              <w:jc w:val="center"/>
              <w:rPr>
                <w:rFonts w:ascii="GHEA Grapalat" w:hAnsi="GHEA Grapalat"/>
                <w:b/>
                <w:sz w:val="18"/>
                <w:szCs w:val="18"/>
                <w:lang w:val="en-US"/>
              </w:rPr>
            </w:pPr>
            <w:r>
              <w:rPr>
                <w:rFonts w:ascii="GHEA Grapalat" w:hAnsi="GHEA Grapalat"/>
                <w:b/>
                <w:sz w:val="18"/>
                <w:szCs w:val="18"/>
                <w:lang w:val="en-US"/>
              </w:rPr>
              <w:t>2</w:t>
            </w:r>
          </w:p>
        </w:tc>
        <w:tc>
          <w:tcPr>
            <w:tcW w:w="1089" w:type="dxa"/>
            <w:vAlign w:val="center"/>
          </w:tcPr>
          <w:p w:rsidR="003C3F2E" w:rsidRPr="00AD3575" w:rsidRDefault="003C3F2E" w:rsidP="00495AE0">
            <w:pPr>
              <w:widowControl w:val="0"/>
              <w:spacing w:after="120"/>
              <w:jc w:val="center"/>
              <w:rPr>
                <w:rFonts w:ascii="GHEA Grapalat" w:hAnsi="GHEA Grapalat"/>
                <w:b/>
                <w:sz w:val="18"/>
                <w:szCs w:val="18"/>
              </w:rPr>
            </w:pPr>
            <w:r w:rsidRPr="00AD3575">
              <w:rPr>
                <w:rFonts w:ascii="GHEA Grapalat" w:hAnsi="GHEA Grapalat"/>
                <w:b/>
                <w:sz w:val="18"/>
                <w:szCs w:val="18"/>
              </w:rPr>
              <w:t>45231187</w:t>
            </w:r>
          </w:p>
        </w:tc>
        <w:tc>
          <w:tcPr>
            <w:tcW w:w="1439" w:type="dxa"/>
          </w:tcPr>
          <w:p w:rsidR="003C3F2E" w:rsidRPr="00AD3575" w:rsidRDefault="003C3F2E" w:rsidP="003D2146">
            <w:pPr>
              <w:widowControl w:val="0"/>
              <w:spacing w:after="120"/>
              <w:jc w:val="center"/>
              <w:rPr>
                <w:rFonts w:ascii="GHEA Grapalat" w:hAnsi="GHEA Grapalat"/>
                <w:b/>
                <w:sz w:val="18"/>
                <w:szCs w:val="18"/>
              </w:rPr>
            </w:pPr>
            <w:r w:rsidRPr="003C3F2E">
              <w:rPr>
                <w:rFonts w:ascii="Sylfaen" w:hAnsi="Sylfaen" w:cs="Calibri"/>
                <w:b/>
                <w:sz w:val="18"/>
                <w:szCs w:val="18"/>
                <w:lang w:bidi="ar-SA"/>
              </w:rPr>
              <w:t xml:space="preserve">Частичное асфальтирование 7-9 улиц </w:t>
            </w:r>
            <w:r w:rsidRPr="003C3F2E">
              <w:rPr>
                <w:rFonts w:eastAsia="Calibri"/>
                <w:b/>
                <w:color w:val="000000"/>
                <w:sz w:val="18"/>
                <w:szCs w:val="18"/>
                <w:lang w:eastAsia="en-US" w:bidi="ar-SA"/>
              </w:rPr>
              <w:t>общины</w:t>
            </w:r>
            <w:r w:rsidRPr="003C3F2E">
              <w:rPr>
                <w:rFonts w:ascii="Sylfaen" w:hAnsi="Sylfaen" w:cs="Calibri"/>
                <w:b/>
                <w:sz w:val="18"/>
                <w:szCs w:val="18"/>
                <w:lang w:bidi="ar-SA"/>
              </w:rPr>
              <w:t xml:space="preserve">  Нор Харберд </w:t>
            </w:r>
            <w:r w:rsidRPr="003C3F2E">
              <w:rPr>
                <w:rFonts w:eastAsia="Calibri"/>
                <w:b/>
                <w:color w:val="000000"/>
                <w:sz w:val="18"/>
                <w:szCs w:val="18"/>
                <w:lang w:eastAsia="en-US" w:bidi="ar-SA"/>
              </w:rPr>
              <w:t>Араратской области РА.</w:t>
            </w:r>
          </w:p>
        </w:tc>
        <w:tc>
          <w:tcPr>
            <w:tcW w:w="661" w:type="dxa"/>
            <w:vAlign w:val="center"/>
          </w:tcPr>
          <w:p w:rsidR="003C3F2E" w:rsidRPr="00685FDC" w:rsidRDefault="003C3F2E" w:rsidP="003C3F2E">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621" w:type="dxa"/>
            <w:vAlign w:val="center"/>
          </w:tcPr>
          <w:p w:rsidR="003C3F2E" w:rsidRPr="00685FDC" w:rsidRDefault="003C3F2E" w:rsidP="003C3F2E">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3C3F2E" w:rsidRPr="00685FDC" w:rsidRDefault="003C3F2E" w:rsidP="003C3F2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3C3F2E" w:rsidRPr="00685FDC" w:rsidRDefault="003C3F2E" w:rsidP="003C3F2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3C3F2E" w:rsidRPr="00685FDC" w:rsidRDefault="003C3F2E" w:rsidP="003C3F2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3C3F2E" w:rsidRPr="00685FDC" w:rsidRDefault="003C3F2E" w:rsidP="003C3F2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3C3F2E" w:rsidRPr="00685FDC" w:rsidRDefault="003C3F2E" w:rsidP="003C3F2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3C3F2E" w:rsidRPr="00685FDC" w:rsidRDefault="003C3F2E" w:rsidP="003C3F2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3C3F2E" w:rsidRPr="00685FDC" w:rsidRDefault="003C3F2E" w:rsidP="003C3F2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3C3F2E" w:rsidRPr="00685FDC" w:rsidRDefault="003C3F2E" w:rsidP="003C3F2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3C3F2E" w:rsidRPr="00685FDC" w:rsidRDefault="003C3F2E" w:rsidP="003C3F2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3C3F2E" w:rsidRPr="00685FDC" w:rsidRDefault="003C3F2E" w:rsidP="003C3F2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3C3F2E" w:rsidRPr="00685FDC" w:rsidRDefault="003C3F2E" w:rsidP="003C3F2E">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495AE0" w:rsidRPr="003C3F2E" w:rsidRDefault="00495AE0" w:rsidP="003C3F2E">
      <w:pPr>
        <w:widowControl w:val="0"/>
        <w:spacing w:after="160" w:line="360" w:lineRule="auto"/>
        <w:jc w:val="both"/>
        <w:outlineLvl w:val="3"/>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495AE0" w:rsidRPr="0079594D" w:rsidTr="00BF0FB8">
        <w:trPr>
          <w:jc w:val="center"/>
        </w:trPr>
        <w:tc>
          <w:tcPr>
            <w:tcW w:w="4536" w:type="dxa"/>
          </w:tcPr>
          <w:p w:rsidR="00495AE0" w:rsidRDefault="00495AE0" w:rsidP="00BF0FB8">
            <w:pPr>
              <w:widowControl w:val="0"/>
              <w:spacing w:after="160" w:line="360" w:lineRule="auto"/>
              <w:jc w:val="center"/>
              <w:rPr>
                <w:rFonts w:ascii="GHEA Grapalat" w:hAnsi="GHEA Grapalat"/>
                <w:b/>
                <w:sz w:val="20"/>
                <w:szCs w:val="20"/>
              </w:rPr>
            </w:pPr>
            <w:r w:rsidRPr="0079594D">
              <w:rPr>
                <w:rFonts w:ascii="GHEA Grapalat" w:hAnsi="GHEA Grapalat"/>
                <w:b/>
                <w:sz w:val="20"/>
                <w:szCs w:val="20"/>
              </w:rPr>
              <w:t>ЗАКАЗЧИК</w:t>
            </w:r>
          </w:p>
          <w:p w:rsidR="00BF24C5" w:rsidRPr="00E15766" w:rsidRDefault="00BF24C5" w:rsidP="00BF24C5">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Муниципалитет Нор Харберд </w:t>
            </w:r>
          </w:p>
          <w:p w:rsidR="00BF24C5" w:rsidRPr="00540616" w:rsidRDefault="00BF24C5" w:rsidP="00BF24C5">
            <w:pPr>
              <w:widowControl w:val="0"/>
              <w:jc w:val="center"/>
              <w:rPr>
                <w:rFonts w:ascii="GHEA Grapalat" w:hAnsi="GHEA Grapalat"/>
                <w:i/>
                <w:sz w:val="20"/>
                <w:szCs w:val="20"/>
              </w:rPr>
            </w:pPr>
            <w:r w:rsidRPr="00E15766">
              <w:rPr>
                <w:rFonts w:ascii="GHEA Grapalat" w:hAnsi="GHEA Grapalat"/>
                <w:i/>
                <w:sz w:val="20"/>
                <w:szCs w:val="20"/>
              </w:rPr>
              <w:t xml:space="preserve">О </w:t>
            </w:r>
            <w:r>
              <w:rPr>
                <w:rFonts w:ascii="GHEA Grapalat" w:hAnsi="GHEA Grapalat"/>
                <w:i/>
                <w:sz w:val="20"/>
                <w:szCs w:val="20"/>
              </w:rPr>
              <w:t xml:space="preserve"> Нор Харберд  улица Баграмяна 10 </w:t>
            </w:r>
          </w:p>
          <w:p w:rsidR="00BF24C5" w:rsidRPr="00915BB9" w:rsidRDefault="00BF24C5" w:rsidP="00BF24C5">
            <w:pPr>
              <w:widowControl w:val="0"/>
              <w:jc w:val="center"/>
              <w:rPr>
                <w:rFonts w:ascii="GHEA Grapalat" w:hAnsi="GHEA Grapalat"/>
                <w:i/>
                <w:sz w:val="20"/>
                <w:szCs w:val="20"/>
                <w:lang w:eastAsia="en-US" w:bidi="ar-SA"/>
              </w:rPr>
            </w:pPr>
            <w:r w:rsidRPr="00E15766">
              <w:rPr>
                <w:rFonts w:ascii="GHEA Grapalat" w:hAnsi="GHEA Grapalat"/>
                <w:i/>
                <w:sz w:val="20"/>
                <w:szCs w:val="20"/>
                <w:lang w:eastAsia="en-US" w:bidi="ar-SA"/>
              </w:rPr>
              <w:t xml:space="preserve">Н/С </w:t>
            </w:r>
            <w:r>
              <w:rPr>
                <w:rFonts w:ascii="GHEA Grapalat" w:hAnsi="GHEA Grapalat"/>
                <w:i/>
                <w:sz w:val="20"/>
                <w:szCs w:val="20"/>
                <w:lang w:eastAsia="en-US" w:bidi="ar-SA"/>
              </w:rPr>
              <w:t>900432356021</w:t>
            </w:r>
          </w:p>
          <w:p w:rsidR="00BF24C5" w:rsidRPr="00915BB9" w:rsidRDefault="00BF24C5" w:rsidP="00BF24C5">
            <w:pPr>
              <w:widowControl w:val="0"/>
              <w:jc w:val="center"/>
              <w:rPr>
                <w:rFonts w:ascii="GHEA Grapalat" w:hAnsi="GHEA Grapalat"/>
                <w:i/>
                <w:sz w:val="20"/>
                <w:szCs w:val="20"/>
                <w:lang w:eastAsia="en-US" w:bidi="ar-SA"/>
              </w:rPr>
            </w:pPr>
            <w:r w:rsidRPr="00915BB9">
              <w:rPr>
                <w:rFonts w:ascii="GHEA Grapalat" w:hAnsi="GHEA Grapalat"/>
                <w:i/>
                <w:sz w:val="20"/>
                <w:szCs w:val="20"/>
                <w:lang w:eastAsia="en-US" w:bidi="ar-SA"/>
              </w:rPr>
              <w:t>Оперативний отдел МФ РА</w:t>
            </w:r>
          </w:p>
          <w:p w:rsidR="00BF24C5" w:rsidRPr="00031276" w:rsidRDefault="00BF24C5" w:rsidP="00BF24C5">
            <w:pPr>
              <w:widowControl w:val="0"/>
              <w:jc w:val="center"/>
              <w:rPr>
                <w:rFonts w:ascii="GHEA Grapalat" w:hAnsi="GHEA Grapalat"/>
                <w:i/>
                <w:sz w:val="20"/>
                <w:szCs w:val="20"/>
              </w:rPr>
            </w:pPr>
            <w:r w:rsidRPr="00E15766">
              <w:rPr>
                <w:rFonts w:ascii="GHEA Grapalat" w:hAnsi="GHEA Grapalat"/>
                <w:i/>
                <w:sz w:val="20"/>
                <w:szCs w:val="20"/>
                <w:lang w:eastAsia="en-US" w:bidi="ar-SA"/>
              </w:rPr>
              <w:t xml:space="preserve">УНН </w:t>
            </w:r>
            <w:r w:rsidRPr="00E15766">
              <w:rPr>
                <w:rFonts w:ascii="GHEA Grapalat" w:hAnsi="GHEA Grapalat" w:cs="Arial"/>
                <w:i/>
                <w:sz w:val="20"/>
                <w:szCs w:val="20"/>
                <w:lang w:val="hy-AM" w:eastAsia="en-US" w:bidi="ar-SA"/>
              </w:rPr>
              <w:t>0</w:t>
            </w:r>
            <w:r>
              <w:rPr>
                <w:rFonts w:ascii="GHEA Grapalat" w:hAnsi="GHEA Grapalat" w:cs="Arial"/>
                <w:i/>
                <w:sz w:val="20"/>
                <w:szCs w:val="20"/>
                <w:lang w:eastAsia="en-US" w:bidi="ar-SA"/>
              </w:rPr>
              <w:t>3801359</w:t>
            </w:r>
          </w:p>
          <w:p w:rsidR="00495AE0" w:rsidRPr="0079594D" w:rsidRDefault="00495AE0" w:rsidP="00BF0FB8">
            <w:pPr>
              <w:widowControl w:val="0"/>
              <w:jc w:val="center"/>
              <w:rPr>
                <w:rFonts w:ascii="GHEA Grapalat" w:hAnsi="GHEA Grapalat"/>
                <w:sz w:val="20"/>
                <w:szCs w:val="20"/>
                <w:lang w:val="en-US"/>
              </w:rPr>
            </w:pPr>
            <w:r w:rsidRPr="0079594D">
              <w:rPr>
                <w:rFonts w:ascii="GHEA Grapalat" w:hAnsi="GHEA Grapalat"/>
                <w:sz w:val="20"/>
                <w:szCs w:val="20"/>
                <w:lang w:val="en-US"/>
              </w:rPr>
              <w:t>______________________</w:t>
            </w:r>
          </w:p>
          <w:p w:rsidR="00495AE0" w:rsidRPr="0079594D" w:rsidRDefault="00495AE0" w:rsidP="00BF0FB8">
            <w:pPr>
              <w:widowControl w:val="0"/>
              <w:spacing w:after="160" w:line="360" w:lineRule="auto"/>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495AE0" w:rsidRPr="00C47FF3" w:rsidRDefault="00495AE0" w:rsidP="00BF0FB8">
            <w:pPr>
              <w:widowControl w:val="0"/>
              <w:spacing w:after="160" w:line="360" w:lineRule="auto"/>
              <w:jc w:val="center"/>
              <w:rPr>
                <w:rFonts w:ascii="GHEA Grapalat" w:hAnsi="GHEA Grapalat"/>
                <w:sz w:val="16"/>
                <w:szCs w:val="16"/>
              </w:rPr>
            </w:pPr>
            <w:r w:rsidRPr="00C47FF3">
              <w:rPr>
                <w:rFonts w:ascii="GHEA Grapalat" w:hAnsi="GHEA Grapalat"/>
                <w:sz w:val="16"/>
                <w:szCs w:val="16"/>
              </w:rPr>
              <w:t>М. П.</w:t>
            </w:r>
          </w:p>
        </w:tc>
        <w:tc>
          <w:tcPr>
            <w:tcW w:w="760" w:type="dxa"/>
          </w:tcPr>
          <w:p w:rsidR="00495AE0" w:rsidRPr="0079594D" w:rsidRDefault="00495AE0" w:rsidP="00BF0FB8">
            <w:pPr>
              <w:widowControl w:val="0"/>
              <w:spacing w:after="160" w:line="360" w:lineRule="auto"/>
              <w:jc w:val="center"/>
              <w:rPr>
                <w:rFonts w:ascii="GHEA Grapalat" w:hAnsi="GHEA Grapalat"/>
                <w:sz w:val="20"/>
                <w:szCs w:val="20"/>
              </w:rPr>
            </w:pPr>
          </w:p>
        </w:tc>
        <w:tc>
          <w:tcPr>
            <w:tcW w:w="4343" w:type="dxa"/>
          </w:tcPr>
          <w:p w:rsidR="00495AE0" w:rsidRDefault="00495AE0" w:rsidP="00BF0FB8">
            <w:pPr>
              <w:widowControl w:val="0"/>
              <w:spacing w:after="160" w:line="360" w:lineRule="auto"/>
              <w:jc w:val="center"/>
              <w:rPr>
                <w:rFonts w:ascii="GHEA Grapalat" w:hAnsi="GHEA Grapalat"/>
                <w:b/>
                <w:sz w:val="20"/>
                <w:szCs w:val="20"/>
              </w:rPr>
            </w:pPr>
            <w:r w:rsidRPr="0079594D">
              <w:rPr>
                <w:rFonts w:ascii="GHEA Grapalat" w:hAnsi="GHEA Grapalat"/>
                <w:b/>
                <w:sz w:val="20"/>
                <w:szCs w:val="20"/>
              </w:rPr>
              <w:t>ПОДРЯДЧИК</w:t>
            </w:r>
          </w:p>
          <w:p w:rsidR="00495AE0" w:rsidRDefault="00495AE0" w:rsidP="00BF0FB8">
            <w:pPr>
              <w:widowControl w:val="0"/>
              <w:spacing w:after="160" w:line="360" w:lineRule="auto"/>
              <w:jc w:val="center"/>
              <w:rPr>
                <w:rFonts w:ascii="GHEA Grapalat" w:hAnsi="GHEA Grapalat"/>
                <w:b/>
                <w:sz w:val="20"/>
                <w:szCs w:val="20"/>
              </w:rPr>
            </w:pPr>
          </w:p>
          <w:p w:rsidR="00495AE0" w:rsidRPr="003C3F2E" w:rsidRDefault="00495AE0" w:rsidP="00BF0FB8">
            <w:pPr>
              <w:widowControl w:val="0"/>
              <w:spacing w:after="160" w:line="360" w:lineRule="auto"/>
              <w:rPr>
                <w:rFonts w:ascii="GHEA Grapalat" w:hAnsi="GHEA Grapalat" w:cs="Sylfaen"/>
                <w:b/>
                <w:bCs/>
                <w:sz w:val="20"/>
                <w:szCs w:val="20"/>
                <w:lang w:val="en-US"/>
              </w:rPr>
            </w:pPr>
          </w:p>
          <w:p w:rsidR="00495AE0" w:rsidRPr="0079594D" w:rsidRDefault="00495AE0" w:rsidP="00BF0FB8">
            <w:pPr>
              <w:widowControl w:val="0"/>
              <w:jc w:val="center"/>
              <w:rPr>
                <w:rFonts w:ascii="GHEA Grapalat" w:hAnsi="GHEA Grapalat"/>
                <w:sz w:val="20"/>
                <w:szCs w:val="20"/>
                <w:lang w:val="en-US"/>
              </w:rPr>
            </w:pPr>
            <w:r w:rsidRPr="0079594D">
              <w:rPr>
                <w:rFonts w:ascii="GHEA Grapalat" w:hAnsi="GHEA Grapalat"/>
                <w:sz w:val="20"/>
                <w:szCs w:val="20"/>
                <w:lang w:val="en-US"/>
              </w:rPr>
              <w:t>___________________</w:t>
            </w:r>
          </w:p>
          <w:p w:rsidR="00495AE0" w:rsidRPr="0079594D" w:rsidRDefault="00495AE0" w:rsidP="00BF0FB8">
            <w:pPr>
              <w:widowControl w:val="0"/>
              <w:spacing w:after="160" w:line="360" w:lineRule="auto"/>
              <w:jc w:val="center"/>
              <w:rPr>
                <w:rFonts w:ascii="GHEA Grapalat" w:hAnsi="GHEA Grapalat"/>
                <w:sz w:val="20"/>
                <w:szCs w:val="20"/>
                <w:vertAlign w:val="superscript"/>
              </w:rPr>
            </w:pPr>
            <w:r w:rsidRPr="0079594D">
              <w:rPr>
                <w:rFonts w:ascii="GHEA Grapalat" w:hAnsi="GHEA Grapalat"/>
                <w:sz w:val="20"/>
                <w:szCs w:val="20"/>
                <w:vertAlign w:val="superscript"/>
              </w:rPr>
              <w:t>/подпись/</w:t>
            </w:r>
          </w:p>
          <w:p w:rsidR="00495AE0" w:rsidRPr="0079594D" w:rsidRDefault="00495AE0" w:rsidP="00BF0FB8">
            <w:pPr>
              <w:widowControl w:val="0"/>
              <w:spacing w:after="160" w:line="360" w:lineRule="auto"/>
              <w:jc w:val="center"/>
              <w:rPr>
                <w:rFonts w:ascii="GHEA Grapalat" w:hAnsi="GHEA Grapalat"/>
                <w:sz w:val="20"/>
                <w:szCs w:val="20"/>
              </w:rPr>
            </w:pPr>
            <w:r w:rsidRPr="00C47FF3">
              <w:rPr>
                <w:rFonts w:ascii="GHEA Grapalat" w:hAnsi="GHEA Grapalat"/>
                <w:sz w:val="16"/>
                <w:szCs w:val="16"/>
              </w:rPr>
              <w:t>М. П</w:t>
            </w:r>
            <w:r w:rsidRPr="0079594D">
              <w:rPr>
                <w:rFonts w:ascii="GHEA Grapalat" w:hAnsi="GHEA Grapalat"/>
                <w:sz w:val="20"/>
                <w:szCs w:val="20"/>
              </w:rPr>
              <w:t>.</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A655F4">
          <w:footerReference w:type="default" r:id="rId11"/>
          <w:footnotePr>
            <w:pos w:val="beneathText"/>
          </w:footnotePr>
          <w:type w:val="nextColumn"/>
          <w:pgSz w:w="11907" w:h="16840" w:code="9"/>
          <w:pgMar w:top="284" w:right="708" w:bottom="1418" w:left="567" w:header="561" w:footer="561" w:gutter="0"/>
          <w:cols w:space="720"/>
          <w:docGrid w:linePitch="326"/>
        </w:sectPr>
      </w:pPr>
    </w:p>
    <w:p w:rsidR="00BB28C8" w:rsidRPr="00AD3575" w:rsidRDefault="00BB28C8" w:rsidP="00AD3575">
      <w:pPr>
        <w:widowControl w:val="0"/>
        <w:ind w:firstLine="567"/>
        <w:jc w:val="right"/>
        <w:rPr>
          <w:rFonts w:ascii="GHEA Grapalat" w:hAnsi="GHEA Grapalat" w:cs="Arial"/>
          <w:b/>
          <w:i/>
          <w:sz w:val="20"/>
          <w:szCs w:val="20"/>
        </w:rPr>
      </w:pPr>
      <w:r w:rsidRPr="00AD3575">
        <w:rPr>
          <w:rFonts w:ascii="GHEA Grapalat" w:hAnsi="GHEA Grapalat"/>
          <w:b/>
          <w:i/>
          <w:sz w:val="20"/>
          <w:szCs w:val="20"/>
        </w:rPr>
        <w:lastRenderedPageBreak/>
        <w:t>Приложение № 4</w:t>
      </w:r>
    </w:p>
    <w:p w:rsidR="00BB28C8" w:rsidRPr="00AD3575" w:rsidRDefault="00BB28C8" w:rsidP="00AD3575">
      <w:pPr>
        <w:widowControl w:val="0"/>
        <w:ind w:firstLine="567"/>
        <w:jc w:val="right"/>
        <w:rPr>
          <w:rFonts w:ascii="GHEA Grapalat" w:hAnsi="GHEA Grapalat" w:cs="Arial"/>
          <w:i/>
          <w:sz w:val="20"/>
          <w:szCs w:val="20"/>
        </w:rPr>
      </w:pPr>
      <w:r w:rsidRPr="00AD3575">
        <w:rPr>
          <w:rFonts w:ascii="GHEA Grapalat" w:hAnsi="GHEA Grapalat"/>
          <w:i/>
          <w:sz w:val="20"/>
          <w:szCs w:val="20"/>
        </w:rPr>
        <w:t xml:space="preserve">к Договору под кодом </w:t>
      </w:r>
      <w:r w:rsidRPr="00AD3575">
        <w:rPr>
          <w:rFonts w:ascii="GHEA Grapalat" w:hAnsi="GHEA Grapalat" w:cs="Arial"/>
          <w:i/>
          <w:sz w:val="20"/>
          <w:szCs w:val="20"/>
        </w:rPr>
        <w:br/>
      </w:r>
      <w:r w:rsidRPr="00AD3575">
        <w:rPr>
          <w:rFonts w:ascii="GHEA Grapalat" w:hAnsi="GHEA Grapalat"/>
          <w:i/>
          <w:sz w:val="20"/>
          <w:szCs w:val="20"/>
        </w:rPr>
        <w:t xml:space="preserve">заключенному " </w:t>
      </w:r>
      <w:r w:rsidRPr="00AD3575">
        <w:rPr>
          <w:rFonts w:ascii="GHEA Grapalat" w:hAnsi="GHEA Grapalat"/>
          <w:i/>
          <w:sz w:val="20"/>
          <w:szCs w:val="20"/>
        </w:rPr>
        <w:tab/>
        <w:t xml:space="preserve">" </w:t>
      </w:r>
      <w:r w:rsidRPr="00AD3575">
        <w:rPr>
          <w:rFonts w:ascii="GHEA Grapalat" w:hAnsi="GHEA Grapalat"/>
          <w:i/>
          <w:sz w:val="20"/>
          <w:szCs w:val="20"/>
        </w:rPr>
        <w:tab/>
        <w:t>20</w:t>
      </w:r>
      <w:r w:rsidRPr="00AD3575">
        <w:rPr>
          <w:rFonts w:ascii="GHEA Grapalat" w:hAnsi="GHEA Grapalat"/>
          <w:i/>
          <w:sz w:val="20"/>
          <w:szCs w:val="20"/>
        </w:rPr>
        <w:tab/>
        <w:t>г.</w:t>
      </w:r>
    </w:p>
    <w:p w:rsidR="00BB28C8" w:rsidRPr="009F3DC7" w:rsidRDefault="00BB28C8" w:rsidP="00BB28C8">
      <w:pPr>
        <w:widowControl w:val="0"/>
        <w:spacing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0"/>
        <w:gridCol w:w="4950"/>
      </w:tblGrid>
      <w:tr w:rsidR="00BB28C8" w:rsidRPr="009F3DC7" w:rsidTr="003D2146">
        <w:trPr>
          <w:tblCellSpacing w:w="7" w:type="dxa"/>
          <w:jc w:val="center"/>
        </w:trPr>
        <w:tc>
          <w:tcPr>
            <w:tcW w:w="0" w:type="auto"/>
            <w:vAlign w:val="center"/>
          </w:tcPr>
          <w:p w:rsidR="00BB28C8" w:rsidRPr="00AD3575" w:rsidRDefault="00BB28C8" w:rsidP="00AD3575">
            <w:pPr>
              <w:widowControl w:val="0"/>
              <w:jc w:val="center"/>
              <w:rPr>
                <w:rFonts w:ascii="GHEA Grapalat" w:hAnsi="GHEA Grapalat"/>
                <w:b/>
                <w:iCs/>
                <w:color w:val="000000"/>
              </w:rPr>
            </w:pPr>
            <w:r w:rsidRPr="00AD3575">
              <w:rPr>
                <w:rFonts w:ascii="GHEA Grapalat" w:hAnsi="GHEA Grapalat"/>
                <w:b/>
              </w:rPr>
              <w:t>Сторона договора</w:t>
            </w:r>
            <w:r w:rsidRPr="00AD3575">
              <w:rPr>
                <w:rFonts w:ascii="GHEA Grapalat" w:hAnsi="GHEA Grapalat"/>
                <w:b/>
                <w:color w:val="000000"/>
              </w:rPr>
              <w:t xml:space="preserve"> </w:t>
            </w:r>
          </w:p>
          <w:p w:rsidR="00BB28C8" w:rsidRPr="00AD3575" w:rsidRDefault="00BB28C8" w:rsidP="00AD3575">
            <w:pPr>
              <w:widowControl w:val="0"/>
              <w:jc w:val="center"/>
              <w:rPr>
                <w:rFonts w:ascii="GHEA Grapalat" w:hAnsi="GHEA Grapalat"/>
                <w:b/>
                <w:iCs/>
                <w:color w:val="000000"/>
              </w:rPr>
            </w:pPr>
            <w:r w:rsidRPr="00AD3575">
              <w:rPr>
                <w:rFonts w:ascii="GHEA Grapalat" w:hAnsi="GHEA Grapalat"/>
                <w:b/>
                <w:color w:val="000000"/>
              </w:rPr>
              <w:t>_____________________________</w:t>
            </w:r>
          </w:p>
          <w:p w:rsidR="00BB28C8" w:rsidRPr="00AD3575" w:rsidRDefault="00BB28C8" w:rsidP="00AD3575">
            <w:pPr>
              <w:widowControl w:val="0"/>
              <w:jc w:val="center"/>
              <w:rPr>
                <w:rFonts w:ascii="GHEA Grapalat" w:hAnsi="GHEA Grapalat"/>
                <w:b/>
                <w:iCs/>
                <w:color w:val="000000"/>
              </w:rPr>
            </w:pPr>
            <w:r w:rsidRPr="00AD3575">
              <w:rPr>
                <w:rFonts w:ascii="GHEA Grapalat" w:hAnsi="GHEA Grapalat"/>
                <w:b/>
                <w:color w:val="000000"/>
              </w:rPr>
              <w:t>______________________________</w:t>
            </w:r>
          </w:p>
          <w:p w:rsidR="00BB28C8" w:rsidRPr="00AD3575" w:rsidRDefault="00BB28C8" w:rsidP="00AD3575">
            <w:pPr>
              <w:widowControl w:val="0"/>
              <w:jc w:val="center"/>
              <w:rPr>
                <w:rFonts w:ascii="GHEA Grapalat" w:hAnsi="GHEA Grapalat"/>
                <w:b/>
                <w:iCs/>
                <w:color w:val="000000"/>
              </w:rPr>
            </w:pPr>
            <w:r w:rsidRPr="00AD3575">
              <w:rPr>
                <w:rFonts w:ascii="GHEA Grapalat" w:hAnsi="GHEA Grapalat"/>
                <w:b/>
                <w:color w:val="000000"/>
              </w:rPr>
              <w:t>место нахождения ______________</w:t>
            </w:r>
          </w:p>
          <w:p w:rsidR="00BB28C8" w:rsidRPr="00AD3575" w:rsidRDefault="00BB28C8" w:rsidP="00AD3575">
            <w:pPr>
              <w:widowControl w:val="0"/>
              <w:jc w:val="center"/>
              <w:rPr>
                <w:rFonts w:ascii="GHEA Grapalat" w:hAnsi="GHEA Grapalat"/>
                <w:b/>
                <w:iCs/>
                <w:color w:val="000000"/>
              </w:rPr>
            </w:pPr>
            <w:r w:rsidRPr="00AD3575">
              <w:rPr>
                <w:rFonts w:ascii="GHEA Grapalat" w:hAnsi="GHEA Grapalat"/>
                <w:b/>
                <w:color w:val="000000"/>
              </w:rPr>
              <w:t>Р/С__________________________</w:t>
            </w:r>
          </w:p>
          <w:p w:rsidR="00BB28C8" w:rsidRPr="00AD3575" w:rsidRDefault="00BB28C8" w:rsidP="00AD3575">
            <w:pPr>
              <w:widowControl w:val="0"/>
              <w:jc w:val="center"/>
              <w:rPr>
                <w:rFonts w:ascii="GHEA Grapalat" w:hAnsi="GHEA Grapalat"/>
                <w:b/>
                <w:iCs/>
                <w:color w:val="000000"/>
              </w:rPr>
            </w:pPr>
            <w:r w:rsidRPr="00AD3575">
              <w:rPr>
                <w:rFonts w:ascii="GHEA Grapalat" w:hAnsi="GHEA Grapalat"/>
                <w:b/>
                <w:color w:val="000000"/>
              </w:rPr>
              <w:t>УНН__________________________</w:t>
            </w:r>
          </w:p>
        </w:tc>
        <w:tc>
          <w:tcPr>
            <w:tcW w:w="0" w:type="auto"/>
            <w:vAlign w:val="center"/>
          </w:tcPr>
          <w:p w:rsidR="00BB28C8" w:rsidRPr="00AD3575" w:rsidRDefault="00BB28C8" w:rsidP="00AD3575">
            <w:pPr>
              <w:widowControl w:val="0"/>
              <w:jc w:val="center"/>
              <w:rPr>
                <w:rFonts w:ascii="GHEA Grapalat" w:hAnsi="GHEA Grapalat"/>
                <w:b/>
                <w:iCs/>
                <w:color w:val="000000"/>
              </w:rPr>
            </w:pPr>
            <w:r w:rsidRPr="00AD3575">
              <w:rPr>
                <w:rFonts w:ascii="GHEA Grapalat" w:hAnsi="GHEA Grapalat"/>
                <w:b/>
                <w:color w:val="000000"/>
              </w:rPr>
              <w:t xml:space="preserve">Заказчик </w:t>
            </w:r>
          </w:p>
          <w:p w:rsidR="00BB28C8" w:rsidRPr="00AD3575" w:rsidRDefault="00BB28C8" w:rsidP="00AD3575">
            <w:pPr>
              <w:widowControl w:val="0"/>
              <w:jc w:val="center"/>
              <w:rPr>
                <w:rFonts w:ascii="GHEA Grapalat" w:hAnsi="GHEA Grapalat"/>
                <w:b/>
                <w:iCs/>
                <w:color w:val="000000"/>
              </w:rPr>
            </w:pPr>
            <w:r w:rsidRPr="00AD3575">
              <w:rPr>
                <w:rFonts w:ascii="GHEA Grapalat" w:hAnsi="GHEA Grapalat"/>
                <w:b/>
                <w:color w:val="000000"/>
              </w:rPr>
              <w:t>______________________________</w:t>
            </w:r>
          </w:p>
          <w:p w:rsidR="00BB28C8" w:rsidRPr="00AD3575" w:rsidRDefault="00BB28C8" w:rsidP="00AD3575">
            <w:pPr>
              <w:widowControl w:val="0"/>
              <w:jc w:val="center"/>
              <w:rPr>
                <w:rFonts w:ascii="GHEA Grapalat" w:hAnsi="GHEA Grapalat"/>
                <w:b/>
                <w:iCs/>
                <w:color w:val="000000"/>
              </w:rPr>
            </w:pPr>
            <w:r w:rsidRPr="00AD3575">
              <w:rPr>
                <w:rFonts w:ascii="GHEA Grapalat" w:hAnsi="GHEA Grapalat"/>
                <w:b/>
                <w:color w:val="000000"/>
              </w:rPr>
              <w:t>_______________________________</w:t>
            </w:r>
          </w:p>
          <w:p w:rsidR="00BB28C8" w:rsidRPr="00AD3575" w:rsidRDefault="00BB28C8" w:rsidP="00AD3575">
            <w:pPr>
              <w:widowControl w:val="0"/>
              <w:jc w:val="center"/>
              <w:rPr>
                <w:rFonts w:ascii="GHEA Grapalat" w:hAnsi="GHEA Grapalat"/>
                <w:b/>
                <w:iCs/>
                <w:color w:val="000000"/>
              </w:rPr>
            </w:pPr>
            <w:r w:rsidRPr="00AD3575">
              <w:rPr>
                <w:rFonts w:ascii="GHEA Grapalat" w:hAnsi="GHEA Grapalat"/>
                <w:b/>
                <w:color w:val="000000"/>
              </w:rPr>
              <w:t>место нахождения _______________</w:t>
            </w:r>
          </w:p>
          <w:p w:rsidR="00BB28C8" w:rsidRPr="00AD3575" w:rsidRDefault="00BB28C8" w:rsidP="00AD3575">
            <w:pPr>
              <w:widowControl w:val="0"/>
              <w:jc w:val="center"/>
              <w:rPr>
                <w:rFonts w:ascii="GHEA Grapalat" w:hAnsi="GHEA Grapalat"/>
                <w:b/>
                <w:iCs/>
                <w:color w:val="000000"/>
              </w:rPr>
            </w:pPr>
            <w:r w:rsidRPr="00AD3575">
              <w:rPr>
                <w:rFonts w:ascii="GHEA Grapalat" w:hAnsi="GHEA Grapalat"/>
                <w:b/>
                <w:color w:val="000000"/>
              </w:rPr>
              <w:t>Р/С____________________________</w:t>
            </w:r>
          </w:p>
          <w:p w:rsidR="00BB28C8" w:rsidRPr="00AD3575" w:rsidRDefault="00BB28C8" w:rsidP="00AD3575">
            <w:pPr>
              <w:widowControl w:val="0"/>
              <w:jc w:val="center"/>
              <w:rPr>
                <w:rFonts w:ascii="GHEA Grapalat" w:hAnsi="GHEA Grapalat"/>
                <w:b/>
                <w:iCs/>
                <w:color w:val="000000"/>
              </w:rPr>
            </w:pPr>
            <w:r w:rsidRPr="00AD3575">
              <w:rPr>
                <w:rFonts w:ascii="GHEA Grapalat" w:hAnsi="GHEA Grapalat"/>
                <w:b/>
                <w:color w:val="000000"/>
              </w:rPr>
              <w:t>УНН___________________________</w:t>
            </w:r>
          </w:p>
        </w:tc>
      </w:tr>
    </w:tbl>
    <w:p w:rsidR="00BB28C8" w:rsidRPr="009F3DC7" w:rsidRDefault="00BB28C8" w:rsidP="00BB28C8">
      <w:pPr>
        <w:widowControl w:val="0"/>
        <w:spacing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AD3575" w:rsidRDefault="00BB28C8" w:rsidP="00AD3575">
      <w:pPr>
        <w:pStyle w:val="BodyTextIndent"/>
        <w:widowControl w:val="0"/>
        <w:tabs>
          <w:tab w:val="left" w:pos="1134"/>
          <w:tab w:val="left" w:pos="2268"/>
          <w:tab w:val="left" w:pos="3402"/>
        </w:tabs>
        <w:spacing w:line="240" w:lineRule="auto"/>
        <w:ind w:firstLine="567"/>
        <w:rPr>
          <w:rFonts w:ascii="GHEA Grapalat" w:hAnsi="GHEA Grapalat"/>
          <w:iCs/>
        </w:rPr>
      </w:pPr>
      <w:r w:rsidRPr="00AD3575">
        <w:rPr>
          <w:rFonts w:ascii="GHEA Grapalat" w:hAnsi="GHEA Grapalat"/>
        </w:rPr>
        <w:t>"</w:t>
      </w:r>
      <w:r w:rsidRPr="00AD3575">
        <w:rPr>
          <w:rFonts w:ascii="GHEA Grapalat" w:hAnsi="GHEA Grapalat"/>
        </w:rPr>
        <w:tab/>
        <w:t>" "</w:t>
      </w:r>
      <w:r w:rsidRPr="00AD3575">
        <w:rPr>
          <w:rFonts w:ascii="GHEA Grapalat" w:hAnsi="GHEA Grapalat"/>
        </w:rPr>
        <w:tab/>
        <w:t>" 20</w:t>
      </w:r>
      <w:r w:rsidRPr="00AD3575">
        <w:rPr>
          <w:rFonts w:ascii="GHEA Grapalat" w:hAnsi="GHEA Grapalat"/>
        </w:rPr>
        <w:tab/>
        <w:t>г.</w:t>
      </w:r>
    </w:p>
    <w:p w:rsidR="00BB28C8" w:rsidRPr="00AD3575" w:rsidRDefault="00BB28C8" w:rsidP="00AD3575">
      <w:pPr>
        <w:pStyle w:val="NormalWeb"/>
        <w:widowControl w:val="0"/>
        <w:spacing w:before="0" w:beforeAutospacing="0" w:after="0" w:afterAutospacing="0"/>
        <w:ind w:firstLine="567"/>
        <w:rPr>
          <w:rFonts w:ascii="GHEA Grapalat" w:hAnsi="GHEA Grapalat"/>
          <w:color w:val="000000"/>
          <w:sz w:val="20"/>
          <w:szCs w:val="20"/>
        </w:rPr>
      </w:pPr>
      <w:r w:rsidRPr="00AD3575">
        <w:rPr>
          <w:rFonts w:ascii="GHEA Grapalat" w:hAnsi="GHEA Grapalat"/>
          <w:color w:val="000000"/>
          <w:sz w:val="20"/>
          <w:szCs w:val="20"/>
        </w:rPr>
        <w:t>Наименование договора (далее — Договор) _____________________________</w:t>
      </w:r>
    </w:p>
    <w:p w:rsidR="00BB28C8" w:rsidRPr="00AD3575" w:rsidRDefault="00BB28C8" w:rsidP="00AD3575">
      <w:pPr>
        <w:pStyle w:val="NormalWeb"/>
        <w:widowControl w:val="0"/>
        <w:tabs>
          <w:tab w:val="left" w:pos="8789"/>
        </w:tabs>
        <w:spacing w:before="0" w:beforeAutospacing="0" w:after="0" w:afterAutospacing="0"/>
        <w:ind w:firstLine="567"/>
        <w:rPr>
          <w:rFonts w:ascii="GHEA Grapalat" w:hAnsi="GHEA Grapalat"/>
          <w:color w:val="000000"/>
          <w:sz w:val="20"/>
          <w:szCs w:val="20"/>
        </w:rPr>
      </w:pPr>
      <w:r w:rsidRPr="00AD3575">
        <w:rPr>
          <w:rFonts w:ascii="GHEA Grapalat" w:hAnsi="GHEA Grapalat"/>
          <w:color w:val="000000"/>
          <w:sz w:val="20"/>
          <w:szCs w:val="20"/>
        </w:rPr>
        <w:t>Дата заключения Договора "_________" "_____________________" 20</w:t>
      </w:r>
      <w:r w:rsidRPr="00AD3575">
        <w:rPr>
          <w:rFonts w:ascii="GHEA Grapalat" w:hAnsi="GHEA Grapalat"/>
          <w:color w:val="000000"/>
          <w:sz w:val="20"/>
          <w:szCs w:val="20"/>
        </w:rPr>
        <w:tab/>
        <w:t>г.</w:t>
      </w:r>
    </w:p>
    <w:p w:rsidR="00BB28C8" w:rsidRPr="00AD3575" w:rsidRDefault="00BB28C8" w:rsidP="00AD3575">
      <w:pPr>
        <w:pStyle w:val="NormalWeb"/>
        <w:widowControl w:val="0"/>
        <w:spacing w:before="0" w:beforeAutospacing="0" w:after="0" w:afterAutospacing="0"/>
        <w:ind w:firstLine="567"/>
        <w:rPr>
          <w:rFonts w:ascii="GHEA Grapalat" w:hAnsi="GHEA Grapalat"/>
          <w:color w:val="000000"/>
          <w:sz w:val="20"/>
          <w:szCs w:val="20"/>
        </w:rPr>
      </w:pPr>
      <w:r w:rsidRPr="00AD3575">
        <w:rPr>
          <w:rFonts w:ascii="GHEA Grapalat" w:hAnsi="GHEA Grapalat"/>
          <w:color w:val="000000"/>
          <w:sz w:val="20"/>
          <w:szCs w:val="20"/>
        </w:rPr>
        <w:t>Номер Договора _____________________________________________________</w:t>
      </w:r>
    </w:p>
    <w:p w:rsidR="00BB28C8" w:rsidRPr="00AD3575" w:rsidRDefault="00BB28C8" w:rsidP="00AD3575">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AD3575">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AD3575">
        <w:rPr>
          <w:rFonts w:ascii="GHEA Grapalat" w:hAnsi="GHEA Grapalat"/>
          <w:color w:val="000000"/>
          <w:sz w:val="20"/>
          <w:szCs w:val="20"/>
        </w:rPr>
        <w:tab/>
        <w:t>" "</w:t>
      </w:r>
      <w:r w:rsidRPr="00AD3575">
        <w:rPr>
          <w:rFonts w:ascii="GHEA Grapalat" w:hAnsi="GHEA Grapalat"/>
          <w:color w:val="000000"/>
          <w:sz w:val="20"/>
          <w:szCs w:val="20"/>
        </w:rPr>
        <w:tab/>
        <w:t>" 20</w:t>
      </w:r>
      <w:r w:rsidRPr="00AD3575">
        <w:rPr>
          <w:rFonts w:ascii="GHEA Grapalat" w:hAnsi="GHEA Grapalat"/>
          <w:color w:val="000000"/>
          <w:sz w:val="20"/>
          <w:szCs w:val="20"/>
        </w:rPr>
        <w:tab/>
        <w:t>г., составили настоящий акт о следующем:</w:t>
      </w:r>
    </w:p>
    <w:p w:rsidR="00BB28C8" w:rsidRDefault="00BB28C8" w:rsidP="00AD3575">
      <w:pPr>
        <w:widowControl w:val="0"/>
        <w:jc w:val="both"/>
        <w:rPr>
          <w:rFonts w:ascii="GHEA Grapalat" w:hAnsi="GHEA Grapalat"/>
          <w:color w:val="000000"/>
          <w:sz w:val="20"/>
          <w:szCs w:val="20"/>
        </w:rPr>
      </w:pPr>
      <w:r w:rsidRPr="00AD3575">
        <w:rPr>
          <w:rFonts w:ascii="GHEA Grapalat" w:hAnsi="GHEA Grapalat"/>
          <w:color w:val="000000"/>
          <w:sz w:val="20"/>
          <w:szCs w:val="20"/>
        </w:rPr>
        <w:t>В рамках Договора сторона Договора выполнила следующие работы:</w:t>
      </w:r>
    </w:p>
    <w:p w:rsidR="00AD3575" w:rsidRPr="00AD3575" w:rsidRDefault="00AD3575" w:rsidP="00AD3575">
      <w:pPr>
        <w:widowControl w:val="0"/>
        <w:jc w:val="both"/>
        <w:rPr>
          <w:rFonts w:ascii="GHEA Grapalat" w:hAnsi="GHEA Grapalat"/>
          <w:iCs/>
          <w:color w:val="000000"/>
          <w:sz w:val="20"/>
          <w:szCs w:val="20"/>
        </w:rPr>
      </w:pP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AD3575">
            <w:pPr>
              <w:pStyle w:val="NormalWeb"/>
              <w:widowControl w:val="0"/>
              <w:spacing w:before="0" w:beforeAutospacing="0" w:after="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AD3575" w:rsidRDefault="00BB28C8" w:rsidP="00AD3575">
      <w:pPr>
        <w:widowControl w:val="0"/>
        <w:spacing w:after="160"/>
        <w:jc w:val="both"/>
        <w:rPr>
          <w:rFonts w:ascii="GHEA Grapalat" w:hAnsi="GHEA Grapalat"/>
          <w:iCs/>
          <w:snapToGrid w:val="0"/>
          <w:color w:val="000000"/>
          <w:sz w:val="20"/>
          <w:szCs w:val="20"/>
        </w:rPr>
      </w:pPr>
      <w:r w:rsidRPr="00AD3575">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AD3575" w:rsidRDefault="00BB28C8" w:rsidP="00AD3575">
            <w:pPr>
              <w:widowControl w:val="0"/>
              <w:jc w:val="center"/>
              <w:rPr>
                <w:rFonts w:ascii="GHEA Grapalat" w:hAnsi="GHEA Grapalat"/>
                <w:b/>
                <w:iCs/>
                <w:color w:val="000000"/>
                <w:sz w:val="20"/>
                <w:szCs w:val="20"/>
              </w:rPr>
            </w:pPr>
            <w:r w:rsidRPr="00AD3575">
              <w:rPr>
                <w:rFonts w:ascii="GHEA Grapalat" w:hAnsi="GHEA Grapalat"/>
                <w:b/>
                <w:color w:val="000000"/>
                <w:sz w:val="20"/>
                <w:szCs w:val="20"/>
              </w:rPr>
              <w:t xml:space="preserve">Работу сдал </w:t>
            </w:r>
          </w:p>
        </w:tc>
        <w:tc>
          <w:tcPr>
            <w:tcW w:w="0" w:type="auto"/>
            <w:vAlign w:val="center"/>
          </w:tcPr>
          <w:p w:rsidR="00BB28C8" w:rsidRPr="00AD3575" w:rsidRDefault="00BB28C8" w:rsidP="00AD3575">
            <w:pPr>
              <w:widowControl w:val="0"/>
              <w:jc w:val="center"/>
              <w:rPr>
                <w:rFonts w:ascii="GHEA Grapalat" w:hAnsi="GHEA Grapalat"/>
                <w:b/>
                <w:iCs/>
                <w:color w:val="000000"/>
                <w:sz w:val="20"/>
                <w:szCs w:val="20"/>
              </w:rPr>
            </w:pPr>
            <w:r w:rsidRPr="00AD3575">
              <w:rPr>
                <w:rFonts w:ascii="GHEA Grapalat" w:hAnsi="GHEA Grapalat"/>
                <w:b/>
                <w:color w:val="000000"/>
                <w:sz w:val="20"/>
                <w:szCs w:val="20"/>
              </w:rPr>
              <w:t>Работу принял</w:t>
            </w:r>
          </w:p>
        </w:tc>
      </w:tr>
      <w:tr w:rsidR="00BB28C8" w:rsidRPr="009F3DC7" w:rsidTr="003D2146">
        <w:trPr>
          <w:trHeight w:val="473"/>
          <w:tblCellSpacing w:w="7" w:type="dxa"/>
          <w:jc w:val="center"/>
        </w:trPr>
        <w:tc>
          <w:tcPr>
            <w:tcW w:w="0" w:type="auto"/>
            <w:vAlign w:val="center"/>
          </w:tcPr>
          <w:p w:rsidR="00BB28C8" w:rsidRPr="00AD3575" w:rsidRDefault="00BB28C8" w:rsidP="00AD3575">
            <w:pPr>
              <w:widowControl w:val="0"/>
              <w:jc w:val="center"/>
              <w:rPr>
                <w:rFonts w:ascii="GHEA Grapalat" w:hAnsi="GHEA Grapalat"/>
                <w:iCs/>
                <w:sz w:val="20"/>
                <w:szCs w:val="20"/>
                <w:lang w:val="en-US"/>
              </w:rPr>
            </w:pPr>
            <w:r w:rsidRPr="00AD3575">
              <w:rPr>
                <w:rFonts w:ascii="GHEA Grapalat" w:hAnsi="GHEA Grapalat"/>
                <w:sz w:val="20"/>
                <w:szCs w:val="20"/>
              </w:rPr>
              <w:t>___________________________</w:t>
            </w:r>
          </w:p>
          <w:p w:rsidR="00BB28C8" w:rsidRPr="00AD3575" w:rsidRDefault="00BB28C8" w:rsidP="00AD3575">
            <w:pPr>
              <w:widowControl w:val="0"/>
              <w:jc w:val="center"/>
              <w:rPr>
                <w:rFonts w:ascii="GHEA Grapalat" w:hAnsi="GHEA Grapalat"/>
                <w:iCs/>
                <w:sz w:val="20"/>
                <w:szCs w:val="20"/>
                <w:vertAlign w:val="superscript"/>
              </w:rPr>
            </w:pPr>
            <w:r w:rsidRPr="00AD3575">
              <w:rPr>
                <w:rFonts w:ascii="GHEA Grapalat" w:hAnsi="GHEA Grapalat"/>
                <w:sz w:val="20"/>
                <w:szCs w:val="20"/>
                <w:vertAlign w:val="superscript"/>
              </w:rPr>
              <w:t xml:space="preserve">подпись </w:t>
            </w:r>
          </w:p>
        </w:tc>
        <w:tc>
          <w:tcPr>
            <w:tcW w:w="0" w:type="auto"/>
            <w:vAlign w:val="center"/>
          </w:tcPr>
          <w:p w:rsidR="00BB28C8" w:rsidRPr="00AD3575" w:rsidRDefault="00BB28C8" w:rsidP="00AD3575">
            <w:pPr>
              <w:widowControl w:val="0"/>
              <w:jc w:val="center"/>
              <w:rPr>
                <w:rFonts w:ascii="GHEA Grapalat" w:hAnsi="GHEA Grapalat"/>
                <w:iCs/>
                <w:sz w:val="20"/>
                <w:szCs w:val="20"/>
              </w:rPr>
            </w:pPr>
            <w:r w:rsidRPr="00AD3575">
              <w:rPr>
                <w:rFonts w:ascii="GHEA Grapalat" w:hAnsi="GHEA Grapalat"/>
                <w:sz w:val="20"/>
                <w:szCs w:val="20"/>
              </w:rPr>
              <w:t>___________________________</w:t>
            </w:r>
          </w:p>
          <w:p w:rsidR="00BB28C8" w:rsidRPr="00AD3575" w:rsidRDefault="00BB28C8" w:rsidP="00AD3575">
            <w:pPr>
              <w:widowControl w:val="0"/>
              <w:jc w:val="center"/>
              <w:rPr>
                <w:rFonts w:ascii="GHEA Grapalat" w:hAnsi="GHEA Grapalat"/>
                <w:iCs/>
                <w:sz w:val="20"/>
                <w:szCs w:val="20"/>
                <w:vertAlign w:val="superscript"/>
              </w:rPr>
            </w:pPr>
            <w:r w:rsidRPr="00AD3575">
              <w:rPr>
                <w:rFonts w:ascii="GHEA Grapalat" w:hAnsi="GHEA Grapalat"/>
                <w:sz w:val="20"/>
                <w:szCs w:val="20"/>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AD3575" w:rsidRDefault="00BB28C8" w:rsidP="00AD3575">
            <w:pPr>
              <w:widowControl w:val="0"/>
              <w:jc w:val="center"/>
              <w:rPr>
                <w:rFonts w:ascii="GHEA Grapalat" w:hAnsi="GHEA Grapalat"/>
                <w:iCs/>
                <w:sz w:val="20"/>
                <w:szCs w:val="20"/>
                <w:lang w:val="en-US"/>
              </w:rPr>
            </w:pPr>
            <w:r w:rsidRPr="00AD3575">
              <w:rPr>
                <w:rFonts w:ascii="GHEA Grapalat" w:hAnsi="GHEA Grapalat"/>
                <w:sz w:val="20"/>
                <w:szCs w:val="20"/>
              </w:rPr>
              <w:t>___________________________</w:t>
            </w:r>
          </w:p>
          <w:p w:rsidR="00BB28C8" w:rsidRPr="00AD3575" w:rsidRDefault="00BB28C8" w:rsidP="00AD3575">
            <w:pPr>
              <w:widowControl w:val="0"/>
              <w:jc w:val="center"/>
              <w:rPr>
                <w:rFonts w:ascii="GHEA Grapalat" w:hAnsi="GHEA Grapalat"/>
                <w:iCs/>
                <w:sz w:val="20"/>
                <w:szCs w:val="20"/>
                <w:vertAlign w:val="superscript"/>
              </w:rPr>
            </w:pPr>
            <w:r w:rsidRPr="00AD3575">
              <w:rPr>
                <w:rFonts w:ascii="GHEA Grapalat" w:hAnsi="GHEA Grapalat"/>
                <w:sz w:val="20"/>
                <w:szCs w:val="20"/>
                <w:vertAlign w:val="superscript"/>
              </w:rPr>
              <w:t>фамилия, имя</w:t>
            </w:r>
          </w:p>
        </w:tc>
        <w:tc>
          <w:tcPr>
            <w:tcW w:w="0" w:type="auto"/>
            <w:vAlign w:val="center"/>
          </w:tcPr>
          <w:p w:rsidR="00BB28C8" w:rsidRPr="00AD3575" w:rsidRDefault="00BB28C8" w:rsidP="00AD3575">
            <w:pPr>
              <w:widowControl w:val="0"/>
              <w:jc w:val="center"/>
              <w:rPr>
                <w:rFonts w:ascii="GHEA Grapalat" w:hAnsi="GHEA Grapalat"/>
                <w:iCs/>
                <w:sz w:val="20"/>
                <w:szCs w:val="20"/>
              </w:rPr>
            </w:pPr>
            <w:r w:rsidRPr="00AD3575">
              <w:rPr>
                <w:rFonts w:ascii="GHEA Grapalat" w:hAnsi="GHEA Grapalat"/>
                <w:sz w:val="20"/>
                <w:szCs w:val="20"/>
              </w:rPr>
              <w:t>___________________________</w:t>
            </w:r>
          </w:p>
          <w:p w:rsidR="00BB28C8" w:rsidRPr="00AD3575" w:rsidRDefault="00BB28C8" w:rsidP="00AD3575">
            <w:pPr>
              <w:widowControl w:val="0"/>
              <w:jc w:val="center"/>
              <w:rPr>
                <w:rFonts w:ascii="GHEA Grapalat" w:hAnsi="GHEA Grapalat"/>
                <w:iCs/>
                <w:sz w:val="20"/>
                <w:szCs w:val="20"/>
                <w:vertAlign w:val="superscript"/>
              </w:rPr>
            </w:pPr>
            <w:r w:rsidRPr="00AD3575">
              <w:rPr>
                <w:rFonts w:ascii="GHEA Grapalat" w:hAnsi="GHEA Grapalat"/>
                <w:sz w:val="20"/>
                <w:szCs w:val="20"/>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AD3575" w:rsidRDefault="00BB28C8" w:rsidP="00AD3575">
            <w:pPr>
              <w:widowControl w:val="0"/>
              <w:jc w:val="center"/>
              <w:rPr>
                <w:rFonts w:ascii="GHEA Grapalat" w:hAnsi="GHEA Grapalat"/>
                <w:iCs/>
                <w:color w:val="000000"/>
                <w:sz w:val="16"/>
                <w:szCs w:val="16"/>
              </w:rPr>
            </w:pPr>
            <w:r w:rsidRPr="00AD3575">
              <w:rPr>
                <w:rFonts w:ascii="GHEA Grapalat" w:hAnsi="GHEA Grapalat"/>
                <w:color w:val="000000"/>
                <w:sz w:val="16"/>
                <w:szCs w:val="16"/>
              </w:rPr>
              <w:t>М. П.</w:t>
            </w:r>
          </w:p>
        </w:tc>
        <w:tc>
          <w:tcPr>
            <w:tcW w:w="0" w:type="auto"/>
            <w:vAlign w:val="center"/>
          </w:tcPr>
          <w:p w:rsidR="00BB28C8" w:rsidRPr="00AD3575" w:rsidRDefault="00BB28C8" w:rsidP="00AD3575">
            <w:pPr>
              <w:widowControl w:val="0"/>
              <w:jc w:val="center"/>
              <w:rPr>
                <w:rFonts w:ascii="GHEA Grapalat" w:hAnsi="GHEA Grapalat"/>
                <w:iCs/>
                <w:color w:val="000000"/>
                <w:sz w:val="16"/>
                <w:szCs w:val="16"/>
              </w:rPr>
            </w:pPr>
            <w:r w:rsidRPr="00AD3575">
              <w:rPr>
                <w:rFonts w:ascii="GHEA Grapalat" w:hAnsi="GHEA Grapalat"/>
                <w:color w:val="000000"/>
                <w:sz w:val="16"/>
                <w:szCs w:val="16"/>
              </w:rPr>
              <w:t>М. П.</w:t>
            </w:r>
          </w:p>
        </w:tc>
      </w:tr>
    </w:tbl>
    <w:p w:rsidR="00BB28C8" w:rsidRPr="009F3DC7" w:rsidRDefault="00BB28C8" w:rsidP="00BB28C8">
      <w:pPr>
        <w:widowControl w:val="0"/>
        <w:spacing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AD3575" w:rsidRDefault="00BB28C8" w:rsidP="00AD3575">
      <w:pPr>
        <w:widowControl w:val="0"/>
        <w:ind w:firstLine="567"/>
        <w:jc w:val="right"/>
        <w:rPr>
          <w:rFonts w:ascii="GHEA Grapalat" w:hAnsi="GHEA Grapalat" w:cs="Sylfaen"/>
          <w:b/>
          <w:i/>
          <w:sz w:val="20"/>
          <w:szCs w:val="20"/>
        </w:rPr>
      </w:pPr>
      <w:r w:rsidRPr="00AD3575">
        <w:rPr>
          <w:rFonts w:ascii="GHEA Grapalat" w:hAnsi="GHEA Grapalat"/>
          <w:b/>
          <w:i/>
          <w:sz w:val="20"/>
          <w:szCs w:val="20"/>
        </w:rPr>
        <w:lastRenderedPageBreak/>
        <w:t>Приложение № 4.1</w:t>
      </w:r>
    </w:p>
    <w:p w:rsidR="00BB28C8" w:rsidRPr="00AD3575" w:rsidRDefault="00BB28C8" w:rsidP="00AD3575">
      <w:pPr>
        <w:widowControl w:val="0"/>
        <w:ind w:firstLine="567"/>
        <w:jc w:val="right"/>
        <w:rPr>
          <w:rFonts w:ascii="GHEA Grapalat" w:hAnsi="GHEA Grapalat" w:cs="Arial"/>
          <w:i/>
          <w:sz w:val="20"/>
          <w:szCs w:val="20"/>
        </w:rPr>
      </w:pPr>
      <w:r w:rsidRPr="00AD3575">
        <w:rPr>
          <w:rFonts w:ascii="GHEA Grapalat" w:hAnsi="GHEA Grapalat"/>
          <w:i/>
          <w:sz w:val="20"/>
          <w:szCs w:val="20"/>
        </w:rPr>
        <w:t>к Договору под кодом</w:t>
      </w:r>
      <w:r w:rsidRPr="00AD3575">
        <w:rPr>
          <w:rFonts w:ascii="GHEA Grapalat" w:hAnsi="GHEA Grapalat" w:cs="Arial"/>
          <w:i/>
          <w:sz w:val="20"/>
          <w:szCs w:val="20"/>
        </w:rPr>
        <w:br/>
      </w:r>
      <w:r w:rsidRPr="00AD3575">
        <w:rPr>
          <w:rFonts w:ascii="GHEA Grapalat" w:hAnsi="GHEA Grapalat"/>
          <w:i/>
          <w:sz w:val="20"/>
          <w:szCs w:val="20"/>
        </w:rPr>
        <w:t xml:space="preserve">заключенному " </w:t>
      </w:r>
      <w:r w:rsidRPr="00AD3575">
        <w:rPr>
          <w:rFonts w:ascii="GHEA Grapalat" w:hAnsi="GHEA Grapalat"/>
          <w:i/>
          <w:sz w:val="20"/>
          <w:szCs w:val="20"/>
        </w:rPr>
        <w:tab/>
        <w:t xml:space="preserve">"  </w:t>
      </w:r>
      <w:r w:rsidRPr="00AD3575">
        <w:rPr>
          <w:rFonts w:ascii="GHEA Grapalat" w:hAnsi="GHEA Grapalat"/>
          <w:i/>
          <w:sz w:val="20"/>
          <w:szCs w:val="20"/>
        </w:rPr>
        <w:tab/>
        <w:t>20</w:t>
      </w:r>
      <w:r w:rsidRPr="00AD3575">
        <w:rPr>
          <w:rFonts w:ascii="GHEA Grapalat" w:hAnsi="GHEA Grapalat"/>
          <w:i/>
          <w:sz w:val="20"/>
          <w:szCs w:val="20"/>
        </w:rPr>
        <w:tab/>
        <w:t>г.</w:t>
      </w:r>
    </w:p>
    <w:p w:rsidR="00BB28C8" w:rsidRPr="009F3DC7" w:rsidRDefault="00BB28C8" w:rsidP="00BB28C8">
      <w:pPr>
        <w:widowControl w:val="0"/>
        <w:spacing w:line="360" w:lineRule="auto"/>
        <w:jc w:val="center"/>
        <w:rPr>
          <w:rFonts w:ascii="GHEA Grapalat" w:hAnsi="GHEA Grapalat" w:cs="Sylfaen"/>
        </w:rPr>
      </w:pPr>
    </w:p>
    <w:p w:rsidR="00BB28C8" w:rsidRPr="00AD3575" w:rsidRDefault="00BB28C8" w:rsidP="00BB28C8">
      <w:pPr>
        <w:widowControl w:val="0"/>
        <w:tabs>
          <w:tab w:val="left" w:pos="2250"/>
        </w:tabs>
        <w:spacing w:after="160" w:line="360" w:lineRule="auto"/>
        <w:jc w:val="center"/>
        <w:rPr>
          <w:rFonts w:ascii="GHEA Grapalat" w:hAnsi="GHEA Grapalat" w:cs="Sylfaen"/>
          <w:b/>
          <w:bCs/>
        </w:rPr>
      </w:pPr>
      <w:r w:rsidRPr="00AD3575">
        <w:rPr>
          <w:rFonts w:ascii="GHEA Grapalat" w:hAnsi="GHEA Grapalat"/>
          <w:b/>
        </w:rPr>
        <w:t>АКТ №______</w:t>
      </w:r>
    </w:p>
    <w:p w:rsidR="00BB28C8" w:rsidRPr="00AD3575" w:rsidRDefault="00BB28C8" w:rsidP="00BB28C8">
      <w:pPr>
        <w:widowControl w:val="0"/>
        <w:tabs>
          <w:tab w:val="left" w:pos="2250"/>
        </w:tabs>
        <w:spacing w:after="160" w:line="360" w:lineRule="auto"/>
        <w:jc w:val="center"/>
        <w:rPr>
          <w:rFonts w:ascii="GHEA Grapalat" w:hAnsi="GHEA Grapalat" w:cs="Sylfaen"/>
          <w:bCs/>
          <w:sz w:val="20"/>
          <w:szCs w:val="20"/>
        </w:rPr>
      </w:pPr>
      <w:r w:rsidRPr="00AD3575">
        <w:rPr>
          <w:rFonts w:ascii="GHEA Grapalat" w:hAnsi="GHEA Grapalat"/>
          <w:sz w:val="20"/>
          <w:szCs w:val="20"/>
        </w:rPr>
        <w:t>относительно фиксирования факта сдачи Заказчику результата договора</w:t>
      </w:r>
    </w:p>
    <w:p w:rsidR="00BB28C8" w:rsidRPr="00AD3575"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rsidR="00AD3575" w:rsidRDefault="00BB28C8" w:rsidP="00AD3575">
      <w:pPr>
        <w:widowControl w:val="0"/>
        <w:jc w:val="both"/>
        <w:rPr>
          <w:rFonts w:ascii="GHEA Grapalat" w:hAnsi="GHEA Grapalat"/>
          <w:sz w:val="20"/>
          <w:szCs w:val="20"/>
        </w:rPr>
      </w:pPr>
      <w:r w:rsidRPr="00AD3575">
        <w:rPr>
          <w:rFonts w:ascii="GHEA Grapalat" w:hAnsi="GHEA Grapalat"/>
          <w:sz w:val="20"/>
          <w:szCs w:val="20"/>
        </w:rPr>
        <w:t xml:space="preserve">Настоящим фиксируется, что в рамках договора закупки № ___________________, </w:t>
      </w:r>
    </w:p>
    <w:p w:rsidR="00BB28C8" w:rsidRPr="00AD3575" w:rsidRDefault="00AD3575" w:rsidP="00AD3575">
      <w:pPr>
        <w:widowControl w:val="0"/>
        <w:jc w:val="both"/>
        <w:rPr>
          <w:rFonts w:ascii="GHEA Grapalat" w:hAnsi="GHEA Grapalat"/>
          <w:sz w:val="20"/>
          <w:szCs w:val="20"/>
        </w:rPr>
      </w:pPr>
      <w:r>
        <w:rPr>
          <w:rFonts w:ascii="GHEA Grapalat" w:hAnsi="GHEA Grapalat"/>
          <w:sz w:val="20"/>
          <w:szCs w:val="20"/>
        </w:rPr>
        <w:t xml:space="preserve">                                                                                                        </w:t>
      </w:r>
      <w:r w:rsidR="00BB28C8" w:rsidRPr="00AD3575">
        <w:rPr>
          <w:rFonts w:ascii="GHEA Grapalat" w:hAnsi="GHEA Grapalat"/>
          <w:sz w:val="20"/>
          <w:szCs w:val="20"/>
          <w:vertAlign w:val="superscript"/>
        </w:rPr>
        <w:t>номер договора</w:t>
      </w:r>
    </w:p>
    <w:p w:rsidR="00BB28C8" w:rsidRPr="00AD3575" w:rsidRDefault="00BB28C8" w:rsidP="00BB28C8">
      <w:pPr>
        <w:widowControl w:val="0"/>
        <w:tabs>
          <w:tab w:val="left" w:pos="8789"/>
        </w:tabs>
        <w:jc w:val="both"/>
        <w:rPr>
          <w:rFonts w:ascii="GHEA Grapalat" w:hAnsi="GHEA Grapalat" w:cs="Sylfaen"/>
          <w:sz w:val="20"/>
          <w:szCs w:val="20"/>
        </w:rPr>
      </w:pPr>
      <w:r w:rsidRPr="00AD3575">
        <w:rPr>
          <w:rFonts w:ascii="GHEA Grapalat" w:hAnsi="GHEA Grapalat"/>
          <w:sz w:val="20"/>
          <w:szCs w:val="20"/>
        </w:rPr>
        <w:t>заключенного _________________________________________________ 20</w:t>
      </w:r>
      <w:r w:rsidRPr="00AD3575">
        <w:rPr>
          <w:rFonts w:ascii="GHEA Grapalat" w:hAnsi="GHEA Grapalat"/>
          <w:sz w:val="20"/>
          <w:szCs w:val="20"/>
        </w:rPr>
        <w:tab/>
        <w:t>г.</w:t>
      </w:r>
    </w:p>
    <w:p w:rsidR="00BB28C8" w:rsidRPr="00AD3575" w:rsidRDefault="00BB28C8" w:rsidP="00BB28C8">
      <w:pPr>
        <w:widowControl w:val="0"/>
        <w:spacing w:after="160" w:line="360" w:lineRule="auto"/>
        <w:ind w:right="-360"/>
        <w:jc w:val="center"/>
        <w:rPr>
          <w:rFonts w:ascii="GHEA Grapalat" w:hAnsi="GHEA Grapalat" w:cs="Sylfaen"/>
          <w:sz w:val="20"/>
          <w:szCs w:val="20"/>
          <w:vertAlign w:val="superscript"/>
        </w:rPr>
      </w:pPr>
      <w:r w:rsidRPr="00AD3575">
        <w:rPr>
          <w:rFonts w:ascii="GHEA Grapalat" w:hAnsi="GHEA Grapalat"/>
          <w:sz w:val="20"/>
          <w:szCs w:val="20"/>
          <w:vertAlign w:val="superscript"/>
        </w:rPr>
        <w:t>дата заключения договора</w:t>
      </w:r>
    </w:p>
    <w:p w:rsidR="00BB28C8" w:rsidRPr="00AD3575" w:rsidRDefault="00BB28C8" w:rsidP="00BB28C8">
      <w:pPr>
        <w:widowControl w:val="0"/>
        <w:ind w:right="-357"/>
        <w:jc w:val="both"/>
        <w:rPr>
          <w:rFonts w:ascii="GHEA Grapalat" w:hAnsi="GHEA Grapalat" w:cs="Sylfaen"/>
          <w:sz w:val="20"/>
          <w:szCs w:val="20"/>
          <w:u w:val="single"/>
        </w:rPr>
      </w:pPr>
      <w:r w:rsidRPr="00AD3575">
        <w:rPr>
          <w:rFonts w:ascii="GHEA Grapalat" w:hAnsi="GHEA Grapalat"/>
          <w:sz w:val="20"/>
          <w:szCs w:val="20"/>
        </w:rPr>
        <w:t>между __________ (далее — Заказчик) и _____________ (далее — Исполнитель),</w:t>
      </w:r>
    </w:p>
    <w:p w:rsidR="00BB28C8" w:rsidRPr="00AD3575"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AD3575">
        <w:rPr>
          <w:rFonts w:ascii="GHEA Grapalat" w:hAnsi="GHEA Grapalat"/>
          <w:sz w:val="20"/>
          <w:szCs w:val="20"/>
          <w:vertAlign w:val="superscript"/>
        </w:rPr>
        <w:t xml:space="preserve">имя Заказчика </w:t>
      </w:r>
      <w:r w:rsidRPr="00AD3575">
        <w:rPr>
          <w:rFonts w:ascii="GHEA Grapalat" w:hAnsi="GHEA Grapalat"/>
          <w:sz w:val="20"/>
          <w:szCs w:val="20"/>
          <w:vertAlign w:val="superscript"/>
        </w:rPr>
        <w:tab/>
        <w:t>имя Исполнителя</w:t>
      </w:r>
    </w:p>
    <w:p w:rsidR="00BB28C8" w:rsidRPr="00AD3575" w:rsidRDefault="00BB28C8" w:rsidP="00AD3575">
      <w:pPr>
        <w:widowControl w:val="0"/>
        <w:spacing w:after="160" w:line="360" w:lineRule="auto"/>
        <w:jc w:val="both"/>
        <w:rPr>
          <w:rFonts w:ascii="GHEA Grapalat" w:hAnsi="GHEA Grapalat" w:cs="Sylfaen"/>
          <w:sz w:val="20"/>
          <w:szCs w:val="20"/>
        </w:rPr>
      </w:pPr>
      <w:r w:rsidRPr="00AD3575">
        <w:rPr>
          <w:rFonts w:ascii="GHEA Grapalat" w:hAnsi="GHEA Grapalat"/>
          <w:sz w:val="20"/>
          <w:szCs w:val="20"/>
        </w:rPr>
        <w:t>Исполнитель _____________ 20 г. с целью сдачи-приемки сдал Заказчику нижеуказанные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AD3575" w:rsidRDefault="00BB28C8" w:rsidP="00AD3575">
      <w:pPr>
        <w:widowControl w:val="0"/>
        <w:tabs>
          <w:tab w:val="left" w:pos="360"/>
          <w:tab w:val="left" w:pos="540"/>
        </w:tabs>
        <w:spacing w:after="160" w:line="360" w:lineRule="auto"/>
        <w:jc w:val="both"/>
        <w:rPr>
          <w:rFonts w:ascii="GHEA Grapalat" w:hAnsi="GHEA Grapalat"/>
          <w:sz w:val="20"/>
          <w:szCs w:val="20"/>
        </w:rPr>
      </w:pPr>
      <w:r w:rsidRPr="00AD3575">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AD3575" w:rsidRDefault="00BB28C8" w:rsidP="00BB28C8">
      <w:pPr>
        <w:rPr>
          <w:rFonts w:ascii="GHEA Grapalat" w:hAnsi="GHEA Grapalat"/>
          <w:sz w:val="20"/>
          <w:szCs w:val="20"/>
        </w:rPr>
      </w:pPr>
    </w:p>
    <w:p w:rsidR="00BB28C8" w:rsidRPr="00AD3575" w:rsidRDefault="00BB28C8" w:rsidP="00BB28C8">
      <w:pPr>
        <w:widowControl w:val="0"/>
        <w:spacing w:after="160" w:line="360" w:lineRule="auto"/>
        <w:jc w:val="center"/>
        <w:rPr>
          <w:rFonts w:ascii="GHEA Grapalat" w:hAnsi="GHEA Grapalat" w:cs="Sylfaen"/>
          <w:b/>
        </w:rPr>
      </w:pPr>
      <w:r w:rsidRPr="00AD3575">
        <w:rPr>
          <w:rFonts w:ascii="GHEA Grapalat" w:hAnsi="GHEA Grapalat"/>
          <w:b/>
        </w:rPr>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8D352C" w:rsidRPr="00B138F3" w:rsidRDefault="008D352C" w:rsidP="00AD3575">
      <w:pPr>
        <w:widowControl w:val="0"/>
        <w:spacing w:after="160"/>
        <w:jc w:val="both"/>
        <w:rPr>
          <w:rFonts w:ascii="GHEA Grapalat" w:hAnsi="GHEA Grapalat"/>
          <w:i/>
        </w:rPr>
      </w:pPr>
    </w:p>
    <w:sectPr w:rsidR="008D352C" w:rsidRPr="00B138F3" w:rsidSect="00AD3575">
      <w:footnotePr>
        <w:pos w:val="beneathText"/>
      </w:footnotePr>
      <w:pgSz w:w="11906" w:h="16838" w:code="9"/>
      <w:pgMar w:top="284"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3E4" w:rsidRDefault="00D623E4">
      <w:r>
        <w:separator/>
      </w:r>
    </w:p>
  </w:endnote>
  <w:endnote w:type="continuationSeparator" w:id="0">
    <w:p w:rsidR="00D623E4" w:rsidRDefault="00D62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683382"/>
      <w:docPartObj>
        <w:docPartGallery w:val="Page Numbers (Bottom of Page)"/>
        <w:docPartUnique/>
      </w:docPartObj>
    </w:sdtPr>
    <w:sdtEndPr>
      <w:rPr>
        <w:rFonts w:ascii="GHEA Grapalat" w:hAnsi="GHEA Grapalat"/>
        <w:sz w:val="24"/>
        <w:szCs w:val="24"/>
      </w:rPr>
    </w:sdtEndPr>
    <w:sdtContent>
      <w:p w:rsidR="003C3F2E" w:rsidRPr="003E450C" w:rsidRDefault="007A5647">
        <w:pPr>
          <w:pStyle w:val="Footer"/>
          <w:jc w:val="center"/>
          <w:rPr>
            <w:rFonts w:ascii="GHEA Grapalat" w:hAnsi="GHEA Grapalat"/>
            <w:sz w:val="24"/>
            <w:szCs w:val="24"/>
          </w:rPr>
        </w:pPr>
        <w:r w:rsidRPr="003E450C">
          <w:rPr>
            <w:rFonts w:ascii="GHEA Grapalat" w:hAnsi="GHEA Grapalat"/>
            <w:sz w:val="24"/>
            <w:szCs w:val="24"/>
          </w:rPr>
          <w:fldChar w:fldCharType="begin"/>
        </w:r>
        <w:r w:rsidR="003C3F2E"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F8776E">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3E4" w:rsidRDefault="00D623E4">
      <w:r>
        <w:separator/>
      </w:r>
    </w:p>
  </w:footnote>
  <w:footnote w:type="continuationSeparator" w:id="0">
    <w:p w:rsidR="00D623E4" w:rsidRDefault="00D623E4">
      <w:r>
        <w:continuationSeparator/>
      </w:r>
    </w:p>
  </w:footnote>
  <w:footnote w:id="1">
    <w:p w:rsidR="003C3F2E" w:rsidRPr="00A655F4" w:rsidRDefault="003C3F2E" w:rsidP="00A655F4">
      <w:pPr>
        <w:widowControl w:val="0"/>
        <w:ind w:hanging="567"/>
        <w:jc w:val="both"/>
        <w:rPr>
          <w:rFonts w:ascii="GHEA Grapalat" w:hAnsi="GHEA Grapalat"/>
          <w:i/>
          <w:sz w:val="16"/>
          <w:szCs w:val="16"/>
        </w:rPr>
      </w:pPr>
      <w:r w:rsidRPr="00541313">
        <w:rPr>
          <w:rFonts w:ascii="GHEA Grapalat" w:hAnsi="GHEA Grapalat"/>
          <w:i/>
          <w:sz w:val="20"/>
          <w:szCs w:val="20"/>
        </w:rPr>
        <w:t xml:space="preserve">       </w:t>
      </w:r>
      <w:r w:rsidRPr="00A655F4">
        <w:rPr>
          <w:i/>
          <w:sz w:val="16"/>
          <w:szCs w:val="16"/>
        </w:rPr>
        <w:footnoteRef/>
      </w:r>
      <w:r w:rsidRPr="00A655F4">
        <w:rPr>
          <w:rFonts w:ascii="GHEA Grapalat" w:hAnsi="GHEA Grapalat"/>
          <w:i/>
          <w:sz w:val="16"/>
          <w:szCs w:val="16"/>
        </w:rPr>
        <w:t xml:space="preserve">   Настоящий пункт, а также 7-й раздел первой части приглашения  исключаются из приглашения, если :</w:t>
      </w:r>
    </w:p>
    <w:p w:rsidR="003C3F2E" w:rsidRPr="00A655F4" w:rsidRDefault="003C3F2E" w:rsidP="00A655F4">
      <w:pPr>
        <w:widowControl w:val="0"/>
        <w:ind w:firstLine="142"/>
        <w:jc w:val="both"/>
        <w:rPr>
          <w:rFonts w:ascii="GHEA Grapalat" w:hAnsi="GHEA Grapalat"/>
          <w:i/>
          <w:sz w:val="16"/>
          <w:szCs w:val="16"/>
        </w:rPr>
      </w:pPr>
      <w:r w:rsidRPr="00A655F4">
        <w:rPr>
          <w:rFonts w:ascii="GHEA Grapalat" w:hAnsi="GHEA Grapalat"/>
          <w:i/>
          <w:sz w:val="16"/>
          <w:szCs w:val="16"/>
        </w:rPr>
        <w:t>- 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3C3F2E" w:rsidRPr="00A655F4" w:rsidRDefault="003C3F2E" w:rsidP="00A655F4">
      <w:pPr>
        <w:widowControl w:val="0"/>
        <w:ind w:firstLine="142"/>
        <w:jc w:val="both"/>
        <w:rPr>
          <w:rFonts w:ascii="GHEA Grapalat" w:hAnsi="GHEA Grapalat"/>
          <w:i/>
          <w:sz w:val="16"/>
          <w:szCs w:val="16"/>
        </w:rPr>
      </w:pPr>
      <w:r w:rsidRPr="00A655F4">
        <w:rPr>
          <w:rFonts w:ascii="GHEA Grapalat" w:hAnsi="GHEA Grapalat"/>
          <w:i/>
          <w:sz w:val="16"/>
          <w:szCs w:val="16"/>
        </w:rPr>
        <w:t>-</w:t>
      </w:r>
      <w:r w:rsidRPr="00A655F4">
        <w:rPr>
          <w:sz w:val="16"/>
          <w:szCs w:val="16"/>
        </w:rPr>
        <w:t xml:space="preserve">  </w:t>
      </w:r>
      <w:r w:rsidRPr="00A655F4">
        <w:rPr>
          <w:rFonts w:ascii="GHEA Grapalat" w:hAnsi="GHEA Grapalat"/>
          <w:i/>
          <w:sz w:val="16"/>
          <w:szCs w:val="16"/>
        </w:rPr>
        <w:t>цена закупаемой  работы по заявке на закупку в рамках данной процедуры не превышает 25 млн. драмов РА</w:t>
      </w:r>
    </w:p>
    <w:p w:rsidR="003C3F2E" w:rsidRPr="00A655F4" w:rsidRDefault="003C3F2E" w:rsidP="00A655F4">
      <w:pPr>
        <w:widowControl w:val="0"/>
        <w:jc w:val="both"/>
        <w:rPr>
          <w:rFonts w:ascii="GHEA Grapalat" w:hAnsi="GHEA Grapalat"/>
          <w:i/>
          <w:sz w:val="16"/>
          <w:szCs w:val="16"/>
        </w:rPr>
      </w:pPr>
      <w:r w:rsidRPr="00A655F4">
        <w:rPr>
          <w:rFonts w:ascii="GHEA Grapalat" w:hAnsi="GHEA Grapalat"/>
          <w:i/>
          <w:sz w:val="16"/>
          <w:szCs w:val="16"/>
        </w:rPr>
        <w:t xml:space="preserve">  -</w:t>
      </w:r>
      <w:r w:rsidRPr="00A655F4">
        <w:rPr>
          <w:sz w:val="16"/>
          <w:szCs w:val="16"/>
        </w:rPr>
        <w:t xml:space="preserve"> </w:t>
      </w:r>
      <w:r w:rsidRPr="00A655F4">
        <w:rPr>
          <w:rFonts w:ascii="GHEA Grapalat" w:hAnsi="GHEA Grapalat"/>
          <w:i/>
          <w:sz w:val="16"/>
          <w:szCs w:val="16"/>
        </w:rPr>
        <w:t>закупка осуществляется в форме закупки у одного лица, обусловленная безотлагательностью.</w:t>
      </w:r>
    </w:p>
    <w:p w:rsidR="003C3F2E" w:rsidRPr="00A655F4" w:rsidRDefault="003C3F2E" w:rsidP="00A655F4">
      <w:pPr>
        <w:widowControl w:val="0"/>
        <w:ind w:firstLine="142"/>
        <w:jc w:val="both"/>
        <w:rPr>
          <w:rFonts w:ascii="GHEA Grapalat" w:hAnsi="GHEA Grapalat"/>
          <w:i/>
          <w:sz w:val="16"/>
          <w:szCs w:val="16"/>
        </w:rPr>
      </w:pPr>
      <w:r w:rsidRPr="00A655F4">
        <w:rPr>
          <w:rFonts w:ascii="GHEA Grapalat" w:hAnsi="GHEA Grapalat"/>
          <w:i/>
          <w:sz w:val="16"/>
          <w:szCs w:val="16"/>
        </w:rPr>
        <w:t>При применении данного условия редактируются пункты и разделы приглашения, и  соответствующие к ним ссылки.</w:t>
      </w:r>
    </w:p>
    <w:p w:rsidR="003C3F2E" w:rsidRPr="00A655F4" w:rsidRDefault="003C3F2E" w:rsidP="00A655F4">
      <w:pPr>
        <w:pStyle w:val="FootnoteText"/>
        <w:widowControl w:val="0"/>
        <w:jc w:val="both"/>
        <w:rPr>
          <w:rFonts w:ascii="GHEA Grapalat" w:hAnsi="GHEA Grapalat"/>
          <w:sz w:val="16"/>
          <w:szCs w:val="16"/>
          <w:lang w:val="af-ZA"/>
        </w:rPr>
      </w:pPr>
    </w:p>
    <w:p w:rsidR="003C3F2E" w:rsidRPr="008842CE" w:rsidRDefault="003C3F2E" w:rsidP="00A655F4">
      <w:pPr>
        <w:pStyle w:val="FootnoteText"/>
        <w:widowControl w:val="0"/>
        <w:jc w:val="both"/>
        <w:rPr>
          <w:rFonts w:ascii="GHEA Grapalat" w:hAnsi="GHEA Grapalat"/>
          <w:lang w:val="af-ZA"/>
        </w:rPr>
      </w:pPr>
    </w:p>
  </w:footnote>
  <w:footnote w:id="2">
    <w:p w:rsidR="003C3F2E" w:rsidRPr="00C661DD" w:rsidRDefault="003C3F2E" w:rsidP="00FC69A8">
      <w:pPr>
        <w:pStyle w:val="FootnoteText"/>
        <w:jc w:val="both"/>
        <w:rPr>
          <w:rFonts w:asciiTheme="minorHAnsi" w:hAnsiTheme="minorHAnsi"/>
          <w:sz w:val="16"/>
          <w:szCs w:val="16"/>
        </w:rPr>
      </w:pPr>
      <w:r w:rsidRPr="00C661DD">
        <w:rPr>
          <w:rFonts w:asciiTheme="minorHAnsi" w:hAnsiTheme="minorHAnsi"/>
          <w:sz w:val="16"/>
          <w:szCs w:val="16"/>
        </w:rPr>
        <w:t xml:space="preserve">5.1 </w:t>
      </w:r>
      <w:r w:rsidRPr="00C661DD">
        <w:rPr>
          <w:rFonts w:ascii="GHEA Grapalat" w:hAnsi="GHEA Grapalat"/>
          <w:i/>
          <w:sz w:val="16"/>
          <w:szCs w:val="16"/>
        </w:rPr>
        <w:t>Если цена работы,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3C3F2E" w:rsidRPr="00C661DD" w:rsidRDefault="003C3F2E" w:rsidP="00FC69A8">
      <w:pPr>
        <w:pStyle w:val="FootnoteText"/>
        <w:jc w:val="both"/>
        <w:rPr>
          <w:rFonts w:ascii="GHEA Grapalat" w:hAnsi="GHEA Grapalat"/>
          <w:i/>
          <w:sz w:val="16"/>
          <w:szCs w:val="16"/>
        </w:rPr>
      </w:pPr>
      <w:r w:rsidRPr="00C661DD">
        <w:rPr>
          <w:rStyle w:val="FootnoteReference"/>
          <w:sz w:val="16"/>
          <w:szCs w:val="16"/>
        </w:rPr>
        <w:t>5</w:t>
      </w:r>
      <w:r w:rsidRPr="00C661DD">
        <w:rPr>
          <w:sz w:val="16"/>
          <w:szCs w:val="16"/>
        </w:rPr>
        <w:t xml:space="preserve"> </w:t>
      </w:r>
      <w:r w:rsidRPr="00C661DD">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3C3F2E" w:rsidRPr="00C661DD" w:rsidRDefault="003C3F2E" w:rsidP="003F2273">
      <w:pPr>
        <w:widowControl w:val="0"/>
        <w:tabs>
          <w:tab w:val="left" w:pos="1134"/>
        </w:tabs>
        <w:spacing w:after="160"/>
        <w:ind w:firstLine="142"/>
        <w:contextualSpacing/>
        <w:jc w:val="both"/>
        <w:rPr>
          <w:rFonts w:ascii="GHEA Grapalat" w:hAnsi="GHEA Grapalat"/>
          <w:i/>
          <w:sz w:val="16"/>
          <w:szCs w:val="16"/>
        </w:rPr>
      </w:pPr>
      <w:r w:rsidRPr="00C661DD">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C661DD">
        <w:rPr>
          <w:rFonts w:ascii="GHEA Grapalat" w:hAnsi="GHEA Grapalat" w:hint="eastAsia"/>
          <w:i/>
          <w:sz w:val="16"/>
          <w:szCs w:val="16"/>
        </w:rPr>
        <w:t>комиссии</w:t>
      </w:r>
      <w:r w:rsidRPr="00C661DD">
        <w:rPr>
          <w:rFonts w:ascii="GHEA Grapalat" w:hAnsi="GHEA Grapalat"/>
          <w:i/>
          <w:sz w:val="16"/>
          <w:szCs w:val="16"/>
        </w:rPr>
        <w:t xml:space="preserve"> </w:t>
      </w:r>
      <w:r w:rsidRPr="00C661DD">
        <w:rPr>
          <w:rFonts w:ascii="GHEA Grapalat" w:hAnsi="GHEA Grapalat" w:hint="eastAsia"/>
          <w:i/>
          <w:sz w:val="16"/>
          <w:szCs w:val="16"/>
        </w:rPr>
        <w:t>разъяснения</w:t>
      </w:r>
      <w:r w:rsidRPr="00C661DD">
        <w:rPr>
          <w:rFonts w:ascii="GHEA Grapalat" w:hAnsi="GHEA Grapalat"/>
          <w:i/>
          <w:sz w:val="16"/>
          <w:szCs w:val="16"/>
        </w:rPr>
        <w:t xml:space="preserve"> </w:t>
      </w:r>
      <w:r w:rsidRPr="00C661DD">
        <w:rPr>
          <w:rFonts w:ascii="GHEA Grapalat" w:hAnsi="GHEA Grapalat" w:hint="eastAsia"/>
          <w:i/>
          <w:sz w:val="16"/>
          <w:szCs w:val="16"/>
        </w:rPr>
        <w:t>приглашения</w:t>
      </w:r>
      <w:r w:rsidRPr="00C661DD">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C661DD">
        <w:rPr>
          <w:rFonts w:ascii="GHEA Grapalat" w:hAnsi="GHEA Grapalat" w:hint="eastAsia"/>
          <w:i/>
          <w:sz w:val="16"/>
          <w:szCs w:val="16"/>
        </w:rPr>
        <w:t>При</w:t>
      </w:r>
      <w:r w:rsidRPr="00C661DD">
        <w:rPr>
          <w:rFonts w:ascii="GHEA Grapalat" w:hAnsi="GHEA Grapalat"/>
          <w:i/>
          <w:sz w:val="16"/>
          <w:szCs w:val="16"/>
        </w:rPr>
        <w:t xml:space="preserve"> </w:t>
      </w:r>
      <w:r w:rsidRPr="00C661DD">
        <w:rPr>
          <w:rFonts w:ascii="GHEA Grapalat" w:hAnsi="GHEA Grapalat" w:hint="eastAsia"/>
          <w:i/>
          <w:sz w:val="16"/>
          <w:szCs w:val="16"/>
        </w:rPr>
        <w:t>этом</w:t>
      </w:r>
      <w:r w:rsidRPr="00C661DD">
        <w:rPr>
          <w:rFonts w:ascii="GHEA Grapalat" w:hAnsi="GHEA Grapalat"/>
          <w:i/>
          <w:sz w:val="16"/>
          <w:szCs w:val="16"/>
        </w:rPr>
        <w:t xml:space="preserve">, </w:t>
      </w:r>
      <w:r w:rsidRPr="00C661DD">
        <w:rPr>
          <w:rFonts w:ascii="GHEA Grapalat" w:hAnsi="GHEA Grapalat" w:hint="eastAsia"/>
          <w:i/>
          <w:sz w:val="16"/>
          <w:szCs w:val="16"/>
        </w:rPr>
        <w:t>разъяснение</w:t>
      </w:r>
      <w:r w:rsidRPr="00C661DD">
        <w:rPr>
          <w:rFonts w:ascii="GHEA Grapalat" w:hAnsi="GHEA Grapalat"/>
          <w:i/>
          <w:sz w:val="16"/>
          <w:szCs w:val="16"/>
        </w:rPr>
        <w:t xml:space="preserve"> </w:t>
      </w:r>
      <w:r w:rsidRPr="00C661DD">
        <w:rPr>
          <w:rFonts w:ascii="GHEA Grapalat" w:hAnsi="GHEA Grapalat" w:hint="eastAsia"/>
          <w:i/>
          <w:sz w:val="16"/>
          <w:szCs w:val="16"/>
        </w:rPr>
        <w:t>может</w:t>
      </w:r>
      <w:r w:rsidRPr="00C661DD">
        <w:rPr>
          <w:rFonts w:ascii="GHEA Grapalat" w:hAnsi="GHEA Grapalat"/>
          <w:i/>
          <w:sz w:val="16"/>
          <w:szCs w:val="16"/>
        </w:rPr>
        <w:t xml:space="preserve">  быть </w:t>
      </w:r>
      <w:r w:rsidRPr="00C661DD">
        <w:rPr>
          <w:rFonts w:ascii="GHEA Grapalat" w:hAnsi="GHEA Grapalat" w:hint="eastAsia"/>
          <w:i/>
          <w:sz w:val="16"/>
          <w:szCs w:val="16"/>
        </w:rPr>
        <w:t>потребовано</w:t>
      </w:r>
      <w:r w:rsidRPr="00C661DD">
        <w:rPr>
          <w:rFonts w:ascii="GHEA Grapalat" w:hAnsi="GHEA Grapalat"/>
          <w:i/>
          <w:sz w:val="16"/>
          <w:szCs w:val="16"/>
        </w:rPr>
        <w:t xml:space="preserve"> </w:t>
      </w:r>
      <w:r w:rsidRPr="00C661DD">
        <w:rPr>
          <w:rFonts w:ascii="GHEA Grapalat" w:hAnsi="GHEA Grapalat" w:hint="eastAsia"/>
          <w:i/>
          <w:sz w:val="16"/>
          <w:szCs w:val="16"/>
        </w:rPr>
        <w:t>до</w:t>
      </w:r>
      <w:r w:rsidRPr="00C661DD">
        <w:rPr>
          <w:rFonts w:ascii="GHEA Grapalat" w:hAnsi="GHEA Grapalat"/>
          <w:i/>
          <w:sz w:val="16"/>
          <w:szCs w:val="16"/>
        </w:rPr>
        <w:t xml:space="preserve"> 17:00 (</w:t>
      </w:r>
      <w:r w:rsidRPr="00C661DD">
        <w:rPr>
          <w:rFonts w:ascii="GHEA Grapalat" w:hAnsi="GHEA Grapalat" w:hint="eastAsia"/>
          <w:i/>
          <w:sz w:val="16"/>
          <w:szCs w:val="16"/>
        </w:rPr>
        <w:t>по</w:t>
      </w:r>
      <w:r w:rsidRPr="00C661DD">
        <w:rPr>
          <w:rFonts w:ascii="GHEA Grapalat" w:hAnsi="GHEA Grapalat"/>
          <w:i/>
          <w:sz w:val="16"/>
          <w:szCs w:val="16"/>
        </w:rPr>
        <w:t xml:space="preserve"> </w:t>
      </w:r>
      <w:r w:rsidRPr="00C661DD">
        <w:rPr>
          <w:rFonts w:ascii="GHEA Grapalat" w:hAnsi="GHEA Grapalat" w:hint="eastAsia"/>
          <w:i/>
          <w:sz w:val="16"/>
          <w:szCs w:val="16"/>
        </w:rPr>
        <w:t>ереванскому</w:t>
      </w:r>
      <w:r w:rsidRPr="00C661DD">
        <w:rPr>
          <w:rFonts w:ascii="GHEA Grapalat" w:hAnsi="GHEA Grapalat"/>
          <w:i/>
          <w:sz w:val="16"/>
          <w:szCs w:val="16"/>
        </w:rPr>
        <w:t xml:space="preserve"> </w:t>
      </w:r>
      <w:r w:rsidRPr="00C661DD">
        <w:rPr>
          <w:rFonts w:ascii="GHEA Grapalat" w:hAnsi="GHEA Grapalat" w:hint="eastAsia"/>
          <w:i/>
          <w:sz w:val="16"/>
          <w:szCs w:val="16"/>
        </w:rPr>
        <w:t>времени</w:t>
      </w:r>
      <w:r w:rsidRPr="00C661DD">
        <w:rPr>
          <w:rFonts w:ascii="GHEA Grapalat" w:hAnsi="GHEA Grapalat"/>
          <w:i/>
          <w:sz w:val="16"/>
          <w:szCs w:val="16"/>
        </w:rPr>
        <w:t xml:space="preserve">), </w:t>
      </w:r>
      <w:r w:rsidRPr="00C661DD">
        <w:rPr>
          <w:rFonts w:ascii="GHEA Grapalat" w:hAnsi="GHEA Grapalat" w:hint="eastAsia"/>
          <w:i/>
          <w:sz w:val="16"/>
          <w:szCs w:val="16"/>
        </w:rPr>
        <w:t>указанного</w:t>
      </w:r>
      <w:r w:rsidRPr="00C661DD">
        <w:rPr>
          <w:rFonts w:ascii="GHEA Grapalat" w:hAnsi="GHEA Grapalat"/>
          <w:i/>
          <w:sz w:val="16"/>
          <w:szCs w:val="16"/>
        </w:rPr>
        <w:t xml:space="preserve"> </w:t>
      </w:r>
      <w:r w:rsidRPr="00C661DD">
        <w:rPr>
          <w:rFonts w:ascii="GHEA Grapalat" w:hAnsi="GHEA Grapalat" w:hint="eastAsia"/>
          <w:i/>
          <w:sz w:val="16"/>
          <w:szCs w:val="16"/>
        </w:rPr>
        <w:t>в</w:t>
      </w:r>
      <w:r w:rsidRPr="00C661DD">
        <w:rPr>
          <w:rFonts w:ascii="GHEA Grapalat" w:hAnsi="GHEA Grapalat"/>
          <w:i/>
          <w:sz w:val="16"/>
          <w:szCs w:val="16"/>
        </w:rPr>
        <w:t xml:space="preserve"> </w:t>
      </w:r>
      <w:r w:rsidRPr="00C661DD">
        <w:rPr>
          <w:rFonts w:ascii="GHEA Grapalat" w:hAnsi="GHEA Grapalat" w:hint="eastAsia"/>
          <w:i/>
          <w:sz w:val="16"/>
          <w:szCs w:val="16"/>
        </w:rPr>
        <w:t>настоящем</w:t>
      </w:r>
      <w:r w:rsidRPr="00C661DD">
        <w:rPr>
          <w:rFonts w:ascii="GHEA Grapalat" w:hAnsi="GHEA Grapalat"/>
          <w:i/>
          <w:sz w:val="16"/>
          <w:szCs w:val="16"/>
        </w:rPr>
        <w:t xml:space="preserve"> </w:t>
      </w:r>
      <w:r w:rsidRPr="00C661DD">
        <w:rPr>
          <w:rFonts w:ascii="GHEA Grapalat" w:hAnsi="GHEA Grapalat" w:hint="eastAsia"/>
          <w:i/>
          <w:sz w:val="16"/>
          <w:szCs w:val="16"/>
        </w:rPr>
        <w:t>пункте</w:t>
      </w:r>
      <w:r w:rsidRPr="00C661DD">
        <w:rPr>
          <w:rFonts w:ascii="GHEA Grapalat" w:hAnsi="GHEA Grapalat"/>
          <w:i/>
          <w:sz w:val="16"/>
          <w:szCs w:val="16"/>
        </w:rPr>
        <w:t xml:space="preserve"> </w:t>
      </w:r>
      <w:r w:rsidRPr="00C661DD">
        <w:rPr>
          <w:rFonts w:ascii="GHEA Grapalat" w:hAnsi="GHEA Grapalat" w:hint="eastAsia"/>
          <w:i/>
          <w:sz w:val="16"/>
          <w:szCs w:val="16"/>
        </w:rPr>
        <w:t>дня</w:t>
      </w:r>
      <w:r w:rsidRPr="00C661DD">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C661DD">
        <w:rPr>
          <w:rFonts w:ascii="GHEA Grapalat" w:hAnsi="GHEA Grapalat" w:hint="eastAsia"/>
          <w:i/>
          <w:sz w:val="16"/>
          <w:szCs w:val="16"/>
        </w:rPr>
        <w:t>Комиссия</w:t>
      </w:r>
      <w:r w:rsidRPr="00C661DD">
        <w:rPr>
          <w:rFonts w:ascii="GHEA Grapalat" w:hAnsi="GHEA Grapalat"/>
          <w:i/>
          <w:sz w:val="16"/>
          <w:szCs w:val="16"/>
        </w:rPr>
        <w:t xml:space="preserve"> </w:t>
      </w:r>
      <w:r w:rsidRPr="00C661DD">
        <w:rPr>
          <w:rFonts w:ascii="GHEA Grapalat" w:hAnsi="GHEA Grapalat" w:hint="eastAsia"/>
          <w:i/>
          <w:sz w:val="16"/>
          <w:szCs w:val="16"/>
        </w:rPr>
        <w:t>предоставляет</w:t>
      </w:r>
      <w:r w:rsidRPr="00C661DD">
        <w:rPr>
          <w:rFonts w:ascii="GHEA Grapalat" w:hAnsi="GHEA Grapalat"/>
          <w:i/>
          <w:sz w:val="16"/>
          <w:szCs w:val="16"/>
        </w:rPr>
        <w:t xml:space="preserve"> </w:t>
      </w:r>
      <w:r w:rsidRPr="00C661DD">
        <w:rPr>
          <w:rFonts w:ascii="GHEA Grapalat" w:hAnsi="GHEA Grapalat" w:hint="eastAsia"/>
          <w:i/>
          <w:sz w:val="16"/>
          <w:szCs w:val="16"/>
        </w:rPr>
        <w:t>разъяснение</w:t>
      </w:r>
      <w:r w:rsidRPr="00C661DD">
        <w:rPr>
          <w:rFonts w:ascii="GHEA Grapalat" w:hAnsi="GHEA Grapalat"/>
          <w:i/>
          <w:sz w:val="16"/>
          <w:szCs w:val="16"/>
        </w:rPr>
        <w:t xml:space="preserve"> </w:t>
      </w:r>
      <w:r w:rsidRPr="00C661DD">
        <w:rPr>
          <w:rFonts w:ascii="GHEA Grapalat" w:hAnsi="GHEA Grapalat" w:hint="eastAsia"/>
          <w:i/>
          <w:sz w:val="16"/>
          <w:szCs w:val="16"/>
        </w:rPr>
        <w:t>представившему</w:t>
      </w:r>
      <w:r w:rsidRPr="00C661DD">
        <w:rPr>
          <w:rFonts w:ascii="GHEA Grapalat" w:hAnsi="GHEA Grapalat"/>
          <w:i/>
          <w:sz w:val="16"/>
          <w:szCs w:val="16"/>
        </w:rPr>
        <w:t xml:space="preserve"> </w:t>
      </w:r>
      <w:r w:rsidRPr="00C661DD">
        <w:rPr>
          <w:rFonts w:ascii="GHEA Grapalat" w:hAnsi="GHEA Grapalat" w:hint="eastAsia"/>
          <w:i/>
          <w:sz w:val="16"/>
          <w:szCs w:val="16"/>
        </w:rPr>
        <w:t>запрос</w:t>
      </w:r>
      <w:r w:rsidRPr="00C661DD">
        <w:rPr>
          <w:rFonts w:ascii="GHEA Grapalat" w:hAnsi="GHEA Grapalat"/>
          <w:i/>
          <w:sz w:val="16"/>
          <w:szCs w:val="16"/>
        </w:rPr>
        <w:t xml:space="preserve"> </w:t>
      </w:r>
      <w:r w:rsidRPr="00C661DD">
        <w:rPr>
          <w:rFonts w:ascii="GHEA Grapalat" w:hAnsi="GHEA Grapalat" w:hint="eastAsia"/>
          <w:i/>
          <w:sz w:val="16"/>
          <w:szCs w:val="16"/>
        </w:rPr>
        <w:t>участнику</w:t>
      </w:r>
      <w:r w:rsidRPr="00C661DD">
        <w:rPr>
          <w:rFonts w:ascii="GHEA Grapalat" w:hAnsi="GHEA Grapalat"/>
          <w:i/>
          <w:sz w:val="16"/>
          <w:szCs w:val="16"/>
        </w:rPr>
        <w:t xml:space="preserve"> </w:t>
      </w:r>
      <w:r w:rsidRPr="00C661DD">
        <w:rPr>
          <w:rFonts w:ascii="GHEA Grapalat" w:hAnsi="GHEA Grapalat" w:hint="eastAsia"/>
          <w:i/>
          <w:sz w:val="16"/>
          <w:szCs w:val="16"/>
        </w:rPr>
        <w:t>в</w:t>
      </w:r>
      <w:r w:rsidRPr="00C661DD">
        <w:rPr>
          <w:rFonts w:ascii="GHEA Grapalat" w:hAnsi="GHEA Grapalat"/>
          <w:i/>
          <w:sz w:val="16"/>
          <w:szCs w:val="16"/>
        </w:rPr>
        <w:t xml:space="preserve"> </w:t>
      </w:r>
      <w:r w:rsidRPr="00C661DD">
        <w:rPr>
          <w:rFonts w:ascii="GHEA Grapalat" w:hAnsi="GHEA Grapalat" w:hint="eastAsia"/>
          <w:i/>
          <w:sz w:val="16"/>
          <w:szCs w:val="16"/>
        </w:rPr>
        <w:t>течение</w:t>
      </w:r>
      <w:r w:rsidRPr="00C661DD">
        <w:rPr>
          <w:rFonts w:ascii="GHEA Grapalat" w:hAnsi="GHEA Grapalat"/>
          <w:i/>
          <w:sz w:val="16"/>
          <w:szCs w:val="16"/>
        </w:rPr>
        <w:t xml:space="preserve"> </w:t>
      </w:r>
      <w:r w:rsidRPr="00C661DD">
        <w:rPr>
          <w:rFonts w:ascii="GHEA Grapalat" w:hAnsi="GHEA Grapalat" w:hint="eastAsia"/>
          <w:i/>
          <w:sz w:val="16"/>
          <w:szCs w:val="16"/>
        </w:rPr>
        <w:t>календарного</w:t>
      </w:r>
      <w:r w:rsidRPr="00C661DD">
        <w:rPr>
          <w:rFonts w:ascii="GHEA Grapalat" w:hAnsi="GHEA Grapalat"/>
          <w:i/>
          <w:sz w:val="16"/>
          <w:szCs w:val="16"/>
        </w:rPr>
        <w:t xml:space="preserve"> </w:t>
      </w:r>
      <w:r w:rsidRPr="00C661DD">
        <w:rPr>
          <w:rFonts w:ascii="GHEA Grapalat" w:hAnsi="GHEA Grapalat" w:hint="eastAsia"/>
          <w:i/>
          <w:sz w:val="16"/>
          <w:szCs w:val="16"/>
        </w:rPr>
        <w:t>дня</w:t>
      </w:r>
      <w:r w:rsidRPr="00C661DD">
        <w:rPr>
          <w:rFonts w:ascii="GHEA Grapalat" w:hAnsi="GHEA Grapalat"/>
          <w:i/>
          <w:sz w:val="16"/>
          <w:szCs w:val="16"/>
        </w:rPr>
        <w:t xml:space="preserve">, </w:t>
      </w:r>
      <w:r w:rsidRPr="00C661DD">
        <w:rPr>
          <w:rFonts w:ascii="GHEA Grapalat" w:hAnsi="GHEA Grapalat" w:hint="eastAsia"/>
          <w:i/>
          <w:sz w:val="16"/>
          <w:szCs w:val="16"/>
        </w:rPr>
        <w:t>следующего</w:t>
      </w:r>
      <w:r w:rsidRPr="00C661DD">
        <w:rPr>
          <w:rFonts w:ascii="GHEA Grapalat" w:hAnsi="GHEA Grapalat"/>
          <w:i/>
          <w:sz w:val="16"/>
          <w:szCs w:val="16"/>
        </w:rPr>
        <w:t xml:space="preserve"> </w:t>
      </w:r>
      <w:r w:rsidRPr="00C661DD">
        <w:rPr>
          <w:rFonts w:ascii="GHEA Grapalat" w:hAnsi="GHEA Grapalat" w:hint="eastAsia"/>
          <w:i/>
          <w:sz w:val="16"/>
          <w:szCs w:val="16"/>
        </w:rPr>
        <w:t>за</w:t>
      </w:r>
      <w:r w:rsidRPr="00C661DD">
        <w:rPr>
          <w:rFonts w:ascii="GHEA Grapalat" w:hAnsi="GHEA Grapalat"/>
          <w:i/>
          <w:sz w:val="16"/>
          <w:szCs w:val="16"/>
        </w:rPr>
        <w:t xml:space="preserve"> </w:t>
      </w:r>
      <w:r w:rsidRPr="00C661DD">
        <w:rPr>
          <w:rFonts w:ascii="GHEA Grapalat" w:hAnsi="GHEA Grapalat" w:hint="eastAsia"/>
          <w:i/>
          <w:sz w:val="16"/>
          <w:szCs w:val="16"/>
        </w:rPr>
        <w:t>днем</w:t>
      </w:r>
      <w:r w:rsidRPr="00C661DD">
        <w:rPr>
          <w:rFonts w:ascii="GHEA Grapalat" w:hAnsi="GHEA Grapalat"/>
          <w:i/>
          <w:sz w:val="16"/>
          <w:szCs w:val="16"/>
        </w:rPr>
        <w:t xml:space="preserve"> </w:t>
      </w:r>
      <w:r w:rsidRPr="00C661DD">
        <w:rPr>
          <w:rFonts w:ascii="GHEA Grapalat" w:hAnsi="GHEA Grapalat" w:hint="eastAsia"/>
          <w:i/>
          <w:sz w:val="16"/>
          <w:szCs w:val="16"/>
        </w:rPr>
        <w:t>получения</w:t>
      </w:r>
      <w:r w:rsidRPr="00C661DD">
        <w:rPr>
          <w:rFonts w:ascii="GHEA Grapalat" w:hAnsi="GHEA Grapalat"/>
          <w:i/>
          <w:sz w:val="16"/>
          <w:szCs w:val="16"/>
        </w:rPr>
        <w:t xml:space="preserve"> </w:t>
      </w:r>
      <w:r w:rsidRPr="00C661DD">
        <w:rPr>
          <w:rFonts w:ascii="GHEA Grapalat" w:hAnsi="GHEA Grapalat" w:hint="eastAsia"/>
          <w:i/>
          <w:sz w:val="16"/>
          <w:szCs w:val="16"/>
        </w:rPr>
        <w:t>запроса</w:t>
      </w:r>
      <w:r w:rsidRPr="00C661DD">
        <w:rPr>
          <w:rFonts w:ascii="GHEA Grapalat" w:hAnsi="GHEA Grapalat"/>
          <w:i/>
          <w:sz w:val="16"/>
          <w:szCs w:val="16"/>
        </w:rPr>
        <w:t xml:space="preserve">, </w:t>
      </w:r>
      <w:r w:rsidRPr="00C661DD">
        <w:rPr>
          <w:rFonts w:ascii="GHEA Grapalat" w:hAnsi="GHEA Grapalat" w:hint="eastAsia"/>
          <w:i/>
          <w:sz w:val="16"/>
          <w:szCs w:val="16"/>
        </w:rPr>
        <w:t>но</w:t>
      </w:r>
      <w:r w:rsidRPr="00C661DD">
        <w:rPr>
          <w:rFonts w:ascii="GHEA Grapalat" w:hAnsi="GHEA Grapalat"/>
          <w:i/>
          <w:sz w:val="16"/>
          <w:szCs w:val="16"/>
        </w:rPr>
        <w:t xml:space="preserve"> </w:t>
      </w:r>
      <w:r w:rsidRPr="00C661DD">
        <w:rPr>
          <w:rFonts w:ascii="GHEA Grapalat" w:hAnsi="GHEA Grapalat" w:hint="eastAsia"/>
          <w:i/>
          <w:sz w:val="16"/>
          <w:szCs w:val="16"/>
        </w:rPr>
        <w:t>не</w:t>
      </w:r>
      <w:r w:rsidRPr="00C661DD">
        <w:rPr>
          <w:rFonts w:ascii="GHEA Grapalat" w:hAnsi="GHEA Grapalat"/>
          <w:i/>
          <w:sz w:val="16"/>
          <w:szCs w:val="16"/>
        </w:rPr>
        <w:t xml:space="preserve"> </w:t>
      </w:r>
      <w:r w:rsidRPr="00C661DD">
        <w:rPr>
          <w:rFonts w:ascii="GHEA Grapalat" w:hAnsi="GHEA Grapalat" w:hint="eastAsia"/>
          <w:i/>
          <w:sz w:val="16"/>
          <w:szCs w:val="16"/>
        </w:rPr>
        <w:t>позднее</w:t>
      </w:r>
      <w:r w:rsidRPr="00C661DD">
        <w:rPr>
          <w:rFonts w:ascii="GHEA Grapalat" w:hAnsi="GHEA Grapalat"/>
          <w:i/>
          <w:sz w:val="16"/>
          <w:szCs w:val="16"/>
        </w:rPr>
        <w:t xml:space="preserve"> </w:t>
      </w:r>
      <w:r w:rsidRPr="00C661DD">
        <w:rPr>
          <w:rFonts w:ascii="GHEA Grapalat" w:hAnsi="GHEA Grapalat" w:hint="eastAsia"/>
          <w:i/>
          <w:sz w:val="16"/>
          <w:szCs w:val="16"/>
        </w:rPr>
        <w:t>чем</w:t>
      </w:r>
      <w:r w:rsidRPr="00C661DD">
        <w:rPr>
          <w:rFonts w:ascii="GHEA Grapalat" w:hAnsi="GHEA Grapalat"/>
          <w:i/>
          <w:sz w:val="16"/>
          <w:szCs w:val="16"/>
        </w:rPr>
        <w:t xml:space="preserve"> </w:t>
      </w:r>
      <w:r w:rsidRPr="00C661DD">
        <w:rPr>
          <w:rFonts w:ascii="GHEA Grapalat" w:hAnsi="GHEA Grapalat" w:hint="eastAsia"/>
          <w:i/>
          <w:sz w:val="16"/>
          <w:szCs w:val="16"/>
        </w:rPr>
        <w:t>за</w:t>
      </w:r>
      <w:r w:rsidRPr="00C661DD">
        <w:rPr>
          <w:rFonts w:ascii="GHEA Grapalat" w:hAnsi="GHEA Grapalat"/>
          <w:i/>
          <w:sz w:val="16"/>
          <w:szCs w:val="16"/>
        </w:rPr>
        <w:t xml:space="preserve"> 3 </w:t>
      </w:r>
      <w:r w:rsidRPr="00C661DD">
        <w:rPr>
          <w:rFonts w:ascii="GHEA Grapalat" w:hAnsi="GHEA Grapalat" w:hint="eastAsia"/>
          <w:i/>
          <w:sz w:val="16"/>
          <w:szCs w:val="16"/>
        </w:rPr>
        <w:t>часа</w:t>
      </w:r>
      <w:r w:rsidRPr="00C661DD">
        <w:rPr>
          <w:rFonts w:ascii="GHEA Grapalat" w:hAnsi="GHEA Grapalat"/>
          <w:i/>
          <w:sz w:val="16"/>
          <w:szCs w:val="16"/>
        </w:rPr>
        <w:t xml:space="preserve"> </w:t>
      </w:r>
      <w:r w:rsidRPr="00C661DD">
        <w:rPr>
          <w:rFonts w:ascii="GHEA Grapalat" w:hAnsi="GHEA Grapalat" w:hint="eastAsia"/>
          <w:i/>
          <w:sz w:val="16"/>
          <w:szCs w:val="16"/>
        </w:rPr>
        <w:t>до</w:t>
      </w:r>
      <w:r w:rsidRPr="00C661DD">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C3F2E" w:rsidRPr="00C661DD" w:rsidRDefault="003C3F2E" w:rsidP="003F2273">
      <w:pPr>
        <w:widowControl w:val="0"/>
        <w:tabs>
          <w:tab w:val="left" w:pos="1134"/>
        </w:tabs>
        <w:spacing w:after="160"/>
        <w:ind w:firstLine="142"/>
        <w:contextualSpacing/>
        <w:jc w:val="both"/>
        <w:rPr>
          <w:rFonts w:ascii="GHEA Grapalat" w:hAnsi="GHEA Grapalat"/>
          <w:i/>
          <w:sz w:val="16"/>
          <w:szCs w:val="16"/>
        </w:rPr>
      </w:pPr>
      <w:r w:rsidRPr="00C661DD">
        <w:rPr>
          <w:rFonts w:ascii="GHEA Grapalat" w:hAnsi="GHEA Grapalat"/>
          <w:i/>
          <w:sz w:val="16"/>
          <w:szCs w:val="16"/>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C3F2E" w:rsidRPr="00C661DD" w:rsidRDefault="003C3F2E" w:rsidP="003F2273">
      <w:pPr>
        <w:widowControl w:val="0"/>
        <w:tabs>
          <w:tab w:val="left" w:pos="1134"/>
        </w:tabs>
        <w:spacing w:after="160"/>
        <w:ind w:firstLine="142"/>
        <w:contextualSpacing/>
        <w:jc w:val="both"/>
        <w:rPr>
          <w:rFonts w:ascii="GHEA Grapalat" w:hAnsi="GHEA Grapalat"/>
          <w:i/>
          <w:sz w:val="16"/>
          <w:szCs w:val="16"/>
        </w:rPr>
      </w:pPr>
      <w:r w:rsidRPr="00C661DD">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3C3F2E" w:rsidRPr="00D970A0" w:rsidRDefault="003C3F2E" w:rsidP="00A655F4">
      <w:pPr>
        <w:widowControl w:val="0"/>
        <w:jc w:val="both"/>
        <w:rPr>
          <w:rFonts w:ascii="GHEA Grapalat" w:hAnsi="GHEA Grapalat"/>
          <w:i/>
          <w:sz w:val="16"/>
          <w:szCs w:val="16"/>
        </w:rPr>
      </w:pPr>
      <w:r w:rsidRPr="00D970A0">
        <w:rPr>
          <w:rStyle w:val="FootnoteReference"/>
          <w:rFonts w:ascii="Times Armenian" w:hAnsi="Times Armenian"/>
          <w:sz w:val="16"/>
          <w:szCs w:val="16"/>
        </w:rPr>
        <w:t>6</w:t>
      </w:r>
      <w:r w:rsidRPr="00D970A0">
        <w:rPr>
          <w:rFonts w:ascii="Times Armenian" w:hAnsi="Times Armenian"/>
          <w:sz w:val="16"/>
          <w:szCs w:val="16"/>
        </w:rPr>
        <w:t xml:space="preserve"> </w:t>
      </w:r>
      <w:r w:rsidRPr="00D970A0">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3C3F2E" w:rsidRPr="00D970A0" w:rsidRDefault="003C3F2E" w:rsidP="00A655F4">
      <w:pPr>
        <w:widowControl w:val="0"/>
        <w:jc w:val="both"/>
        <w:rPr>
          <w:rFonts w:ascii="GHEA Grapalat" w:hAnsi="GHEA Grapalat"/>
          <w:i/>
          <w:sz w:val="16"/>
          <w:szCs w:val="16"/>
        </w:rPr>
      </w:pPr>
      <w:r w:rsidRPr="00D970A0">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3C3F2E" w:rsidRPr="00D970A0" w:rsidRDefault="003C3F2E" w:rsidP="00A655F4">
      <w:pPr>
        <w:widowControl w:val="0"/>
        <w:tabs>
          <w:tab w:val="left" w:pos="142"/>
        </w:tabs>
        <w:ind w:left="142" w:hanging="142"/>
        <w:jc w:val="both"/>
        <w:rPr>
          <w:rFonts w:ascii="GHEA Grapalat" w:hAnsi="GHEA Grapalat"/>
          <w:i/>
          <w:sz w:val="16"/>
          <w:szCs w:val="16"/>
        </w:rPr>
      </w:pPr>
      <w:r w:rsidRPr="00D970A0">
        <w:rPr>
          <w:rFonts w:ascii="GHEA Grapalat" w:hAnsi="GHEA Grapalat"/>
          <w:i/>
          <w:sz w:val="16"/>
          <w:szCs w:val="16"/>
        </w:rPr>
        <w:t>-</w:t>
      </w:r>
      <w:r w:rsidRPr="00D970A0">
        <w:rPr>
          <w:sz w:val="16"/>
          <w:szCs w:val="16"/>
        </w:rPr>
        <w:t xml:space="preserve"> </w:t>
      </w:r>
      <w:r w:rsidRPr="00D970A0">
        <w:rPr>
          <w:rFonts w:ascii="GHEA Grapalat" w:hAnsi="GHEA Grapalat"/>
          <w:i/>
          <w:sz w:val="16"/>
          <w:szCs w:val="16"/>
        </w:rPr>
        <w:t>цена закупаемой работы по заявке на закупку в рамках данной процедуры не превышает 25 млн. драмов РА</w:t>
      </w:r>
    </w:p>
  </w:footnote>
  <w:footnote w:id="4">
    <w:p w:rsidR="003C3F2E" w:rsidRPr="0091357F" w:rsidRDefault="003C3F2E" w:rsidP="00A655F4">
      <w:pPr>
        <w:pStyle w:val="FootnoteText"/>
        <w:jc w:val="both"/>
        <w:rPr>
          <w:rFonts w:ascii="GHEA Grapalat" w:hAnsi="GHEA Grapalat"/>
          <w:i/>
          <w:sz w:val="16"/>
          <w:szCs w:val="16"/>
        </w:rPr>
      </w:pPr>
      <w:r w:rsidRPr="0091357F">
        <w:rPr>
          <w:rStyle w:val="FootnoteReference"/>
          <w:sz w:val="16"/>
          <w:szCs w:val="16"/>
        </w:rPr>
        <w:t>7</w:t>
      </w:r>
      <w:r w:rsidRPr="0091357F">
        <w:rPr>
          <w:sz w:val="16"/>
          <w:szCs w:val="16"/>
        </w:rPr>
        <w:t xml:space="preserve"> </w:t>
      </w:r>
      <w:r w:rsidRPr="0091357F">
        <w:rPr>
          <w:rFonts w:ascii="GHEA Grapalat" w:hAnsi="GHEA Grapalat"/>
          <w:i/>
          <w:sz w:val="16"/>
          <w:szCs w:val="16"/>
        </w:rPr>
        <w:t>Подпункт исключается из приглашения, если требование об об</w:t>
      </w:r>
      <w:r>
        <w:rPr>
          <w:rFonts w:ascii="GHEA Grapalat" w:hAnsi="GHEA Grapalat"/>
          <w:i/>
          <w:sz w:val="16"/>
          <w:szCs w:val="16"/>
        </w:rPr>
        <w:t>еспечении заявки не установлен</w:t>
      </w:r>
    </w:p>
  </w:footnote>
  <w:footnote w:id="5">
    <w:p w:rsidR="003C3F2E" w:rsidRPr="0091357F" w:rsidRDefault="003C3F2E" w:rsidP="00A655F4">
      <w:pPr>
        <w:pStyle w:val="FootnoteText"/>
        <w:rPr>
          <w:sz w:val="16"/>
          <w:szCs w:val="16"/>
        </w:rPr>
      </w:pPr>
      <w:r w:rsidRPr="0091357F">
        <w:rPr>
          <w:rStyle w:val="FootnoteReference"/>
          <w:sz w:val="16"/>
          <w:szCs w:val="16"/>
        </w:rPr>
        <w:t>9</w:t>
      </w:r>
      <w:r w:rsidRPr="0091357F">
        <w:rPr>
          <w:sz w:val="16"/>
          <w:szCs w:val="16"/>
        </w:rPr>
        <w:t xml:space="preserve"> </w:t>
      </w:r>
      <w:r w:rsidRPr="0091357F">
        <w:rPr>
          <w:rFonts w:ascii="GHEA Grapalat" w:hAnsi="GHEA Grapalat"/>
          <w:i/>
          <w:sz w:val="16"/>
          <w:szCs w:val="16"/>
        </w:rPr>
        <w:t>Настоящий пункт исключается из приглашения, если процедура закупки не организуется по лотам</w:t>
      </w:r>
    </w:p>
    <w:p w:rsidR="003C3F2E" w:rsidRPr="0091357F" w:rsidRDefault="003C3F2E" w:rsidP="00A655F4">
      <w:pPr>
        <w:pStyle w:val="FootnoteText"/>
        <w:rPr>
          <w:rFonts w:asciiTheme="minorHAnsi" w:hAnsiTheme="minorHAnsi"/>
          <w:sz w:val="16"/>
          <w:szCs w:val="16"/>
        </w:rPr>
      </w:pPr>
    </w:p>
  </w:footnote>
  <w:footnote w:id="6">
    <w:p w:rsidR="003C3F2E" w:rsidRPr="008842CE" w:rsidRDefault="003C3F2E" w:rsidP="0093610F">
      <w:pPr>
        <w:pStyle w:val="FootnoteText"/>
        <w:widowControl w:val="0"/>
        <w:jc w:val="both"/>
        <w:rPr>
          <w:rFonts w:ascii="GHEA Grapalat" w:hAnsi="GHEA Grapalat"/>
          <w:lang w:val="af-ZA"/>
        </w:rPr>
      </w:pPr>
      <w:r>
        <w:rPr>
          <w:rStyle w:val="FootnoteReference"/>
        </w:rPr>
        <w:t>11</w:t>
      </w:r>
      <w:r>
        <w:t xml:space="preserve"> </w:t>
      </w:r>
      <w:r w:rsidRPr="00BE7160">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3C3F2E" w:rsidRPr="000811C1" w:rsidRDefault="003C3F2E">
      <w:pPr>
        <w:pStyle w:val="FootnoteText"/>
        <w:rPr>
          <w:lang w:val="af-ZA"/>
        </w:rPr>
      </w:pPr>
    </w:p>
  </w:footnote>
  <w:footnote w:id="7">
    <w:p w:rsidR="003C3F2E" w:rsidRPr="00BE7160" w:rsidRDefault="003C3F2E" w:rsidP="00C457A7">
      <w:pPr>
        <w:pStyle w:val="FootnoteText"/>
        <w:jc w:val="both"/>
        <w:rPr>
          <w:rFonts w:asciiTheme="minorHAnsi" w:hAnsiTheme="minorHAnsi"/>
          <w:i/>
          <w:sz w:val="16"/>
          <w:szCs w:val="16"/>
        </w:rPr>
      </w:pPr>
      <w:r w:rsidRPr="00BE7160">
        <w:rPr>
          <w:rFonts w:asciiTheme="minorHAnsi" w:hAnsiTheme="minorHAnsi"/>
          <w:i/>
          <w:sz w:val="16"/>
          <w:szCs w:val="16"/>
        </w:rPr>
        <w:t>11.1 Если цена данного лота по заявке на закупку․</w:t>
      </w:r>
    </w:p>
    <w:p w:rsidR="003C3F2E" w:rsidRPr="00BE7160" w:rsidRDefault="003C3F2E" w:rsidP="00C457A7">
      <w:pPr>
        <w:pStyle w:val="FootnoteText"/>
        <w:jc w:val="both"/>
        <w:rPr>
          <w:rFonts w:asciiTheme="minorHAnsi" w:hAnsiTheme="minorHAnsi"/>
          <w:i/>
          <w:sz w:val="16"/>
          <w:szCs w:val="16"/>
        </w:rPr>
      </w:pPr>
      <w:r w:rsidRPr="00BE7160">
        <w:rPr>
          <w:rFonts w:asciiTheme="minorHAnsi" w:hAnsiTheme="minorHAnsi"/>
          <w:i/>
          <w:sz w:val="16"/>
          <w:szCs w:val="16"/>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3C3F2E" w:rsidRPr="00BE7160" w:rsidRDefault="003C3F2E" w:rsidP="00C457A7">
      <w:pPr>
        <w:pStyle w:val="FootnoteText"/>
        <w:jc w:val="both"/>
        <w:rPr>
          <w:rFonts w:asciiTheme="minorHAnsi" w:hAnsiTheme="minorHAnsi"/>
          <w:i/>
          <w:sz w:val="16"/>
          <w:szCs w:val="16"/>
        </w:rPr>
      </w:pPr>
      <w:r w:rsidRPr="00BE7160">
        <w:rPr>
          <w:rFonts w:asciiTheme="minorHAnsi" w:hAnsiTheme="minorHAnsi"/>
          <w:i/>
          <w:sz w:val="16"/>
          <w:szCs w:val="16"/>
        </w:rPr>
        <w:t>-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4,2) или", а число " 20 " заменяется  числом " 90",</w:t>
      </w:r>
    </w:p>
    <w:p w:rsidR="003C3F2E" w:rsidRPr="00BE7160" w:rsidRDefault="003C3F2E" w:rsidP="00C457A7">
      <w:pPr>
        <w:pStyle w:val="FootnoteText"/>
        <w:jc w:val="both"/>
        <w:rPr>
          <w:rFonts w:asciiTheme="minorHAnsi" w:hAnsiTheme="minorHAnsi"/>
          <w:i/>
          <w:sz w:val="16"/>
          <w:szCs w:val="16"/>
        </w:rPr>
      </w:pPr>
      <w:r w:rsidRPr="00BE7160">
        <w:rPr>
          <w:rFonts w:asciiTheme="minorHAnsi" w:hAnsiTheme="minorHAnsi"/>
          <w:i/>
          <w:sz w:val="16"/>
          <w:szCs w:val="16"/>
        </w:rPr>
        <w:t>- превышает семидесятикратный размер базовой единицы закупок, то из настоящего абзаца исключаются слова "соглашения о неустойке (приложение 4. 2) или", число " 15 "заменяется числом "30", а число " 20 "- числом "90".</w:t>
      </w:r>
    </w:p>
    <w:p w:rsidR="003C3F2E" w:rsidRPr="00BE7160" w:rsidRDefault="003C3F2E" w:rsidP="00C67FAB">
      <w:pPr>
        <w:pStyle w:val="FootnoteText"/>
        <w:jc w:val="both"/>
        <w:rPr>
          <w:rFonts w:asciiTheme="minorHAnsi" w:hAnsiTheme="minorHAnsi"/>
          <w:sz w:val="16"/>
          <w:szCs w:val="16"/>
        </w:rPr>
      </w:pPr>
    </w:p>
    <w:p w:rsidR="003C3F2E" w:rsidRPr="00BE7160" w:rsidRDefault="003C3F2E" w:rsidP="00C67FAB">
      <w:pPr>
        <w:pStyle w:val="FootnoteText"/>
        <w:jc w:val="both"/>
        <w:rPr>
          <w:ins w:id="1" w:author="Vardan" w:date="2020-06-03T18:23:00Z"/>
          <w:rFonts w:ascii="GHEA Grapalat" w:hAnsi="GHEA Grapalat"/>
          <w:i/>
          <w:sz w:val="16"/>
          <w:szCs w:val="16"/>
        </w:rPr>
      </w:pPr>
      <w:r w:rsidRPr="00BE7160">
        <w:rPr>
          <w:rStyle w:val="FootnoteReference"/>
          <w:sz w:val="16"/>
          <w:szCs w:val="16"/>
        </w:rPr>
        <w:t>12</w:t>
      </w:r>
      <w:r w:rsidRPr="00BE7160">
        <w:rPr>
          <w:rFonts w:ascii="GHEA Grapalat" w:hAnsi="GHEA Grapalat"/>
          <w:i/>
          <w:sz w:val="16"/>
          <w:szCs w:val="16"/>
        </w:rPr>
        <w:t xml:space="preserve"> Если:</w:t>
      </w:r>
    </w:p>
    <w:p w:rsidR="003C3F2E" w:rsidRPr="00BE7160" w:rsidRDefault="003C3F2E" w:rsidP="008F43E8">
      <w:pPr>
        <w:pStyle w:val="FootnoteText"/>
        <w:jc w:val="both"/>
        <w:rPr>
          <w:rFonts w:ascii="GHEA Grapalat" w:hAnsi="GHEA Grapalat"/>
          <w:i/>
          <w:sz w:val="16"/>
          <w:szCs w:val="16"/>
        </w:rPr>
      </w:pPr>
      <w:r w:rsidRPr="00BE7160">
        <w:rPr>
          <w:rFonts w:ascii="GHEA Grapalat" w:hAnsi="GHEA Grapalat"/>
          <w:i/>
          <w:sz w:val="16"/>
          <w:szCs w:val="16"/>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3C3F2E" w:rsidRPr="00BE7160" w:rsidRDefault="003C3F2E" w:rsidP="008F43E8">
      <w:pPr>
        <w:pStyle w:val="FootnoteText"/>
        <w:jc w:val="both"/>
        <w:rPr>
          <w:rFonts w:ascii="GHEA Grapalat" w:hAnsi="GHEA Grapalat"/>
          <w:i/>
          <w:sz w:val="16"/>
          <w:szCs w:val="16"/>
        </w:rPr>
      </w:pPr>
      <w:r w:rsidRPr="00BE7160">
        <w:rPr>
          <w:rFonts w:ascii="GHEA Grapalat" w:hAnsi="GHEA Grapalat"/>
          <w:i/>
          <w:sz w:val="16"/>
          <w:szCs w:val="16"/>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3C3F2E" w:rsidRPr="00BE7160" w:rsidRDefault="003C3F2E" w:rsidP="00C67FAB">
      <w:pPr>
        <w:pStyle w:val="FootnoteText"/>
        <w:jc w:val="both"/>
        <w:rPr>
          <w:rFonts w:ascii="GHEA Grapalat" w:hAnsi="GHEA Grapalat"/>
          <w:i/>
          <w:sz w:val="16"/>
          <w:szCs w:val="16"/>
        </w:rPr>
      </w:pPr>
    </w:p>
  </w:footnote>
  <w:footnote w:id="8">
    <w:p w:rsidR="003C3F2E" w:rsidRPr="00BE7160" w:rsidRDefault="003C3F2E" w:rsidP="00C67FAB">
      <w:pPr>
        <w:pStyle w:val="FootnoteText"/>
        <w:jc w:val="both"/>
        <w:rPr>
          <w:rFonts w:ascii="GHEA Grapalat" w:hAnsi="GHEA Grapalat"/>
          <w:i/>
          <w:sz w:val="16"/>
          <w:szCs w:val="16"/>
        </w:rPr>
      </w:pPr>
      <w:r w:rsidRPr="00BE7160">
        <w:rPr>
          <w:rStyle w:val="FootnoteReference"/>
          <w:sz w:val="16"/>
          <w:szCs w:val="16"/>
        </w:rPr>
        <w:t>13</w:t>
      </w:r>
      <w:r w:rsidRPr="00BE7160">
        <w:rPr>
          <w:rFonts w:ascii="GHEA Grapalat" w:hAnsi="GHEA Grapalat"/>
          <w:i/>
          <w:sz w:val="16"/>
          <w:szCs w:val="16"/>
        </w:rPr>
        <w:t xml:space="preserve"> Если цена закупаемой по заявке на закупку работы не превышает 25 млн. драмов РА, то слова </w:t>
      </w:r>
      <w:r w:rsidRPr="00BE7160">
        <w:rPr>
          <w:rFonts w:ascii="GHEA Grapalat" w:hAnsi="GHEA Grapalat" w:cs="Times Armenian"/>
          <w:i/>
          <w:sz w:val="16"/>
          <w:szCs w:val="16"/>
        </w:rPr>
        <w:t>”</w:t>
      </w:r>
      <w:r w:rsidRPr="00BE7160">
        <w:rPr>
          <w:rFonts w:ascii="GHEA Grapalat" w:hAnsi="GHEA Grapalat"/>
          <w:i/>
          <w:sz w:val="16"/>
          <w:szCs w:val="16"/>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BE7160">
        <w:rPr>
          <w:rFonts w:ascii="GHEA Grapalat" w:hAnsi="GHEA Grapalat" w:cs="Sylfaen"/>
          <w:i/>
          <w:sz w:val="16"/>
          <w:szCs w:val="16"/>
        </w:rPr>
        <w:t xml:space="preserve">”, а </w:t>
      </w:r>
      <w:r w:rsidRPr="00BE7160">
        <w:rPr>
          <w:rFonts w:ascii="GHEA Grapalat" w:hAnsi="GHEA Grapalat"/>
          <w:i/>
          <w:sz w:val="16"/>
          <w:szCs w:val="16"/>
        </w:rPr>
        <w:t>число "90", указанное в абзаце 3, заменяется числом " 20"</w:t>
      </w:r>
      <w:r w:rsidRPr="00BE7160">
        <w:rPr>
          <w:rFonts w:ascii="GHEA Grapalat" w:hAnsi="GHEA Grapalat" w:cs="Sylfaen"/>
          <w:i/>
          <w:sz w:val="16"/>
          <w:szCs w:val="16"/>
        </w:rPr>
        <w:t>.</w:t>
      </w:r>
    </w:p>
  </w:footnote>
  <w:footnote w:id="9">
    <w:p w:rsidR="003C3F2E" w:rsidRPr="008E4439" w:rsidRDefault="003C3F2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C3F2E" w:rsidRPr="000811C1" w:rsidRDefault="003C3F2E" w:rsidP="0027573B">
      <w:pPr>
        <w:pStyle w:val="FootnoteText"/>
        <w:rPr>
          <w:rFonts w:ascii="Sylfaen" w:hAnsi="Sylfaen"/>
          <w:sz w:val="18"/>
          <w:szCs w:val="18"/>
        </w:rPr>
      </w:pPr>
    </w:p>
  </w:footnote>
  <w:footnote w:id="10">
    <w:p w:rsidR="003C3F2E" w:rsidRPr="00DE015D" w:rsidRDefault="003C3F2E">
      <w:pPr>
        <w:pStyle w:val="FootnoteText"/>
        <w:rPr>
          <w:sz w:val="16"/>
          <w:szCs w:val="16"/>
        </w:rPr>
      </w:pPr>
      <w:r w:rsidRPr="00DE015D">
        <w:rPr>
          <w:rStyle w:val="FootnoteReference"/>
          <w:sz w:val="16"/>
          <w:szCs w:val="16"/>
        </w:rPr>
        <w:t>15</w:t>
      </w:r>
      <w:r w:rsidRPr="00DE015D">
        <w:rPr>
          <w:sz w:val="16"/>
          <w:szCs w:val="16"/>
        </w:rPr>
        <w:t xml:space="preserve"> </w:t>
      </w:r>
      <w:r w:rsidRPr="00DE015D">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1">
    <w:p w:rsidR="003C3F2E" w:rsidRPr="00DA5A5C" w:rsidRDefault="003C3F2E" w:rsidP="00A655F4">
      <w:pPr>
        <w:pStyle w:val="FootnoteText"/>
        <w:rPr>
          <w:sz w:val="16"/>
          <w:szCs w:val="16"/>
        </w:rPr>
      </w:pPr>
      <w:r w:rsidRPr="00DA5A5C">
        <w:rPr>
          <w:rStyle w:val="FootnoteReference"/>
          <w:sz w:val="16"/>
          <w:szCs w:val="16"/>
        </w:rPr>
        <w:t>16</w:t>
      </w:r>
      <w:r w:rsidRPr="00DA5A5C">
        <w:rPr>
          <w:sz w:val="16"/>
          <w:szCs w:val="16"/>
        </w:rPr>
        <w:t xml:space="preserve"> </w:t>
      </w:r>
      <w:r w:rsidRPr="00DA5A5C">
        <w:rPr>
          <w:rFonts w:ascii="GHEA Grapalat" w:hAnsi="GHEA Grapalat"/>
          <w:i/>
          <w:sz w:val="16"/>
          <w:szCs w:val="16"/>
        </w:rPr>
        <w:t>Если приглашением не устанавливается требование обеспечение заявки, то настоящий пункт исключается из приглашения.</w:t>
      </w:r>
    </w:p>
  </w:footnote>
  <w:footnote w:id="12">
    <w:p w:rsidR="003C3F2E" w:rsidRDefault="003C3F2E">
      <w:pPr>
        <w:pStyle w:val="FootnoteText"/>
        <w:rPr>
          <w:rFonts w:asciiTheme="minorHAnsi" w:hAnsiTheme="minorHAnsi"/>
        </w:rPr>
      </w:pPr>
    </w:p>
    <w:p w:rsidR="003C3F2E" w:rsidRPr="00DE015D" w:rsidRDefault="003C3F2E">
      <w:pPr>
        <w:pStyle w:val="FootnoteText"/>
        <w:rPr>
          <w:sz w:val="16"/>
          <w:szCs w:val="16"/>
        </w:rPr>
      </w:pPr>
      <w:r w:rsidRPr="00DE015D">
        <w:rPr>
          <w:rStyle w:val="FootnoteReference"/>
          <w:sz w:val="16"/>
          <w:szCs w:val="16"/>
        </w:rPr>
        <w:t>*</w:t>
      </w:r>
      <w:r w:rsidRPr="00DE015D">
        <w:rPr>
          <w:sz w:val="16"/>
          <w:szCs w:val="16"/>
        </w:rPr>
        <w:t xml:space="preserve"> </w:t>
      </w:r>
      <w:r w:rsidRPr="00DE015D">
        <w:rPr>
          <w:rFonts w:ascii="GHEA Grapalat" w:hAnsi="GHEA Grapalat"/>
          <w:i/>
          <w:sz w:val="16"/>
          <w:szCs w:val="16"/>
        </w:rPr>
        <w:t>Заполняется секретарем Комиссии до опубликования приглашения в бюллетене</w:t>
      </w:r>
    </w:p>
  </w:footnote>
  <w:footnote w:id="13">
    <w:p w:rsidR="003C3F2E" w:rsidRPr="00DE015D" w:rsidRDefault="003C3F2E" w:rsidP="00DE015D">
      <w:pPr>
        <w:pStyle w:val="FootnoteText"/>
        <w:rPr>
          <w:rFonts w:asciiTheme="minorHAnsi" w:hAnsiTheme="minorHAnsi"/>
          <w:sz w:val="16"/>
          <w:szCs w:val="16"/>
        </w:rPr>
      </w:pPr>
    </w:p>
  </w:footnote>
  <w:footnote w:id="14">
    <w:p w:rsidR="003C3F2E" w:rsidRPr="00DE015D" w:rsidRDefault="003C3F2E" w:rsidP="00DE015D">
      <w:pPr>
        <w:pStyle w:val="FootnoteText"/>
        <w:rPr>
          <w:rFonts w:asciiTheme="minorHAnsi" w:hAnsiTheme="minorHAnsi"/>
          <w:sz w:val="16"/>
          <w:szCs w:val="16"/>
        </w:rPr>
      </w:pPr>
    </w:p>
  </w:footnote>
  <w:footnote w:id="15">
    <w:p w:rsidR="003C3F2E" w:rsidRPr="00DE015D" w:rsidRDefault="003C3F2E" w:rsidP="00BF0FB8">
      <w:pPr>
        <w:pStyle w:val="FootnoteText"/>
        <w:rPr>
          <w:rFonts w:asciiTheme="minorHAnsi" w:hAnsiTheme="minorHAnsi"/>
          <w:sz w:val="16"/>
          <w:szCs w:val="16"/>
        </w:rPr>
      </w:pPr>
    </w:p>
  </w:footnote>
  <w:footnote w:id="16">
    <w:p w:rsidR="003C3F2E" w:rsidRDefault="003C3F2E" w:rsidP="006B3E56">
      <w:pPr>
        <w:jc w:val="both"/>
      </w:pPr>
    </w:p>
    <w:p w:rsidR="003C3F2E" w:rsidRPr="00DE015D" w:rsidRDefault="003C3F2E" w:rsidP="00D15F26">
      <w:pPr>
        <w:pStyle w:val="FootnoteText"/>
        <w:jc w:val="both"/>
        <w:rPr>
          <w:rFonts w:ascii="GHEA Grapalat" w:hAnsi="GHEA Grapalat"/>
          <w:i/>
          <w:sz w:val="16"/>
          <w:szCs w:val="16"/>
        </w:rPr>
      </w:pPr>
      <w:r w:rsidRPr="00DE015D">
        <w:rPr>
          <w:rFonts w:ascii="GHEA Grapalat" w:hAnsi="GHEA Grapalat"/>
          <w:i/>
          <w:sz w:val="16"/>
          <w:szCs w:val="16"/>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3C3F2E" w:rsidRPr="00FC561F" w:rsidRDefault="003C3F2E" w:rsidP="006B3E56">
      <w:pPr>
        <w:jc w:val="both"/>
        <w:rPr>
          <w:rFonts w:ascii="GHEA Grapalat" w:hAnsi="GHEA Grapalat"/>
          <w:i/>
          <w:sz w:val="20"/>
          <w:szCs w:val="20"/>
        </w:rPr>
      </w:pPr>
    </w:p>
    <w:p w:rsidR="003C3F2E" w:rsidRPr="00DE015D" w:rsidRDefault="003C3F2E" w:rsidP="006B3E56">
      <w:pPr>
        <w:jc w:val="both"/>
        <w:rPr>
          <w:rFonts w:ascii="GHEA Grapalat" w:hAnsi="GHEA Grapalat"/>
          <w:sz w:val="16"/>
          <w:szCs w:val="16"/>
          <w:lang w:val="af-ZA"/>
        </w:rPr>
      </w:pPr>
      <w:r w:rsidRPr="00DE015D">
        <w:rPr>
          <w:rStyle w:val="FootnoteReference"/>
          <w:sz w:val="16"/>
          <w:szCs w:val="16"/>
        </w:rPr>
        <w:t>**</w:t>
      </w:r>
      <w:r w:rsidRPr="00DE015D">
        <w:rPr>
          <w:sz w:val="16"/>
          <w:szCs w:val="16"/>
        </w:rPr>
        <w:t xml:space="preserve"> </w:t>
      </w:r>
      <w:r w:rsidRPr="00DE015D">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C3F2E" w:rsidRPr="00DE015D" w:rsidRDefault="003C3F2E" w:rsidP="006B3E56">
      <w:pPr>
        <w:pStyle w:val="FootnoteText"/>
        <w:rPr>
          <w:rFonts w:asciiTheme="minorHAnsi" w:hAnsiTheme="minorHAnsi"/>
          <w:sz w:val="16"/>
          <w:szCs w:val="16"/>
          <w:lang w:val="af-ZA"/>
        </w:rPr>
      </w:pPr>
    </w:p>
  </w:footnote>
  <w:footnote w:id="17">
    <w:p w:rsidR="003C3F2E" w:rsidRPr="00EC6490" w:rsidRDefault="003C3F2E">
      <w:pPr>
        <w:pStyle w:val="FootnoteText"/>
        <w:rPr>
          <w:rFonts w:asciiTheme="minorHAnsi" w:hAnsiTheme="minorHAnsi"/>
          <w:lang w:val="hy-AM"/>
        </w:rPr>
      </w:pPr>
    </w:p>
  </w:footnote>
  <w:footnote w:id="18">
    <w:p w:rsidR="003C3F2E" w:rsidRPr="00DE015D" w:rsidRDefault="003C3F2E" w:rsidP="00BF0FB8">
      <w:pPr>
        <w:pStyle w:val="FootnoteText"/>
        <w:rPr>
          <w:rFonts w:asciiTheme="minorHAnsi" w:hAnsiTheme="minorHAnsi"/>
          <w:sz w:val="16"/>
          <w:szCs w:val="16"/>
        </w:rPr>
      </w:pPr>
    </w:p>
  </w:footnote>
  <w:footnote w:id="19">
    <w:p w:rsidR="003C3F2E" w:rsidRPr="00DE015D" w:rsidRDefault="003C3F2E" w:rsidP="00BF0FB8">
      <w:pPr>
        <w:pStyle w:val="FootnoteText"/>
        <w:rPr>
          <w:rFonts w:asciiTheme="minorHAnsi" w:hAnsiTheme="minorHAnsi"/>
          <w:sz w:val="16"/>
          <w:szCs w:val="16"/>
        </w:rPr>
      </w:pPr>
    </w:p>
  </w:footnote>
  <w:footnote w:id="20">
    <w:p w:rsidR="003C3F2E" w:rsidRPr="00EC6490" w:rsidRDefault="003C3F2E" w:rsidP="003C670C">
      <w:pPr>
        <w:widowControl w:val="0"/>
        <w:ind w:right="309"/>
        <w:jc w:val="both"/>
        <w:rPr>
          <w:rFonts w:ascii="GHEA Grapalat" w:hAnsi="GHEA Grapalat"/>
          <w:i/>
          <w:sz w:val="16"/>
          <w:szCs w:val="16"/>
          <w:lang w:val="es-ES"/>
        </w:rPr>
      </w:pPr>
    </w:p>
    <w:p w:rsidR="003C3F2E" w:rsidRPr="00D3436F" w:rsidRDefault="003C3F2E">
      <w:pPr>
        <w:pStyle w:val="FootnoteText"/>
        <w:rPr>
          <w:lang w:val="es-ES"/>
        </w:rPr>
      </w:pPr>
    </w:p>
  </w:footnote>
  <w:footnote w:id="21">
    <w:p w:rsidR="003C3F2E" w:rsidRPr="00DE015D" w:rsidRDefault="003C3F2E" w:rsidP="00BF0FB8">
      <w:pPr>
        <w:pStyle w:val="FootnoteText"/>
        <w:rPr>
          <w:rFonts w:asciiTheme="minorHAnsi" w:hAnsiTheme="minorHAnsi"/>
          <w:sz w:val="16"/>
          <w:szCs w:val="16"/>
        </w:rPr>
      </w:pPr>
    </w:p>
  </w:footnote>
  <w:footnote w:id="22">
    <w:p w:rsidR="003C3F2E" w:rsidRPr="003C3F2E" w:rsidRDefault="003C3F2E" w:rsidP="00B90C0A">
      <w:pPr>
        <w:pStyle w:val="FootnoteText"/>
        <w:rPr>
          <w:sz w:val="16"/>
          <w:szCs w:val="16"/>
        </w:rPr>
      </w:pPr>
      <w:r w:rsidRPr="003C3F2E">
        <w:rPr>
          <w:rStyle w:val="FootnoteReference"/>
          <w:sz w:val="16"/>
          <w:szCs w:val="16"/>
        </w:rPr>
        <w:t>*</w:t>
      </w:r>
      <w:r w:rsidRPr="003C3F2E">
        <w:rPr>
          <w:sz w:val="16"/>
          <w:szCs w:val="16"/>
        </w:rPr>
        <w:t xml:space="preserve"> </w:t>
      </w:r>
      <w:r w:rsidRPr="003C3F2E">
        <w:rPr>
          <w:rFonts w:ascii="GHEA Grapalat" w:hAnsi="GHEA Grapalat"/>
          <w:i/>
          <w:sz w:val="16"/>
          <w:szCs w:val="16"/>
        </w:rPr>
        <w:t>Заполняется секретарем Комиссии до опубликования приглашения в бюллетене</w:t>
      </w:r>
    </w:p>
  </w:footnote>
  <w:footnote w:id="23">
    <w:p w:rsidR="003C3F2E" w:rsidRPr="00BF0FB8" w:rsidRDefault="003C3F2E" w:rsidP="00BF0FB8">
      <w:pPr>
        <w:pStyle w:val="FootnoteText"/>
        <w:rPr>
          <w:rFonts w:asciiTheme="minorHAnsi" w:hAnsiTheme="minorHAnsi"/>
          <w:sz w:val="16"/>
          <w:szCs w:val="16"/>
          <w:vertAlign w:val="superscript"/>
        </w:rPr>
      </w:pPr>
    </w:p>
  </w:footnote>
  <w:footnote w:id="24">
    <w:p w:rsidR="003C3F2E" w:rsidRPr="00BF0FB8" w:rsidRDefault="003C3F2E" w:rsidP="00235549">
      <w:pPr>
        <w:pStyle w:val="FootnoteText"/>
        <w:rPr>
          <w:vertAlign w:val="superscript"/>
        </w:rPr>
      </w:pPr>
      <w:r w:rsidRPr="00BF0FB8">
        <w:rPr>
          <w:rStyle w:val="FootnoteReference"/>
        </w:rPr>
        <w:t>*</w:t>
      </w:r>
      <w:r w:rsidRPr="00BF0FB8">
        <w:rPr>
          <w:vertAlign w:val="superscript"/>
        </w:rPr>
        <w:t xml:space="preserve"> </w:t>
      </w:r>
      <w:r w:rsidRPr="00BF0FB8">
        <w:rPr>
          <w:rFonts w:ascii="GHEA Grapalat" w:hAnsi="GHEA Grapalat"/>
          <w:i/>
          <w:vertAlign w:val="superscript"/>
        </w:rPr>
        <w:t>Заполняется секретарем Комиссии до опубликования приглашения в бюллетене</w:t>
      </w:r>
    </w:p>
  </w:footnote>
  <w:footnote w:id="25">
    <w:p w:rsidR="003C3F2E" w:rsidRPr="00124BE9" w:rsidRDefault="003C3F2E"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23527C">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3C3F2E" w:rsidRPr="00124BE9" w:rsidRDefault="003C3F2E" w:rsidP="00BB28C8">
      <w:pPr>
        <w:pStyle w:val="FootnoteText"/>
        <w:widowControl w:val="0"/>
        <w:jc w:val="both"/>
        <w:rPr>
          <w:rFonts w:ascii="GHEA Grapalat" w:hAnsi="GHEA Grapalat"/>
          <w:lang w:val="hy-AM"/>
        </w:rPr>
      </w:pPr>
    </w:p>
  </w:footnote>
  <w:footnote w:id="26">
    <w:p w:rsidR="003C3F2E" w:rsidRPr="00DE015D" w:rsidRDefault="003C3F2E" w:rsidP="00AD3575">
      <w:pPr>
        <w:pStyle w:val="FootnoteText"/>
        <w:rPr>
          <w:rFonts w:asciiTheme="minorHAnsi" w:hAnsiTheme="minorHAnsi"/>
          <w:sz w:val="16"/>
          <w:szCs w:val="16"/>
        </w:rPr>
      </w:pPr>
    </w:p>
  </w:footnote>
  <w:footnote w:id="27">
    <w:p w:rsidR="003C3F2E" w:rsidRPr="0023527C" w:rsidRDefault="003C3F2E" w:rsidP="00BB28C8">
      <w:pPr>
        <w:pStyle w:val="FootnoteText"/>
        <w:widowControl w:val="0"/>
        <w:jc w:val="both"/>
        <w:rPr>
          <w:rFonts w:ascii="GHEA Grapalat" w:hAnsi="GHEA Grapalat"/>
          <w:sz w:val="16"/>
          <w:szCs w:val="16"/>
          <w:lang w:val="hy-AM"/>
        </w:rPr>
      </w:pPr>
      <w:r>
        <w:rPr>
          <w:rStyle w:val="FootnoteReference"/>
        </w:rPr>
        <w:t>26</w:t>
      </w:r>
      <w:r w:rsidRPr="00124BE9">
        <w:rPr>
          <w:rFonts w:ascii="GHEA Grapalat" w:hAnsi="GHEA Grapalat"/>
        </w:rPr>
        <w:t xml:space="preserve"> </w:t>
      </w:r>
      <w:r w:rsidRPr="0023527C">
        <w:rPr>
          <w:rFonts w:ascii="GHEA Grapalat" w:hAnsi="GHEA Grapalat"/>
          <w:i/>
          <w:sz w:val="16"/>
          <w:szCs w:val="16"/>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8">
    <w:p w:rsidR="003C3F2E" w:rsidRPr="0023527C" w:rsidRDefault="003C3F2E" w:rsidP="00BB28C8">
      <w:pPr>
        <w:pStyle w:val="FootnoteText"/>
        <w:jc w:val="both"/>
        <w:rPr>
          <w:rFonts w:ascii="GHEA Grapalat" w:hAnsi="GHEA Grapalat"/>
          <w:i/>
          <w:sz w:val="16"/>
          <w:szCs w:val="16"/>
        </w:rPr>
      </w:pPr>
      <w:r>
        <w:rPr>
          <w:rStyle w:val="FootnoteReference"/>
        </w:rPr>
        <w:t>30</w:t>
      </w:r>
      <w:r w:rsidRPr="00124BE9">
        <w:rPr>
          <w:rFonts w:ascii="GHEA Grapalat" w:hAnsi="GHEA Grapalat"/>
        </w:rPr>
        <w:t xml:space="preserve"> </w:t>
      </w:r>
      <w:r w:rsidRPr="0023527C">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3C3F2E" w:rsidRPr="0023527C" w:rsidRDefault="003C3F2E" w:rsidP="00BB28C8">
      <w:pPr>
        <w:pStyle w:val="FootnoteText"/>
        <w:jc w:val="both"/>
        <w:rPr>
          <w:rFonts w:ascii="GHEA Grapalat" w:hAnsi="GHEA Grapalat"/>
          <w:sz w:val="16"/>
          <w:szCs w:val="16"/>
          <w:lang w:val="hy-AM"/>
        </w:rPr>
      </w:pPr>
      <w:r w:rsidRPr="0023527C">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3C3F2E" w:rsidRPr="0023527C" w:rsidRDefault="003C3F2E" w:rsidP="00BB28C8">
      <w:pPr>
        <w:pStyle w:val="FootnoteText"/>
        <w:widowControl w:val="0"/>
        <w:jc w:val="both"/>
        <w:rPr>
          <w:rFonts w:ascii="GHEA Grapalat" w:hAnsi="GHEA Grapalat"/>
          <w:sz w:val="16"/>
          <w:szCs w:val="16"/>
          <w:lang w:val="hy-AM"/>
        </w:rPr>
      </w:pPr>
    </w:p>
    <w:p w:rsidR="003C3F2E" w:rsidRPr="004078D0" w:rsidRDefault="003C3F2E" w:rsidP="00BB28C8">
      <w:pPr>
        <w:pStyle w:val="FootnoteText"/>
        <w:widowControl w:val="0"/>
        <w:jc w:val="both"/>
        <w:rPr>
          <w:rFonts w:ascii="GHEA Grapalat" w:hAnsi="GHEA Grapalat"/>
          <w:sz w:val="2"/>
          <w:szCs w:val="2"/>
          <w:lang w:val="hy-AM"/>
        </w:rPr>
      </w:pPr>
    </w:p>
  </w:footnote>
  <w:footnote w:id="29">
    <w:p w:rsidR="003C3F2E" w:rsidRPr="0023527C" w:rsidRDefault="003C3F2E" w:rsidP="00BB28C8">
      <w:pPr>
        <w:pStyle w:val="FootnoteText"/>
        <w:widowControl w:val="0"/>
        <w:jc w:val="both"/>
        <w:rPr>
          <w:rFonts w:ascii="GHEA Grapalat" w:hAnsi="GHEA Grapalat"/>
          <w:sz w:val="16"/>
          <w:szCs w:val="16"/>
          <w:lang w:val="hy-AM"/>
        </w:rPr>
      </w:pPr>
      <w:r w:rsidRPr="0023527C">
        <w:rPr>
          <w:rStyle w:val="FootnoteReference"/>
          <w:sz w:val="16"/>
          <w:szCs w:val="16"/>
        </w:rPr>
        <w:t>31</w:t>
      </w:r>
      <w:r w:rsidRPr="0023527C">
        <w:rPr>
          <w:rFonts w:ascii="GHEA Grapalat" w:hAnsi="GHEA Grapalat"/>
          <w:sz w:val="16"/>
          <w:szCs w:val="16"/>
        </w:rPr>
        <w:t xml:space="preserve"> </w:t>
      </w:r>
      <w:r w:rsidRPr="0023527C">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0">
    <w:p w:rsidR="003C3F2E" w:rsidRPr="0023527C" w:rsidRDefault="003C3F2E" w:rsidP="00BB28C8">
      <w:pPr>
        <w:pStyle w:val="FootnoteText"/>
        <w:widowControl w:val="0"/>
        <w:jc w:val="both"/>
        <w:rPr>
          <w:rFonts w:ascii="GHEA Grapalat" w:hAnsi="GHEA Grapalat"/>
          <w:sz w:val="16"/>
          <w:szCs w:val="16"/>
          <w:lang w:val="hy-AM"/>
        </w:rPr>
      </w:pPr>
      <w:r w:rsidRPr="0023527C">
        <w:rPr>
          <w:rStyle w:val="FootnoteReference"/>
          <w:sz w:val="16"/>
          <w:szCs w:val="16"/>
        </w:rPr>
        <w:t>32</w:t>
      </w:r>
      <w:r w:rsidRPr="0023527C">
        <w:rPr>
          <w:rFonts w:ascii="GHEA Grapalat" w:hAnsi="GHEA Grapalat"/>
          <w:sz w:val="16"/>
          <w:szCs w:val="16"/>
        </w:rPr>
        <w:t xml:space="preserve"> </w:t>
      </w:r>
      <w:r w:rsidRPr="0023527C">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31">
    <w:p w:rsidR="003C3F2E" w:rsidRPr="0023527C" w:rsidRDefault="003C3F2E" w:rsidP="00BB28C8">
      <w:pPr>
        <w:pStyle w:val="FootnoteText"/>
        <w:widowControl w:val="0"/>
        <w:jc w:val="both"/>
        <w:rPr>
          <w:rFonts w:ascii="GHEA Grapalat" w:hAnsi="GHEA Grapalat"/>
          <w:sz w:val="16"/>
          <w:szCs w:val="16"/>
          <w:lang w:val="hy-AM"/>
        </w:rPr>
      </w:pPr>
      <w:r w:rsidRPr="0023527C">
        <w:rPr>
          <w:rStyle w:val="FootnoteReference"/>
          <w:sz w:val="16"/>
          <w:szCs w:val="16"/>
        </w:rPr>
        <w:t>33</w:t>
      </w:r>
      <w:r w:rsidRPr="0023527C">
        <w:rPr>
          <w:sz w:val="16"/>
          <w:szCs w:val="16"/>
        </w:rPr>
        <w:t xml:space="preserve"> </w:t>
      </w:r>
      <w:r w:rsidRPr="0023527C">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C3F2E" w:rsidRPr="0023527C" w:rsidRDefault="003C3F2E" w:rsidP="00BB28C8">
      <w:pPr>
        <w:pStyle w:val="FootnoteText"/>
        <w:rPr>
          <w:sz w:val="16"/>
          <w:szCs w:val="16"/>
          <w:lang w:val="hy-AM"/>
        </w:rPr>
      </w:pPr>
    </w:p>
  </w:footnote>
  <w:footnote w:id="32">
    <w:p w:rsidR="003C3F2E" w:rsidRPr="0023527C" w:rsidRDefault="003C3F2E" w:rsidP="00BB28C8">
      <w:pPr>
        <w:pStyle w:val="FootnoteText"/>
        <w:widowControl w:val="0"/>
        <w:jc w:val="both"/>
        <w:rPr>
          <w:rFonts w:ascii="GHEA Grapalat" w:hAnsi="GHEA Grapalat"/>
          <w:i/>
          <w:sz w:val="16"/>
          <w:szCs w:val="16"/>
          <w:lang w:val="hy-AM" w:eastAsia="en-US"/>
        </w:rPr>
      </w:pPr>
      <w:r w:rsidRPr="0023527C">
        <w:rPr>
          <w:rStyle w:val="FootnoteReference"/>
          <w:sz w:val="16"/>
          <w:szCs w:val="16"/>
        </w:rPr>
        <w:t>34</w:t>
      </w:r>
      <w:r w:rsidRPr="0023527C">
        <w:rPr>
          <w:rFonts w:ascii="GHEA Grapalat" w:hAnsi="GHEA Grapalat"/>
          <w:sz w:val="16"/>
          <w:szCs w:val="16"/>
        </w:rPr>
        <w:t xml:space="preserve"> </w:t>
      </w:r>
      <w:r w:rsidRPr="0023527C">
        <w:rPr>
          <w:rFonts w:ascii="GHEA Grapalat" w:hAnsi="GHEA Grapalat"/>
          <w:i/>
          <w:sz w:val="16"/>
          <w:szCs w:val="16"/>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23527C">
        <w:rPr>
          <w:rFonts w:ascii="GHEA Grapalat" w:hAnsi="GHEA Grapalat"/>
          <w:sz w:val="16"/>
          <w:szCs w:val="16"/>
        </w:rPr>
        <w:t xml:space="preserve"> </w:t>
      </w:r>
      <w:r w:rsidRPr="0023527C">
        <w:rPr>
          <w:rFonts w:ascii="GHEA Grapalat" w:hAnsi="GHEA Grapalat"/>
          <w:i/>
          <w:sz w:val="16"/>
          <w:szCs w:val="16"/>
        </w:rPr>
        <w:t xml:space="preserve">   </w:t>
      </w:r>
    </w:p>
    <w:p w:rsidR="003C3F2E" w:rsidRPr="0023527C" w:rsidRDefault="003C3F2E" w:rsidP="00BB28C8">
      <w:pPr>
        <w:pStyle w:val="FootnoteText"/>
        <w:widowControl w:val="0"/>
        <w:jc w:val="both"/>
        <w:rPr>
          <w:rFonts w:ascii="GHEA Grapalat" w:hAnsi="GHEA Grapalat"/>
          <w:i/>
          <w:sz w:val="16"/>
          <w:szCs w:val="16"/>
          <w:lang w:val="hy-AM" w:eastAsia="en-US"/>
        </w:rPr>
      </w:pPr>
      <w:r w:rsidRPr="0023527C">
        <w:rPr>
          <w:rFonts w:ascii="GHEA Grapalat" w:hAnsi="GHEA Grapalat"/>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3">
    <w:p w:rsidR="003C3F2E" w:rsidRPr="00DE015D" w:rsidRDefault="003C3F2E" w:rsidP="00AD3575">
      <w:pPr>
        <w:pStyle w:val="FootnoteText"/>
        <w:rPr>
          <w:rFonts w:asciiTheme="minorHAnsi" w:hAnsiTheme="minorHAnsi"/>
          <w:sz w:val="16"/>
          <w:szCs w:val="16"/>
        </w:rPr>
      </w:pPr>
    </w:p>
  </w:footnote>
  <w:footnote w:id="34">
    <w:p w:rsidR="003C3F2E" w:rsidRPr="00DE015D" w:rsidRDefault="003C3F2E" w:rsidP="003C3F2E">
      <w:pPr>
        <w:pStyle w:val="FootnoteText"/>
        <w:rPr>
          <w:rFonts w:asciiTheme="minorHAnsi" w:hAnsiTheme="minorHAnsi"/>
          <w:sz w:val="16"/>
          <w:szCs w:val="16"/>
        </w:rPr>
      </w:pPr>
    </w:p>
  </w:footnote>
  <w:footnote w:id="35">
    <w:p w:rsidR="003C3F2E" w:rsidRPr="00DE015D" w:rsidRDefault="003C3F2E" w:rsidP="00AD3575">
      <w:pPr>
        <w:pStyle w:val="FootnoteText"/>
        <w:rPr>
          <w:rFonts w:asciiTheme="minorHAnsi" w:hAnsiTheme="minorHAnsi"/>
          <w:sz w:val="16"/>
          <w:szCs w:val="16"/>
        </w:rPr>
      </w:pPr>
    </w:p>
  </w:footnote>
  <w:footnote w:id="36">
    <w:p w:rsidR="003C3F2E" w:rsidRPr="00BF24C5" w:rsidRDefault="003C3F2E" w:rsidP="00BB28C8">
      <w:pPr>
        <w:pStyle w:val="FootnoteText"/>
        <w:widowControl w:val="0"/>
        <w:rPr>
          <w:sz w:val="16"/>
          <w:szCs w:val="16"/>
        </w:rPr>
      </w:pPr>
      <w:r w:rsidRPr="00BF24C5">
        <w:rPr>
          <w:rStyle w:val="FootnoteReference"/>
          <w:sz w:val="16"/>
          <w:szCs w:val="16"/>
        </w:rPr>
        <w:t>**</w:t>
      </w:r>
      <w:r w:rsidRPr="00BF24C5">
        <w:rPr>
          <w:sz w:val="16"/>
          <w:szCs w:val="16"/>
        </w:rPr>
        <w:t xml:space="preserve"> </w:t>
      </w:r>
      <w:r w:rsidRPr="00BF24C5">
        <w:rPr>
          <w:rFonts w:ascii="GHEA Grapalat" w:hAnsi="GHEA Grapalat"/>
          <w:i/>
          <w:sz w:val="16"/>
          <w:szCs w:val="16"/>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7">
    <w:p w:rsidR="003C3F2E" w:rsidRPr="00DE015D" w:rsidRDefault="003C3F2E" w:rsidP="00AD3575">
      <w:pPr>
        <w:pStyle w:val="FootnoteText"/>
        <w:rPr>
          <w:rFonts w:asciiTheme="minorHAnsi" w:hAnsiTheme="minorHAnsi"/>
          <w:sz w:val="16"/>
          <w:szCs w:val="16"/>
        </w:rPr>
      </w:pPr>
    </w:p>
  </w:footnote>
  <w:footnote w:id="38">
    <w:p w:rsidR="003C3F2E" w:rsidRPr="00495AE0" w:rsidRDefault="003C3F2E" w:rsidP="00BB28C8">
      <w:pPr>
        <w:pStyle w:val="FootnoteText"/>
        <w:widowControl w:val="0"/>
        <w:jc w:val="both"/>
        <w:rPr>
          <w:sz w:val="16"/>
          <w:szCs w:val="16"/>
        </w:rPr>
      </w:pPr>
      <w:r w:rsidRPr="00124BE9">
        <w:rPr>
          <w:rStyle w:val="FootnoteReference"/>
        </w:rPr>
        <w:t>*</w:t>
      </w:r>
      <w:r w:rsidRPr="00124BE9">
        <w:t xml:space="preserve"> </w:t>
      </w:r>
      <w:r w:rsidRPr="00495AE0">
        <w:rPr>
          <w:rFonts w:ascii="GHEA Grapalat" w:hAnsi="GHEA Grapalat"/>
          <w:i/>
          <w:sz w:val="16"/>
          <w:szCs w:val="16"/>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9">
    <w:p w:rsidR="003C3F2E" w:rsidRPr="00124BE9" w:rsidRDefault="003C3F2E" w:rsidP="00BB28C8">
      <w:pPr>
        <w:pStyle w:val="FootnoteText"/>
        <w:widowControl w:val="0"/>
        <w:jc w:val="both"/>
      </w:pPr>
      <w:r w:rsidRPr="00495AE0">
        <w:rPr>
          <w:rStyle w:val="FootnoteReference"/>
          <w:sz w:val="16"/>
          <w:szCs w:val="16"/>
        </w:rPr>
        <w:t>**</w:t>
      </w:r>
      <w:r w:rsidRPr="00495AE0">
        <w:rPr>
          <w:sz w:val="16"/>
          <w:szCs w:val="16"/>
        </w:rPr>
        <w:t xml:space="preserve"> </w:t>
      </w:r>
      <w:r w:rsidRPr="00495AE0">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27C"/>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6E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67A"/>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3F2E"/>
    <w:rsid w:val="003C4278"/>
    <w:rsid w:val="003C53D4"/>
    <w:rsid w:val="003C5795"/>
    <w:rsid w:val="003C5E16"/>
    <w:rsid w:val="003C61D5"/>
    <w:rsid w:val="003C664F"/>
    <w:rsid w:val="003C670C"/>
    <w:rsid w:val="003C6A92"/>
    <w:rsid w:val="003C6F3A"/>
    <w:rsid w:val="003C7160"/>
    <w:rsid w:val="003D0075"/>
    <w:rsid w:val="003D055A"/>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5AE0"/>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5EFD"/>
    <w:rsid w:val="006365A9"/>
    <w:rsid w:val="00636A8E"/>
    <w:rsid w:val="006371D0"/>
    <w:rsid w:val="00637856"/>
    <w:rsid w:val="00637DAB"/>
    <w:rsid w:val="006417C7"/>
    <w:rsid w:val="00642172"/>
    <w:rsid w:val="006422E0"/>
    <w:rsid w:val="00642EFE"/>
    <w:rsid w:val="006436C8"/>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098"/>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6618"/>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1D2"/>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0F6"/>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647"/>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299F"/>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18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5F4"/>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3575"/>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A9C"/>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6E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160"/>
    <w:rsid w:val="00BE7FE1"/>
    <w:rsid w:val="00BF0913"/>
    <w:rsid w:val="00BF09F8"/>
    <w:rsid w:val="00BF0BF6"/>
    <w:rsid w:val="00BF0FB8"/>
    <w:rsid w:val="00BF1D90"/>
    <w:rsid w:val="00BF24C5"/>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1DD"/>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B3"/>
    <w:rsid w:val="00CE7BF1"/>
    <w:rsid w:val="00CF0D0D"/>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3E4"/>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3DB4"/>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015D"/>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490"/>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C9A"/>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3F50"/>
    <w:rsid w:val="00F8462A"/>
    <w:rsid w:val="00F855BB"/>
    <w:rsid w:val="00F85674"/>
    <w:rsid w:val="00F85DFC"/>
    <w:rsid w:val="00F85F62"/>
    <w:rsid w:val="00F86162"/>
    <w:rsid w:val="00F86ED5"/>
    <w:rsid w:val="00F871C2"/>
    <w:rsid w:val="00F8732B"/>
    <w:rsid w:val="00F8776E"/>
    <w:rsid w:val="00F87F57"/>
    <w:rsid w:val="00F87FD4"/>
    <w:rsid w:val="00F90280"/>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27DD32E-DFDE-42DD-9BD4-437C13A78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669">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6365149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2855952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801C6-413B-4F39-95D5-DF96E26E0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2221</TotalTime>
  <Pages>1</Pages>
  <Words>16944</Words>
  <Characters>96582</Characters>
  <Application>Microsoft Office Word</Application>
  <DocSecurity>0</DocSecurity>
  <Lines>804</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113300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 Windows</cp:lastModifiedBy>
  <cp:revision>1228</cp:revision>
  <cp:lastPrinted>2018-02-16T07:12:00Z</cp:lastPrinted>
  <dcterms:created xsi:type="dcterms:W3CDTF">2019-10-28T07:04:00Z</dcterms:created>
  <dcterms:modified xsi:type="dcterms:W3CDTF">2021-08-27T07:30:00Z</dcterms:modified>
</cp:coreProperties>
</file>